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30222C" w14:textId="291F57C7" w:rsidR="005D6FBB" w:rsidRDefault="005D6FBB" w:rsidP="00100292">
      <w:pPr>
        <w:spacing w:after="0" w:line="276" w:lineRule="auto"/>
        <w:jc w:val="right"/>
        <w:rPr>
          <w:rFonts w:ascii="Palatino Linotype" w:hAnsi="Palatino Linotype"/>
          <w:b/>
          <w:sz w:val="28"/>
          <w:szCs w:val="28"/>
          <w:highlight w:val="white"/>
        </w:rPr>
      </w:pPr>
      <w:r>
        <w:rPr>
          <w:rFonts w:ascii="Palatino Linotype" w:hAnsi="Palatino Linotype"/>
          <w:b/>
          <w:sz w:val="28"/>
          <w:szCs w:val="28"/>
          <w:highlight w:val="white"/>
        </w:rPr>
        <w:t>Anexă</w:t>
      </w:r>
    </w:p>
    <w:p w14:paraId="73153764" w14:textId="77777777" w:rsidR="005D6FBB" w:rsidRDefault="005D6FBB" w:rsidP="00C424B9">
      <w:pPr>
        <w:spacing w:after="0" w:line="276" w:lineRule="auto"/>
        <w:jc w:val="center"/>
        <w:rPr>
          <w:rFonts w:ascii="Palatino Linotype" w:hAnsi="Palatino Linotype"/>
          <w:b/>
          <w:sz w:val="28"/>
          <w:szCs w:val="28"/>
          <w:highlight w:val="white"/>
        </w:rPr>
      </w:pPr>
    </w:p>
    <w:p w14:paraId="1CDA9874" w14:textId="77777777" w:rsidR="00A10B9B" w:rsidRDefault="00A10B9B" w:rsidP="00BC0880">
      <w:pPr>
        <w:spacing w:after="0" w:line="276" w:lineRule="auto"/>
        <w:rPr>
          <w:rFonts w:ascii="Palatino Linotype" w:hAnsi="Palatino Linotype"/>
          <w:b/>
          <w:sz w:val="28"/>
          <w:szCs w:val="28"/>
          <w:highlight w:val="white"/>
        </w:rPr>
      </w:pPr>
    </w:p>
    <w:p w14:paraId="0B6025C8" w14:textId="77777777" w:rsidR="008275F4" w:rsidRPr="00C424B9" w:rsidRDefault="008275F4" w:rsidP="00C424B9">
      <w:pPr>
        <w:spacing w:after="0" w:line="276" w:lineRule="auto"/>
        <w:jc w:val="center"/>
        <w:rPr>
          <w:rFonts w:ascii="Palatino Linotype" w:hAnsi="Palatino Linotype"/>
          <w:b/>
          <w:sz w:val="28"/>
          <w:szCs w:val="28"/>
          <w:highlight w:val="white"/>
        </w:rPr>
      </w:pPr>
      <w:r w:rsidRPr="00C424B9">
        <w:rPr>
          <w:rFonts w:ascii="Palatino Linotype" w:hAnsi="Palatino Linotype"/>
          <w:b/>
          <w:sz w:val="28"/>
          <w:szCs w:val="28"/>
          <w:highlight w:val="white"/>
        </w:rPr>
        <w:t>Planul național de combatere a violenței școlare</w:t>
      </w:r>
    </w:p>
    <w:p w14:paraId="02962C46" w14:textId="77777777" w:rsidR="008275F4" w:rsidRPr="00C424B9" w:rsidRDefault="008275F4" w:rsidP="00C424B9">
      <w:pPr>
        <w:spacing w:after="0" w:line="276" w:lineRule="auto"/>
        <w:rPr>
          <w:rFonts w:ascii="Palatino Linotype" w:hAnsi="Palatino Linotype"/>
          <w:highlight w:val="white"/>
        </w:rPr>
      </w:pPr>
    </w:p>
    <w:p w14:paraId="562D18E6" w14:textId="6DF5CF90" w:rsidR="008275F4" w:rsidRPr="00C424B9" w:rsidRDefault="000B3D7F" w:rsidP="00A10B9B">
      <w:pPr>
        <w:pStyle w:val="Titlu2"/>
        <w:spacing w:before="0" w:after="120" w:line="276" w:lineRule="auto"/>
        <w:ind w:right="17" w:firstLine="709"/>
        <w:rPr>
          <w:rFonts w:ascii="Palatino Linotype" w:eastAsia="Times New Roman" w:hAnsi="Palatino Linotype" w:cs="Times New Roman"/>
          <w:b/>
          <w:color w:val="auto"/>
          <w:sz w:val="24"/>
          <w:szCs w:val="24"/>
        </w:rPr>
      </w:pPr>
      <w:r>
        <w:rPr>
          <w:rFonts w:ascii="Palatino Linotype" w:eastAsia="Times New Roman" w:hAnsi="Palatino Linotype" w:cs="Times New Roman"/>
          <w:b/>
          <w:color w:val="auto"/>
          <w:sz w:val="24"/>
          <w:szCs w:val="24"/>
        </w:rPr>
        <w:t xml:space="preserve">CAPITOLUL 1: </w:t>
      </w:r>
      <w:r w:rsidR="008275F4" w:rsidRPr="00C424B9">
        <w:rPr>
          <w:rFonts w:ascii="Palatino Linotype" w:eastAsia="Times New Roman" w:hAnsi="Palatino Linotype" w:cs="Times New Roman"/>
          <w:b/>
          <w:color w:val="auto"/>
          <w:sz w:val="24"/>
          <w:szCs w:val="24"/>
        </w:rPr>
        <w:t>MOTIVAȚIE</w:t>
      </w:r>
    </w:p>
    <w:p w14:paraId="1B21147D" w14:textId="6C3D6992" w:rsidR="008275F4" w:rsidRPr="00C424B9" w:rsidRDefault="000B3D7F" w:rsidP="00A10B9B">
      <w:pPr>
        <w:spacing w:after="0" w:line="276" w:lineRule="auto"/>
        <w:ind w:right="4" w:firstLine="709"/>
        <w:jc w:val="both"/>
        <w:rPr>
          <w:rFonts w:ascii="Palatino Linotype" w:hAnsi="Palatino Linotype"/>
          <w:highlight w:val="white"/>
        </w:rPr>
      </w:pPr>
      <w:r>
        <w:rPr>
          <w:rFonts w:ascii="Palatino Linotype" w:hAnsi="Palatino Linotype"/>
          <w:highlight w:val="white"/>
        </w:rPr>
        <w:t xml:space="preserve">Art. 1 (1) </w:t>
      </w:r>
      <w:r w:rsidR="008275F4" w:rsidRPr="00C424B9">
        <w:rPr>
          <w:rFonts w:ascii="Palatino Linotype" w:hAnsi="Palatino Linotype"/>
          <w:highlight w:val="white"/>
        </w:rPr>
        <w:t xml:space="preserve">Art. 65 din Legea </w:t>
      </w:r>
      <w:r w:rsidR="0072202E">
        <w:rPr>
          <w:rFonts w:ascii="Palatino Linotype" w:hAnsi="Palatino Linotype"/>
          <w:highlight w:val="white"/>
        </w:rPr>
        <w:t xml:space="preserve">învățământului preuniversitar </w:t>
      </w:r>
      <w:r w:rsidR="008275F4" w:rsidRPr="00C424B9">
        <w:rPr>
          <w:rFonts w:ascii="Palatino Linotype" w:hAnsi="Palatino Linotype"/>
          <w:highlight w:val="white"/>
        </w:rPr>
        <w:t>nr. 198/2023</w:t>
      </w:r>
      <w:r w:rsidR="0072202E">
        <w:rPr>
          <w:rFonts w:ascii="Palatino Linotype" w:hAnsi="Palatino Linotype"/>
          <w:highlight w:val="white"/>
        </w:rPr>
        <w:t>, cu modificările și completările ulterioare,</w:t>
      </w:r>
      <w:r w:rsidR="008275F4" w:rsidRPr="00C424B9">
        <w:rPr>
          <w:rFonts w:ascii="Palatino Linotype" w:hAnsi="Palatino Linotype"/>
          <w:highlight w:val="white"/>
        </w:rPr>
        <w:t xml:space="preserve"> prevede ca obiectiv al Planului național de prevenire și combatere a violenței școlare prevenirea și reducerea activităților și comportamentelor care încalcă sau favorizează încălcarea normelor de moralitate și conduită, în orice formă de manifestare, atât ca violență verbală, fizică, psihologică (bullying), emoțională, sexuală, socială, culturală, cibernetică, cât și ca orice alte activități sau comportamente care pot pune în pericol sănătatea sau integritatea beneficiarilor primari și a personalului din sistemul educațional.</w:t>
      </w:r>
    </w:p>
    <w:p w14:paraId="59A7C8CD" w14:textId="53494156" w:rsidR="00AB17BC" w:rsidRDefault="000B3D7F" w:rsidP="00A10B9B">
      <w:pPr>
        <w:spacing w:after="0" w:line="276" w:lineRule="auto"/>
        <w:ind w:right="4" w:firstLine="709"/>
        <w:jc w:val="both"/>
        <w:rPr>
          <w:rFonts w:ascii="Palatino Linotype" w:hAnsi="Palatino Linotype"/>
        </w:rPr>
      </w:pPr>
      <w:r>
        <w:rPr>
          <w:rFonts w:ascii="Palatino Linotype" w:hAnsi="Palatino Linotype"/>
        </w:rPr>
        <w:t xml:space="preserve">(2) </w:t>
      </w:r>
      <w:r w:rsidR="008275F4" w:rsidRPr="00C424B9">
        <w:rPr>
          <w:rFonts w:ascii="Palatino Linotype" w:hAnsi="Palatino Linotype"/>
        </w:rPr>
        <w:t>Definiția violenței cotidiene, propusă de OMS (</w:t>
      </w:r>
      <w:r w:rsidR="008275F4" w:rsidRPr="00C424B9">
        <w:rPr>
          <w:rFonts w:ascii="Palatino Linotype" w:hAnsi="Palatino Linotype"/>
          <w:i/>
        </w:rPr>
        <w:t>Raportul mondial asupra violenței și sănătății</w:t>
      </w:r>
      <w:r w:rsidR="008275F4" w:rsidRPr="00C424B9">
        <w:rPr>
          <w:rFonts w:ascii="Palatino Linotype" w:hAnsi="Palatino Linotype"/>
        </w:rPr>
        <w:t xml:space="preserve">, Geneva, 2002) face referire la „amenințarea sau folosirea intenționată a forței fizice sau a puterii contra propriei persoane, contra altuia sau contra unui grup sau a unei comunități, care antrenează sau riscă puternic să antreneze un traumatism, un deces sau daune psihologice, o dezvoltare improprie sau privațiuni”. Sunt excluse toate evenimentele accidentale, numai dacă acestea nu implică intenția de a ucide sau de a răni, dar se includ actele bazate </w:t>
      </w:r>
      <w:r w:rsidR="008275F4" w:rsidRPr="00586956">
        <w:rPr>
          <w:rFonts w:ascii="Palatino Linotype" w:hAnsi="Palatino Linotype"/>
        </w:rPr>
        <w:t xml:space="preserve">pe o relație de putere exprimată </w:t>
      </w:r>
      <w:r w:rsidR="00641967" w:rsidRPr="00586956">
        <w:rPr>
          <w:rFonts w:ascii="Palatino Linotype" w:hAnsi="Palatino Linotype"/>
        </w:rPr>
        <w:t>prin intimidare, amenințare sau</w:t>
      </w:r>
      <w:r w:rsidR="008275F4" w:rsidRPr="00586956">
        <w:rPr>
          <w:rFonts w:ascii="Palatino Linotype" w:hAnsi="Palatino Linotype"/>
        </w:rPr>
        <w:t xml:space="preserve"> </w:t>
      </w:r>
      <w:r w:rsidR="00641967" w:rsidRPr="00586956">
        <w:rPr>
          <w:rFonts w:ascii="Palatino Linotype" w:hAnsi="Palatino Linotype"/>
        </w:rPr>
        <w:t>prin</w:t>
      </w:r>
      <w:r w:rsidR="008275F4" w:rsidRPr="00586956">
        <w:rPr>
          <w:rFonts w:ascii="Palatino Linotype" w:hAnsi="Palatino Linotype"/>
        </w:rPr>
        <w:t xml:space="preserve"> neglijență și omisiune. </w:t>
      </w:r>
      <w:r w:rsidR="00ED5899" w:rsidRPr="00586956">
        <w:rPr>
          <w:rFonts w:ascii="Palatino Linotype" w:hAnsi="Palatino Linotype"/>
        </w:rPr>
        <w:t xml:space="preserve">Aceste manifestări se regăsesc și în </w:t>
      </w:r>
      <w:r w:rsidR="008275F4" w:rsidRPr="00586956">
        <w:rPr>
          <w:rFonts w:ascii="Palatino Linotype" w:hAnsi="Palatino Linotype"/>
        </w:rPr>
        <w:t xml:space="preserve">contextul instituțional al școlii în care tradiția ierarhiei </w:t>
      </w:r>
      <w:r w:rsidR="00ED5899" w:rsidRPr="00586956">
        <w:rPr>
          <w:rFonts w:ascii="Palatino Linotype" w:hAnsi="Palatino Linotype"/>
        </w:rPr>
        <w:t>educatori-elevi, elevi-elevi</w:t>
      </w:r>
      <w:r w:rsidR="008275F4" w:rsidRPr="00586956">
        <w:rPr>
          <w:rFonts w:ascii="Palatino Linotype" w:hAnsi="Palatino Linotype"/>
        </w:rPr>
        <w:t xml:space="preserve"> rămâne o realitate generatoare de stări conflictuale și manifestări comportamentale care degenerează în violență. </w:t>
      </w:r>
      <w:r w:rsidR="00AB17BC" w:rsidRPr="00586956">
        <w:rPr>
          <w:rFonts w:ascii="Palatino Linotype" w:hAnsi="Palatino Linotype"/>
        </w:rPr>
        <w:t>Școala nu este o entitate izolată, ci este o parte integrantă a comunității, asociată dinamicii sociale, iar problemele cu care se confruntă ca instituție și mediu de formare a tinerilor privesc întreaga societate.</w:t>
      </w:r>
    </w:p>
    <w:p w14:paraId="46372E4A" w14:textId="085AF71A" w:rsidR="008275F4" w:rsidRPr="00C424B9" w:rsidRDefault="000B3D7F" w:rsidP="00A10B9B">
      <w:pPr>
        <w:spacing w:after="0" w:line="276" w:lineRule="auto"/>
        <w:ind w:right="4" w:firstLine="709"/>
        <w:jc w:val="both"/>
        <w:rPr>
          <w:rFonts w:ascii="Palatino Linotype" w:hAnsi="Palatino Linotype"/>
        </w:rPr>
      </w:pPr>
      <w:r>
        <w:rPr>
          <w:rFonts w:ascii="Palatino Linotype" w:hAnsi="Palatino Linotype"/>
        </w:rPr>
        <w:t xml:space="preserve">(3) </w:t>
      </w:r>
      <w:r w:rsidR="008275F4" w:rsidRPr="00C424B9">
        <w:rPr>
          <w:rFonts w:ascii="Palatino Linotype" w:hAnsi="Palatino Linotype"/>
        </w:rPr>
        <w:t xml:space="preserve">Violența în școli nu este un fenomen social nou. Totuși, acest fenomen este astăzi mai vizibil și mai extins, în cea mai mare parte datorită accesului general la internet și tehnologie, a lipsei de consiliere </w:t>
      </w:r>
      <w:proofErr w:type="spellStart"/>
      <w:r w:rsidR="008275F4" w:rsidRPr="00C424B9">
        <w:rPr>
          <w:rFonts w:ascii="Palatino Linotype" w:hAnsi="Palatino Linotype"/>
        </w:rPr>
        <w:t>socio</w:t>
      </w:r>
      <w:proofErr w:type="spellEnd"/>
      <w:r w:rsidR="008275F4" w:rsidRPr="00C424B9">
        <w:rPr>
          <w:rFonts w:ascii="Palatino Linotype" w:hAnsi="Palatino Linotype"/>
        </w:rPr>
        <w:t xml:space="preserve">-emoțională, a lipsei de resurse/capacitate a unor copii și adolescenți de a-și gestiona propriile emoții. Alte motive </w:t>
      </w:r>
      <w:r w:rsidR="006225BB">
        <w:rPr>
          <w:rFonts w:ascii="Palatino Linotype" w:hAnsi="Palatino Linotype"/>
        </w:rPr>
        <w:t xml:space="preserve">sunt </w:t>
      </w:r>
      <w:r w:rsidR="008275F4" w:rsidRPr="00C424B9">
        <w:rPr>
          <w:rFonts w:ascii="Palatino Linotype" w:hAnsi="Palatino Linotype"/>
        </w:rPr>
        <w:t xml:space="preserve">legate de creșterea numărului de copii ai căror părinți sunt plecați la muncă în străinătate și care sunt lăsați în grija bunicilor/aparținătorilor, creșterea </w:t>
      </w:r>
      <w:r w:rsidR="00ED5899" w:rsidRPr="00ED5899">
        <w:rPr>
          <w:rFonts w:ascii="Palatino Linotype" w:hAnsi="Palatino Linotype"/>
        </w:rPr>
        <w:t xml:space="preserve">numărului de probleme </w:t>
      </w:r>
      <w:proofErr w:type="spellStart"/>
      <w:r w:rsidR="00ED5899" w:rsidRPr="00ED5899">
        <w:rPr>
          <w:rFonts w:ascii="Palatino Linotype" w:hAnsi="Palatino Linotype"/>
        </w:rPr>
        <w:t>socio</w:t>
      </w:r>
      <w:proofErr w:type="spellEnd"/>
      <w:r w:rsidR="00ED5899" w:rsidRPr="00ED5899">
        <w:rPr>
          <w:rFonts w:ascii="Palatino Linotype" w:hAnsi="Palatino Linotype"/>
        </w:rPr>
        <w:t>-emoționale ale copiilor și adolescenților, ca urmare a perioadei COVID 19</w:t>
      </w:r>
      <w:r w:rsidR="008275F4" w:rsidRPr="00C424B9">
        <w:rPr>
          <w:rFonts w:ascii="Palatino Linotype" w:hAnsi="Palatino Linotype"/>
        </w:rPr>
        <w:t xml:space="preserve"> etc. O diversitate de forme de violență ușoară sau moderată, dar și de evenimente tragice, aduse la cunoștința publicului, reprezintă expresia vizibilă a unui stil de relaționare și a unui comportament social care valorizează, aparent </w:t>
      </w:r>
      <w:r w:rsidR="008275F4" w:rsidRPr="00C424B9">
        <w:rPr>
          <w:rFonts w:ascii="Palatino Linotype" w:hAnsi="Palatino Linotype"/>
        </w:rPr>
        <w:lastRenderedPageBreak/>
        <w:t xml:space="preserve">pozitiv, violența, în detrimentul adoptării unor strategii de gestionare și rezolvare a conflictelor. Societatea, în ansamblul ei, dar și în mod diferențiat, percepe cu neliniște creșterea acestui fenomen, incluzându-l în problematica complexă a violenței tinerilor, considerându-l </w:t>
      </w:r>
      <w:r w:rsidR="00ED5899">
        <w:rPr>
          <w:rFonts w:ascii="Palatino Linotype" w:hAnsi="Palatino Linotype"/>
        </w:rPr>
        <w:t>drept</w:t>
      </w:r>
      <w:r w:rsidR="008275F4" w:rsidRPr="00C424B9">
        <w:rPr>
          <w:rFonts w:ascii="Palatino Linotype" w:hAnsi="Palatino Linotype"/>
        </w:rPr>
        <w:t xml:space="preserve"> factor care </w:t>
      </w:r>
      <w:proofErr w:type="spellStart"/>
      <w:r w:rsidR="008275F4" w:rsidRPr="00C424B9">
        <w:rPr>
          <w:rFonts w:ascii="Palatino Linotype" w:hAnsi="Palatino Linotype"/>
        </w:rPr>
        <w:t>fragilizează</w:t>
      </w:r>
      <w:proofErr w:type="spellEnd"/>
      <w:r w:rsidR="008275F4" w:rsidRPr="00C424B9">
        <w:rPr>
          <w:rFonts w:ascii="Palatino Linotype" w:hAnsi="Palatino Linotype"/>
        </w:rPr>
        <w:t xml:space="preserve"> sau chiar împiedică evoluția societății noastre, care aspiră la statutul de democrație matură (</w:t>
      </w:r>
      <w:r w:rsidR="008275F4" w:rsidRPr="00C424B9">
        <w:rPr>
          <w:rFonts w:ascii="Palatino Linotype" w:hAnsi="Palatino Linotype"/>
          <w:i/>
        </w:rPr>
        <w:t>Violența în școli</w:t>
      </w:r>
      <w:r w:rsidR="008275F4" w:rsidRPr="00C424B9">
        <w:rPr>
          <w:rFonts w:ascii="Palatino Linotype" w:hAnsi="Palatino Linotype"/>
        </w:rPr>
        <w:t>, cercetare ISE-UNICEF, 2006)</w:t>
      </w:r>
      <w:r w:rsidR="00560D66">
        <w:rPr>
          <w:rFonts w:ascii="Palatino Linotype" w:hAnsi="Palatino Linotype"/>
        </w:rPr>
        <w:t>.</w:t>
      </w:r>
    </w:p>
    <w:p w14:paraId="617629ED" w14:textId="5377E072" w:rsidR="00F348A7" w:rsidRDefault="000B3D7F" w:rsidP="00A10B9B">
      <w:pPr>
        <w:spacing w:after="0" w:line="276" w:lineRule="auto"/>
        <w:ind w:right="4" w:firstLine="709"/>
        <w:jc w:val="both"/>
        <w:rPr>
          <w:rFonts w:ascii="Palatino Linotype" w:hAnsi="Palatino Linotype"/>
          <w:highlight w:val="white"/>
        </w:rPr>
      </w:pPr>
      <w:r>
        <w:rPr>
          <w:rFonts w:ascii="Palatino Linotype" w:hAnsi="Palatino Linotype"/>
          <w:highlight w:val="white"/>
        </w:rPr>
        <w:t xml:space="preserve">(4) </w:t>
      </w:r>
      <w:r w:rsidR="008275F4" w:rsidRPr="00C424B9">
        <w:rPr>
          <w:rFonts w:ascii="Palatino Linotype" w:hAnsi="Palatino Linotype"/>
          <w:highlight w:val="white"/>
        </w:rPr>
        <w:t xml:space="preserve">Violența în mediul școlar are o varietate de forme și este influențată de un întreg set de factori, de la trăsăturile elevului care are comportamentul agresiv, până la mediul familial și normele sociale ale comunității din care fac parte. Totuși, incidentele de violență rămân deseori </w:t>
      </w:r>
      <w:proofErr w:type="spellStart"/>
      <w:r w:rsidR="008275F4" w:rsidRPr="00C424B9">
        <w:rPr>
          <w:rFonts w:ascii="Palatino Linotype" w:hAnsi="Palatino Linotype"/>
          <w:highlight w:val="white"/>
        </w:rPr>
        <w:t>subraportate</w:t>
      </w:r>
      <w:proofErr w:type="spellEnd"/>
      <w:r w:rsidR="008275F4" w:rsidRPr="00C424B9">
        <w:rPr>
          <w:rFonts w:ascii="Palatino Linotype" w:hAnsi="Palatino Linotype"/>
          <w:highlight w:val="white"/>
        </w:rPr>
        <w:t xml:space="preserve">: din cauza temerii de consecințe, din cauze ce țin de poziția comunității în legătură cu tolerarea formelor de violență sau din cauza lipsei de informații cu privire la modalitățile de raportare sigure pentru copii. </w:t>
      </w:r>
    </w:p>
    <w:p w14:paraId="2680F946" w14:textId="439B9E6F" w:rsidR="0037258F" w:rsidRPr="00FC7A04" w:rsidRDefault="000B3D7F" w:rsidP="00A10B9B">
      <w:pPr>
        <w:spacing w:after="0" w:line="276" w:lineRule="auto"/>
        <w:ind w:right="4" w:firstLine="709"/>
        <w:jc w:val="both"/>
        <w:rPr>
          <w:rFonts w:ascii="Palatino Linotype" w:hAnsi="Palatino Linotype"/>
        </w:rPr>
      </w:pPr>
      <w:r>
        <w:rPr>
          <w:rFonts w:ascii="Palatino Linotype" w:hAnsi="Palatino Linotype"/>
        </w:rPr>
        <w:t xml:space="preserve">(5) </w:t>
      </w:r>
      <w:r w:rsidR="0037258F" w:rsidRPr="00FC7A04">
        <w:rPr>
          <w:rFonts w:ascii="Palatino Linotype" w:hAnsi="Palatino Linotype"/>
        </w:rPr>
        <w:t>Aspectele de educație juridică ar fi de natură să îi conștientizeze pe copii și cadrele didactice atât asupra consecințelor legate de propriile acțiuni/inacțiuni, cât și asupra modului specific de acțiune în situațiile în care aceștia se confruntă cu violența școlară.</w:t>
      </w:r>
    </w:p>
    <w:p w14:paraId="137EC7F2" w14:textId="5F38430C" w:rsidR="008275F4" w:rsidRPr="00FC7A04" w:rsidRDefault="000B3D7F" w:rsidP="00A10B9B">
      <w:pPr>
        <w:spacing w:after="0" w:line="276" w:lineRule="auto"/>
        <w:ind w:right="4" w:firstLine="709"/>
        <w:jc w:val="both"/>
        <w:rPr>
          <w:rFonts w:ascii="Palatino Linotype" w:hAnsi="Palatino Linotype"/>
        </w:rPr>
      </w:pPr>
      <w:r>
        <w:rPr>
          <w:rFonts w:ascii="Palatino Linotype" w:hAnsi="Palatino Linotype"/>
          <w:b/>
        </w:rPr>
        <w:t xml:space="preserve">Art. 2. (1) </w:t>
      </w:r>
      <w:r w:rsidR="008275F4" w:rsidRPr="00FC7A04">
        <w:rPr>
          <w:rFonts w:ascii="Palatino Linotype" w:hAnsi="Palatino Linotype"/>
          <w:b/>
        </w:rPr>
        <w:t>Planul național de combatere a violenței școlare</w:t>
      </w:r>
      <w:r w:rsidR="008275F4" w:rsidRPr="00FC7A04">
        <w:rPr>
          <w:rFonts w:ascii="Palatino Linotype" w:hAnsi="Palatino Linotype"/>
        </w:rPr>
        <w:t xml:space="preserve"> vizează:  </w:t>
      </w:r>
    </w:p>
    <w:p w14:paraId="01C95640" w14:textId="140EF7E7" w:rsidR="008275F4" w:rsidRPr="00FC7A04" w:rsidRDefault="008275F4" w:rsidP="00A10B9B">
      <w:pPr>
        <w:numPr>
          <w:ilvl w:val="0"/>
          <w:numId w:val="2"/>
        </w:numPr>
        <w:spacing w:after="0" w:line="276" w:lineRule="auto"/>
        <w:ind w:left="0" w:right="4" w:firstLine="709"/>
        <w:jc w:val="both"/>
        <w:rPr>
          <w:rFonts w:ascii="Palatino Linotype" w:hAnsi="Palatino Linotype"/>
        </w:rPr>
      </w:pPr>
      <w:r w:rsidRPr="00FC7A04">
        <w:rPr>
          <w:rFonts w:ascii="Palatino Linotype" w:hAnsi="Palatino Linotype"/>
        </w:rPr>
        <w:t xml:space="preserve">cazuri de violență între preșcolari/elevi: </w:t>
      </w:r>
      <w:proofErr w:type="spellStart"/>
      <w:r w:rsidRPr="00FC7A04">
        <w:rPr>
          <w:rFonts w:ascii="Palatino Linotype" w:hAnsi="Palatino Linotype"/>
        </w:rPr>
        <w:t>bullyingul</w:t>
      </w:r>
      <w:proofErr w:type="spellEnd"/>
      <w:r w:rsidRPr="00FC7A04">
        <w:rPr>
          <w:rFonts w:ascii="Palatino Linotype" w:hAnsi="Palatino Linotype"/>
        </w:rPr>
        <w:t xml:space="preserve">, </w:t>
      </w:r>
      <w:proofErr w:type="spellStart"/>
      <w:r w:rsidRPr="00FC7A04">
        <w:rPr>
          <w:rFonts w:ascii="Palatino Linotype" w:hAnsi="Palatino Linotype"/>
        </w:rPr>
        <w:t>cyberbullyingul</w:t>
      </w:r>
      <w:proofErr w:type="spellEnd"/>
      <w:r w:rsidRPr="00FC7A04">
        <w:rPr>
          <w:rFonts w:ascii="Palatino Linotype" w:hAnsi="Palatino Linotype"/>
        </w:rPr>
        <w:t>; vătămarea corporală/ lovire</w:t>
      </w:r>
      <w:r w:rsidR="009A23BC" w:rsidRPr="00FC7A04">
        <w:rPr>
          <w:rFonts w:ascii="Palatino Linotype" w:hAnsi="Palatino Linotype"/>
        </w:rPr>
        <w:t>a</w:t>
      </w:r>
      <w:r w:rsidRPr="00FC7A04">
        <w:rPr>
          <w:rFonts w:ascii="Palatino Linotype" w:hAnsi="Palatino Linotype"/>
        </w:rPr>
        <w:t>/ aruncarea cu obiecte; imobilizarea; obligarea copiilor cu alergii alimentare sau intoleranțe alimentare de a mânca/ingera alimente declanșatoare de reacții alergice/ intoleranțe alimentare; amenințarea, șantajul, hărțuirea, calomnia, terorizarea, lipsirea de libertate; atingeri nedorite, ciupituri</w:t>
      </w:r>
      <w:r w:rsidR="009A23BC" w:rsidRPr="00FC7A04">
        <w:rPr>
          <w:rFonts w:ascii="Palatino Linotype" w:hAnsi="Palatino Linotype"/>
        </w:rPr>
        <w:t>le</w:t>
      </w:r>
      <w:r w:rsidRPr="00FC7A04">
        <w:rPr>
          <w:rFonts w:ascii="Palatino Linotype" w:hAnsi="Palatino Linotype"/>
        </w:rPr>
        <w:t xml:space="preserve"> sau mângâieri</w:t>
      </w:r>
      <w:r w:rsidR="009A23BC" w:rsidRPr="00FC7A04">
        <w:rPr>
          <w:rFonts w:ascii="Palatino Linotype" w:hAnsi="Palatino Linotype"/>
        </w:rPr>
        <w:t>le</w:t>
      </w:r>
      <w:r w:rsidRPr="00FC7A04">
        <w:rPr>
          <w:rFonts w:ascii="Palatino Linotype" w:hAnsi="Palatino Linotype"/>
        </w:rPr>
        <w:t xml:space="preserve"> fără consimțământ; solicitări</w:t>
      </w:r>
      <w:r w:rsidR="009A23BC" w:rsidRPr="00FC7A04">
        <w:rPr>
          <w:rFonts w:ascii="Palatino Linotype" w:hAnsi="Palatino Linotype"/>
        </w:rPr>
        <w:t>le</w:t>
      </w:r>
      <w:r w:rsidRPr="00FC7A04">
        <w:rPr>
          <w:rFonts w:ascii="Palatino Linotype" w:hAnsi="Palatino Linotype"/>
        </w:rPr>
        <w:t xml:space="preserve"> care pun elevii în posturi foarte asemănătoare sau identice cu expunerea sexuală; instigarea/incitarea la violență/ură /discriminare; determinarea sau înlesnirea sinuciderii; ademenirea minorilor în scopuri sexuale; agresiunea sexuală, actul sexual cu un minor, violul, coruperea sexuală, racolarea minorilor în scopuri sexuale, exploatarea sexuală, pornografia infantilă; uciderea/omorul;</w:t>
      </w:r>
      <w:r w:rsidR="00740A61" w:rsidRPr="00FC7A04">
        <w:rPr>
          <w:rFonts w:ascii="Palatino Linotype" w:hAnsi="Palatino Linotype"/>
        </w:rPr>
        <w:t xml:space="preserve"> </w:t>
      </w:r>
      <w:r w:rsidR="009A23BC" w:rsidRPr="00FC7A04">
        <w:rPr>
          <w:rFonts w:ascii="Palatino Linotype" w:hAnsi="Palatino Linotype"/>
        </w:rPr>
        <w:t>traficul de minori;</w:t>
      </w:r>
      <w:r w:rsidR="0062560A" w:rsidRPr="00FC7A04">
        <w:rPr>
          <w:rFonts w:ascii="Palatino Linotype" w:hAnsi="Palatino Linotype"/>
        </w:rPr>
        <w:t xml:space="preserve"> alte acțiuni care pot provoca traume emoționale și care au drept consecință atingerea demnității ori crearea unei atmosfere de intimidare, ostile, degradante, umilitoare sau ofensatoare.</w:t>
      </w:r>
    </w:p>
    <w:p w14:paraId="23FE85BB" w14:textId="1D115E55" w:rsidR="008275F4" w:rsidRPr="00C424B9" w:rsidRDefault="009A23BC" w:rsidP="00A10B9B">
      <w:pPr>
        <w:numPr>
          <w:ilvl w:val="0"/>
          <w:numId w:val="2"/>
        </w:numPr>
        <w:spacing w:after="0" w:line="276" w:lineRule="auto"/>
        <w:ind w:left="0" w:right="4" w:firstLine="709"/>
        <w:jc w:val="both"/>
        <w:rPr>
          <w:rFonts w:ascii="Palatino Linotype" w:hAnsi="Palatino Linotype"/>
          <w:highlight w:val="white"/>
        </w:rPr>
      </w:pPr>
      <w:r>
        <w:rPr>
          <w:rFonts w:ascii="Palatino Linotype" w:hAnsi="Palatino Linotype"/>
          <w:highlight w:val="white"/>
        </w:rPr>
        <w:t>cazuri de violență exercitată de personalul</w:t>
      </w:r>
      <w:r w:rsidR="008275F4" w:rsidRPr="00C424B9">
        <w:rPr>
          <w:rFonts w:ascii="Palatino Linotype" w:hAnsi="Palatino Linotype"/>
          <w:highlight w:val="white"/>
        </w:rPr>
        <w:t xml:space="preserve"> școlii asupra antepreșcolarilor/ preșcolarilor/elevilor: favorizarea unor copii în defavoarea celorlalți; </w:t>
      </w:r>
      <w:r w:rsidR="00113DD7">
        <w:rPr>
          <w:rFonts w:ascii="Palatino Linotype" w:hAnsi="Palatino Linotype"/>
          <w:highlight w:val="white"/>
        </w:rPr>
        <w:t xml:space="preserve">defavorizarea evidentă a unor copii; </w:t>
      </w:r>
      <w:r w:rsidR="008275F4" w:rsidRPr="00C424B9">
        <w:rPr>
          <w:rFonts w:ascii="Palatino Linotype" w:hAnsi="Palatino Linotype"/>
          <w:highlight w:val="white"/>
        </w:rPr>
        <w:t>neglijare: neasigurarea unei supravegheri adecvate, neasigurarea unui mediu fizic sigur, lăsarea unui copil în grija unui adult neautorizat, accesul la obiecte dăunătoare; injuriile și jignirile, disprețuirea, tachinarea; smucirea, zdruncinarea, scuturarea, tragere</w:t>
      </w:r>
      <w:r w:rsidR="00113DD7">
        <w:rPr>
          <w:rFonts w:ascii="Palatino Linotype" w:hAnsi="Palatino Linotype"/>
          <w:highlight w:val="white"/>
        </w:rPr>
        <w:t>a</w:t>
      </w:r>
      <w:r w:rsidR="008275F4" w:rsidRPr="00C424B9">
        <w:rPr>
          <w:rFonts w:ascii="Palatino Linotype" w:hAnsi="Palatino Linotype"/>
          <w:highlight w:val="white"/>
        </w:rPr>
        <w:t>, împingere</w:t>
      </w:r>
      <w:r w:rsidR="00113DD7">
        <w:rPr>
          <w:rFonts w:ascii="Palatino Linotype" w:hAnsi="Palatino Linotype"/>
          <w:highlight w:val="white"/>
        </w:rPr>
        <w:t>a</w:t>
      </w:r>
      <w:r w:rsidR="008275F4" w:rsidRPr="00C424B9">
        <w:rPr>
          <w:rFonts w:ascii="Palatino Linotype" w:hAnsi="Palatino Linotype"/>
          <w:highlight w:val="white"/>
        </w:rPr>
        <w:t>, ciupire</w:t>
      </w:r>
      <w:r w:rsidR="00113DD7">
        <w:rPr>
          <w:rFonts w:ascii="Palatino Linotype" w:hAnsi="Palatino Linotype"/>
          <w:highlight w:val="white"/>
        </w:rPr>
        <w:t>a</w:t>
      </w:r>
      <w:r w:rsidR="008275F4" w:rsidRPr="00C424B9">
        <w:rPr>
          <w:rFonts w:ascii="Palatino Linotype" w:hAnsi="Palatino Linotype"/>
          <w:highlight w:val="white"/>
        </w:rPr>
        <w:t xml:space="preserve">, aplicarea pedepselor fizice; vătămarea corporală/ lovirea sau orice acte de violență cauzatoare de suferințe fizice/ aruncarea cu obiecte; imobilizarea copilului; obligarea copiilor cu alergii alimentare sau intoleranțe alimentare de a mânca/ingera alimente declanșatoare de </w:t>
      </w:r>
      <w:r w:rsidR="008275F4" w:rsidRPr="00C424B9">
        <w:rPr>
          <w:rFonts w:ascii="Palatino Linotype" w:hAnsi="Palatino Linotype"/>
          <w:highlight w:val="white"/>
        </w:rPr>
        <w:lastRenderedPageBreak/>
        <w:t>reacții alergice/ intoleranțe alimentare; amenințarea, șantajul, hărțuirea, terorizarea, lipsirea de libertate; semnele obscene, glume</w:t>
      </w:r>
      <w:r w:rsidR="00747A7C">
        <w:rPr>
          <w:rFonts w:ascii="Palatino Linotype" w:hAnsi="Palatino Linotype"/>
          <w:highlight w:val="white"/>
        </w:rPr>
        <w:t>/</w:t>
      </w:r>
      <w:r w:rsidR="008275F4" w:rsidRPr="00C424B9">
        <w:rPr>
          <w:rFonts w:ascii="Palatino Linotype" w:hAnsi="Palatino Linotype"/>
          <w:highlight w:val="white"/>
        </w:rPr>
        <w:t>bancuri</w:t>
      </w:r>
      <w:r w:rsidR="00747A7C">
        <w:rPr>
          <w:rFonts w:ascii="Palatino Linotype" w:hAnsi="Palatino Linotype"/>
          <w:highlight w:val="white"/>
        </w:rPr>
        <w:t>/</w:t>
      </w:r>
      <w:r w:rsidR="008275F4" w:rsidRPr="00C424B9">
        <w:rPr>
          <w:rFonts w:ascii="Palatino Linotype" w:hAnsi="Palatino Linotype"/>
          <w:highlight w:val="white"/>
        </w:rPr>
        <w:t>comentarii cu conotații sexuale comentarii cu conotație sexuală privind aspectul fizic al unei persoane; atingeri nedorite, ciupituri sau mângâieri fără consimțământ; solicitări care pun elevii în posturi foarte asemănătoare sau identice cu expunerea sexuală; instigarea/incitarea la violență/ură</w:t>
      </w:r>
      <w:r w:rsidR="00747A7C">
        <w:rPr>
          <w:rFonts w:ascii="Palatino Linotype" w:hAnsi="Palatino Linotype"/>
          <w:highlight w:val="white"/>
        </w:rPr>
        <w:t>/</w:t>
      </w:r>
      <w:r w:rsidR="008275F4" w:rsidRPr="00C424B9">
        <w:rPr>
          <w:rFonts w:ascii="Palatino Linotype" w:hAnsi="Palatino Linotype"/>
          <w:highlight w:val="white"/>
        </w:rPr>
        <w:t>discriminare; determinarea sau înlesnirea sinuciderii; ademenirea minorilor în scopuri sexuale; agresiunea sexuală, actul sexual cu un minor, violul, coruperea sexuală, racolarea minorilor în scopuri sexuale, exploatarea sexuală, pornografia infantilă; tentativă de omor; uciderea/ omorul; traficul de minori</w:t>
      </w:r>
      <w:r w:rsidR="0062560A">
        <w:rPr>
          <w:rFonts w:ascii="Palatino Linotype" w:hAnsi="Palatino Linotype"/>
          <w:highlight w:val="white"/>
        </w:rPr>
        <w:t xml:space="preserve">; </w:t>
      </w:r>
      <w:r w:rsidR="0062560A" w:rsidRPr="00FC7A04">
        <w:rPr>
          <w:rFonts w:ascii="Palatino Linotype" w:hAnsi="Palatino Linotype"/>
        </w:rPr>
        <w:t>alte acțiuni care pot provoca traume emoționale și care au drept consecință atingerea demnității ori crearea unei atmosfere de intimidare, ostile, degradante, umilitoare sau ofensatoare.</w:t>
      </w:r>
    </w:p>
    <w:p w14:paraId="765D1E6A" w14:textId="5564B62F" w:rsidR="008275F4" w:rsidRPr="00FC7A04" w:rsidRDefault="006225BB" w:rsidP="006225BB">
      <w:pPr>
        <w:spacing w:after="0" w:line="276" w:lineRule="auto"/>
        <w:ind w:right="4" w:firstLine="709"/>
        <w:jc w:val="both"/>
        <w:rPr>
          <w:rFonts w:ascii="Palatino Linotype" w:hAnsi="Palatino Linotype"/>
        </w:rPr>
      </w:pPr>
      <w:r>
        <w:rPr>
          <w:rFonts w:ascii="Palatino Linotype" w:hAnsi="Palatino Linotype"/>
          <w:highlight w:val="white"/>
        </w:rPr>
        <w:t xml:space="preserve">c) </w:t>
      </w:r>
      <w:r w:rsidR="003C2DC7">
        <w:rPr>
          <w:rFonts w:ascii="Palatino Linotype" w:hAnsi="Palatino Linotype"/>
          <w:highlight w:val="white"/>
        </w:rPr>
        <w:t>c</w:t>
      </w:r>
      <w:r w:rsidR="008275F4" w:rsidRPr="00C424B9">
        <w:rPr>
          <w:rFonts w:ascii="Palatino Linotype" w:hAnsi="Palatino Linotype"/>
          <w:highlight w:val="white"/>
        </w:rPr>
        <w:t>azuri de violență a elevilor asupra personalului școlii: vătămarea corporală/ lovire/ aruncarea cu obiecte; imobilizarea persoanei; amenințarea, șantajul, hărțuirea, calomnia, terorizarea, lipsirea de libertate; semnele obscene, limbaj/ remarci/ insinuări cu conotații sexuale comentarii cu conotație sexuală privind aspectul fizic al unei persoane, apelative umilitoare sau sexiste, semne obscene; agresiunea sexuală, violul, coruperea sexuală; atingeri inadecvate cu conotație sexuală; solicitări care pun personalul în posturi foarte asemănătoare sau identice cu expunerea sexuală; alte acțiuni care pot provoca traume emoționale și care au drept consecință atingerea demnității ori crearea unei atmosfere de intimidare, ostile, degradante, umilitoare sau ofensatoare; instigarea/incitarea la violență/ură/discriminare; determinarea sau înlesnirea sinuciderii; ten</w:t>
      </w:r>
      <w:r>
        <w:rPr>
          <w:rFonts w:ascii="Palatino Linotype" w:hAnsi="Palatino Linotype"/>
          <w:highlight w:val="white"/>
        </w:rPr>
        <w:t xml:space="preserve">tativa de omor; </w:t>
      </w:r>
      <w:r w:rsidRPr="00FC7A04">
        <w:rPr>
          <w:rFonts w:ascii="Palatino Linotype" w:hAnsi="Palatino Linotype"/>
        </w:rPr>
        <w:t>uciderea/omorul; alte acțiuni care pot provoca traume emoționale și care au drept consecință atingerea demnității ori crearea unei atmosfere de intimidare, ostile, degradante, umilitoare sau ofensatoare.</w:t>
      </w:r>
    </w:p>
    <w:p w14:paraId="35EA3F99" w14:textId="77777777" w:rsidR="006225BB" w:rsidRPr="00FC7A04" w:rsidRDefault="003C2DC7" w:rsidP="006225BB">
      <w:pPr>
        <w:pStyle w:val="Listparagraf"/>
        <w:numPr>
          <w:ilvl w:val="0"/>
          <w:numId w:val="15"/>
        </w:numPr>
        <w:spacing w:after="0" w:line="276" w:lineRule="auto"/>
        <w:ind w:left="426" w:right="4" w:firstLine="283"/>
        <w:jc w:val="both"/>
        <w:rPr>
          <w:rFonts w:ascii="Palatino Linotype" w:hAnsi="Palatino Linotype"/>
        </w:rPr>
      </w:pPr>
      <w:r w:rsidRPr="00FC7A04">
        <w:rPr>
          <w:rFonts w:ascii="Palatino Linotype" w:hAnsi="Palatino Linotype"/>
        </w:rPr>
        <w:t>cazuri de violență a</w:t>
      </w:r>
      <w:r w:rsidR="008275F4" w:rsidRPr="00FC7A04">
        <w:rPr>
          <w:rFonts w:ascii="Palatino Linotype" w:hAnsi="Palatino Linotype"/>
        </w:rPr>
        <w:t xml:space="preserve"> părinților în spațiul școlii</w:t>
      </w:r>
      <w:r w:rsidR="00934E30" w:rsidRPr="00FC7A04">
        <w:rPr>
          <w:rFonts w:ascii="Palatino Linotype" w:hAnsi="Palatino Linotype"/>
        </w:rPr>
        <w:t xml:space="preserve">, </w:t>
      </w:r>
      <w:r w:rsidR="006225BB" w:rsidRPr="00FC7A04">
        <w:rPr>
          <w:rFonts w:ascii="Palatino Linotype" w:hAnsi="Palatino Linotype"/>
        </w:rPr>
        <w:t>asupra personalului școlii și</w:t>
      </w:r>
    </w:p>
    <w:p w14:paraId="6D64C449" w14:textId="7696A88B" w:rsidR="008275F4" w:rsidRPr="00FC7A04" w:rsidRDefault="00934E30" w:rsidP="006225BB">
      <w:pPr>
        <w:spacing w:after="0" w:line="276" w:lineRule="auto"/>
        <w:ind w:left="66" w:right="4"/>
        <w:jc w:val="both"/>
        <w:rPr>
          <w:rFonts w:ascii="Palatino Linotype" w:hAnsi="Palatino Linotype"/>
        </w:rPr>
      </w:pPr>
      <w:r w:rsidRPr="00FC7A04">
        <w:rPr>
          <w:rFonts w:ascii="Palatino Linotype" w:hAnsi="Palatino Linotype"/>
        </w:rPr>
        <w:t>asupra antepreșcolarilor/preșcolarilor/elevilor</w:t>
      </w:r>
      <w:r w:rsidR="008275F4" w:rsidRPr="00FC7A04">
        <w:rPr>
          <w:rFonts w:ascii="Palatino Linotype" w:hAnsi="Palatino Linotype"/>
        </w:rPr>
        <w:t>;</w:t>
      </w:r>
    </w:p>
    <w:p w14:paraId="4DCB276B" w14:textId="6054A49B" w:rsidR="008275F4" w:rsidRPr="00C424B9" w:rsidRDefault="003C2DC7" w:rsidP="006225BB">
      <w:pPr>
        <w:numPr>
          <w:ilvl w:val="0"/>
          <w:numId w:val="15"/>
        </w:numPr>
        <w:spacing w:after="0" w:line="276" w:lineRule="auto"/>
        <w:ind w:left="0" w:right="4" w:firstLine="709"/>
        <w:jc w:val="both"/>
        <w:rPr>
          <w:rFonts w:ascii="Palatino Linotype" w:hAnsi="Palatino Linotype"/>
          <w:highlight w:val="white"/>
        </w:rPr>
      </w:pPr>
      <w:r>
        <w:rPr>
          <w:rFonts w:ascii="Palatino Linotype" w:hAnsi="Palatino Linotype"/>
          <w:highlight w:val="white"/>
        </w:rPr>
        <w:t>cazuri de violență</w:t>
      </w:r>
      <w:r w:rsidR="008275F4" w:rsidRPr="00C424B9">
        <w:rPr>
          <w:rFonts w:ascii="Palatino Linotype" w:hAnsi="Palatino Linotype"/>
          <w:highlight w:val="white"/>
        </w:rPr>
        <w:t xml:space="preserve"> anti-școală: violarea secretului corespondenței; alarmă falsă; incendiere sau tentativă de incendiere; port sau folosire fără drept de obiecte periculoase; desfășurarea jocurilor de noroc; distrugerea bunurilor școlii, vandalism; furt și tentativă de furt; tâlhărie. </w:t>
      </w:r>
    </w:p>
    <w:p w14:paraId="05B41A4D" w14:textId="7D8B39A5" w:rsidR="008275F4" w:rsidRDefault="000B3D7F" w:rsidP="00A10B9B">
      <w:pPr>
        <w:spacing w:after="0" w:line="276" w:lineRule="auto"/>
        <w:ind w:right="4" w:firstLine="709"/>
        <w:jc w:val="both"/>
        <w:rPr>
          <w:rFonts w:ascii="Palatino Linotype" w:hAnsi="Palatino Linotype"/>
        </w:rPr>
      </w:pPr>
      <w:r>
        <w:rPr>
          <w:rFonts w:ascii="Palatino Linotype" w:hAnsi="Palatino Linotype"/>
          <w:highlight w:val="white"/>
        </w:rPr>
        <w:t>(2) Ti</w:t>
      </w:r>
      <w:r w:rsidR="008275F4" w:rsidRPr="00C424B9">
        <w:rPr>
          <w:rFonts w:ascii="Palatino Linotype" w:hAnsi="Palatino Linotype"/>
          <w:highlight w:val="white"/>
        </w:rPr>
        <w:t>puri</w:t>
      </w:r>
      <w:r>
        <w:rPr>
          <w:rFonts w:ascii="Palatino Linotype" w:hAnsi="Palatino Linotype"/>
          <w:highlight w:val="white"/>
        </w:rPr>
        <w:t xml:space="preserve">le </w:t>
      </w:r>
      <w:r w:rsidR="008275F4" w:rsidRPr="00C424B9">
        <w:rPr>
          <w:rFonts w:ascii="Palatino Linotype" w:hAnsi="Palatino Linotype"/>
          <w:highlight w:val="white"/>
        </w:rPr>
        <w:t xml:space="preserve">de violență </w:t>
      </w:r>
      <w:r>
        <w:rPr>
          <w:rFonts w:ascii="Palatino Linotype" w:hAnsi="Palatino Linotype"/>
          <w:highlight w:val="white"/>
        </w:rPr>
        <w:t xml:space="preserve">enumerate la alin (1) </w:t>
      </w:r>
      <w:r w:rsidR="008275F4" w:rsidRPr="00C424B9">
        <w:rPr>
          <w:rFonts w:ascii="Palatino Linotype" w:hAnsi="Palatino Linotype"/>
          <w:highlight w:val="white"/>
        </w:rPr>
        <w:t xml:space="preserve">au impact asupra stării de bine a copilului în context școlar și asupra dezvoltării </w:t>
      </w:r>
      <w:r w:rsidR="009A23BC">
        <w:rPr>
          <w:rFonts w:ascii="Palatino Linotype" w:hAnsi="Palatino Linotype"/>
          <w:highlight w:val="white"/>
        </w:rPr>
        <w:t>sale psihice și emoționale</w:t>
      </w:r>
      <w:r w:rsidR="008275F4" w:rsidRPr="00C424B9">
        <w:rPr>
          <w:rFonts w:ascii="Palatino Linotype" w:hAnsi="Palatino Linotype"/>
          <w:highlight w:val="white"/>
        </w:rPr>
        <w:t>, iar impactul trebuie analizat în fiecare caz de violență în parte, având în vedere faptul că și copiii martori ai unui act de violență pot simți urmările caracteristice unei victime (</w:t>
      </w:r>
      <w:r w:rsidR="008275F4" w:rsidRPr="00C424B9">
        <w:rPr>
          <w:rFonts w:ascii="Palatino Linotype" w:hAnsi="Palatino Linotype"/>
          <w:i/>
          <w:highlight w:val="white"/>
        </w:rPr>
        <w:t xml:space="preserve">The </w:t>
      </w:r>
      <w:proofErr w:type="spellStart"/>
      <w:r w:rsidR="008275F4" w:rsidRPr="00C424B9">
        <w:rPr>
          <w:rFonts w:ascii="Palatino Linotype" w:hAnsi="Palatino Linotype"/>
          <w:i/>
          <w:highlight w:val="white"/>
        </w:rPr>
        <w:t>Declaration</w:t>
      </w:r>
      <w:proofErr w:type="spellEnd"/>
      <w:r w:rsidR="008275F4" w:rsidRPr="00C424B9">
        <w:rPr>
          <w:rFonts w:ascii="Palatino Linotype" w:hAnsi="Palatino Linotype"/>
          <w:i/>
          <w:highlight w:val="white"/>
        </w:rPr>
        <w:t xml:space="preserve"> of Basic </w:t>
      </w:r>
      <w:proofErr w:type="spellStart"/>
      <w:r w:rsidR="008275F4" w:rsidRPr="00C424B9">
        <w:rPr>
          <w:rFonts w:ascii="Palatino Linotype" w:hAnsi="Palatino Linotype"/>
          <w:i/>
          <w:highlight w:val="white"/>
        </w:rPr>
        <w:t>Principles</w:t>
      </w:r>
      <w:proofErr w:type="spellEnd"/>
      <w:r w:rsidR="008275F4" w:rsidRPr="00C424B9">
        <w:rPr>
          <w:rFonts w:ascii="Palatino Linotype" w:hAnsi="Palatino Linotype"/>
          <w:i/>
          <w:highlight w:val="white"/>
        </w:rPr>
        <w:t xml:space="preserve"> of </w:t>
      </w:r>
      <w:proofErr w:type="spellStart"/>
      <w:r w:rsidR="008275F4" w:rsidRPr="00C424B9">
        <w:rPr>
          <w:rFonts w:ascii="Palatino Linotype" w:hAnsi="Palatino Linotype"/>
          <w:i/>
          <w:highlight w:val="white"/>
        </w:rPr>
        <w:t>Justice</w:t>
      </w:r>
      <w:proofErr w:type="spellEnd"/>
      <w:r w:rsidR="008275F4" w:rsidRPr="00C424B9">
        <w:rPr>
          <w:rFonts w:ascii="Palatino Linotype" w:hAnsi="Palatino Linotype"/>
          <w:i/>
          <w:highlight w:val="white"/>
        </w:rPr>
        <w:t xml:space="preserve"> for </w:t>
      </w:r>
      <w:proofErr w:type="spellStart"/>
      <w:r w:rsidR="008275F4" w:rsidRPr="00C424B9">
        <w:rPr>
          <w:rFonts w:ascii="Palatino Linotype" w:hAnsi="Palatino Linotype"/>
          <w:i/>
          <w:highlight w:val="white"/>
        </w:rPr>
        <w:t>Victims</w:t>
      </w:r>
      <w:proofErr w:type="spellEnd"/>
      <w:r w:rsidR="008275F4" w:rsidRPr="00C424B9">
        <w:rPr>
          <w:rFonts w:ascii="Palatino Linotype" w:hAnsi="Palatino Linotype"/>
          <w:i/>
          <w:highlight w:val="white"/>
        </w:rPr>
        <w:t xml:space="preserve"> of Crime </w:t>
      </w:r>
      <w:proofErr w:type="spellStart"/>
      <w:r w:rsidR="008275F4" w:rsidRPr="00C424B9">
        <w:rPr>
          <w:rFonts w:ascii="Palatino Linotype" w:hAnsi="Palatino Linotype"/>
          <w:i/>
          <w:highlight w:val="white"/>
        </w:rPr>
        <w:t>and</w:t>
      </w:r>
      <w:proofErr w:type="spellEnd"/>
      <w:r w:rsidR="008275F4" w:rsidRPr="00C424B9">
        <w:rPr>
          <w:rFonts w:ascii="Palatino Linotype" w:hAnsi="Palatino Linotype"/>
          <w:i/>
          <w:highlight w:val="white"/>
        </w:rPr>
        <w:t xml:space="preserve"> </w:t>
      </w:r>
      <w:proofErr w:type="spellStart"/>
      <w:r w:rsidR="008275F4" w:rsidRPr="00C424B9">
        <w:rPr>
          <w:rFonts w:ascii="Palatino Linotype" w:hAnsi="Palatino Linotype"/>
          <w:i/>
          <w:highlight w:val="white"/>
        </w:rPr>
        <w:t>Abuse</w:t>
      </w:r>
      <w:proofErr w:type="spellEnd"/>
      <w:r w:rsidR="008275F4" w:rsidRPr="00C424B9">
        <w:rPr>
          <w:rFonts w:ascii="Palatino Linotype" w:hAnsi="Palatino Linotype"/>
          <w:i/>
          <w:highlight w:val="white"/>
        </w:rPr>
        <w:t xml:space="preserve"> of Power</w:t>
      </w:r>
      <w:r w:rsidR="008275F4" w:rsidRPr="00C424B9">
        <w:rPr>
          <w:rFonts w:ascii="Palatino Linotype" w:hAnsi="Palatino Linotype"/>
          <w:highlight w:val="white"/>
        </w:rPr>
        <w:t xml:space="preserve">, adoptată de UN General </w:t>
      </w:r>
      <w:proofErr w:type="spellStart"/>
      <w:r w:rsidR="008275F4" w:rsidRPr="00C424B9">
        <w:rPr>
          <w:rFonts w:ascii="Palatino Linotype" w:hAnsi="Palatino Linotype"/>
          <w:highlight w:val="white"/>
        </w:rPr>
        <w:t>Assembly</w:t>
      </w:r>
      <w:proofErr w:type="spellEnd"/>
      <w:r w:rsidR="008275F4" w:rsidRPr="00C424B9">
        <w:rPr>
          <w:rFonts w:ascii="Palatino Linotype" w:hAnsi="Palatino Linotype"/>
          <w:highlight w:val="white"/>
        </w:rPr>
        <w:t xml:space="preserve"> 1985 și </w:t>
      </w:r>
      <w:r w:rsidR="008275F4" w:rsidRPr="00C424B9">
        <w:rPr>
          <w:rFonts w:ascii="Palatino Linotype" w:hAnsi="Palatino Linotype"/>
          <w:i/>
          <w:highlight w:val="white"/>
        </w:rPr>
        <w:lastRenderedPageBreak/>
        <w:t>Convenția Consiliului Europei privind prevenirea și combaterea violenței împotriva femeilor și a violenței domestice</w:t>
      </w:r>
      <w:r w:rsidR="008275F4" w:rsidRPr="00C424B9">
        <w:rPr>
          <w:rFonts w:ascii="Palatino Linotype" w:hAnsi="Palatino Linotype"/>
          <w:highlight w:val="white"/>
        </w:rPr>
        <w:t>, 2011).</w:t>
      </w:r>
    </w:p>
    <w:p w14:paraId="2FDE7463" w14:textId="77777777" w:rsidR="000B3D7F" w:rsidRDefault="000B3D7F" w:rsidP="00A10B9B">
      <w:pPr>
        <w:spacing w:after="0" w:line="276" w:lineRule="auto"/>
        <w:ind w:right="4" w:firstLine="709"/>
        <w:jc w:val="both"/>
        <w:rPr>
          <w:rFonts w:ascii="Palatino Linotype" w:hAnsi="Palatino Linotype"/>
        </w:rPr>
      </w:pPr>
    </w:p>
    <w:p w14:paraId="2C48FC7F" w14:textId="77777777" w:rsidR="000B3D7F" w:rsidRPr="00B5383B" w:rsidRDefault="000B3D7F" w:rsidP="000B3D7F">
      <w:pPr>
        <w:spacing w:after="120" w:line="276" w:lineRule="auto"/>
        <w:ind w:right="4" w:firstLine="709"/>
        <w:rPr>
          <w:rFonts w:ascii="Palatino Linotype" w:hAnsi="Palatino Linotype"/>
          <w:b/>
          <w:bCs/>
        </w:rPr>
      </w:pPr>
      <w:r>
        <w:rPr>
          <w:rFonts w:ascii="Palatino Linotype" w:hAnsi="Palatino Linotype"/>
          <w:b/>
          <w:bCs/>
        </w:rPr>
        <w:t xml:space="preserve">CAPITOLUL </w:t>
      </w:r>
      <w:r w:rsidRPr="00B5383B">
        <w:rPr>
          <w:rFonts w:ascii="Palatino Linotype" w:hAnsi="Palatino Linotype"/>
          <w:b/>
          <w:bCs/>
        </w:rPr>
        <w:t xml:space="preserve">II. </w:t>
      </w:r>
      <w:r>
        <w:rPr>
          <w:rFonts w:ascii="Palatino Linotype" w:hAnsi="Palatino Linotype"/>
          <w:b/>
          <w:bCs/>
        </w:rPr>
        <w:t xml:space="preserve">PRINCIPII ȘI </w:t>
      </w:r>
      <w:r w:rsidRPr="00B5383B">
        <w:rPr>
          <w:rFonts w:ascii="Palatino Linotype" w:hAnsi="Palatino Linotype"/>
          <w:b/>
          <w:bCs/>
        </w:rPr>
        <w:t>DIRECȚII DE ACȚIUNE</w:t>
      </w:r>
    </w:p>
    <w:p w14:paraId="65522C67" w14:textId="78EC179A" w:rsidR="008275F4" w:rsidRPr="00C424B9" w:rsidRDefault="000B3D7F" w:rsidP="00A10B9B">
      <w:pPr>
        <w:spacing w:after="0" w:line="276" w:lineRule="auto"/>
        <w:ind w:right="4" w:firstLine="709"/>
        <w:jc w:val="both"/>
        <w:rPr>
          <w:rFonts w:ascii="Palatino Linotype" w:hAnsi="Palatino Linotype"/>
          <w:b/>
          <w:bCs/>
          <w:highlight w:val="white"/>
        </w:rPr>
      </w:pPr>
      <w:r>
        <w:rPr>
          <w:rFonts w:ascii="Palatino Linotype" w:hAnsi="Palatino Linotype"/>
          <w:b/>
          <w:bCs/>
        </w:rPr>
        <w:t xml:space="preserve">Art. 3. </w:t>
      </w:r>
      <w:r w:rsidR="008275F4" w:rsidRPr="00C424B9">
        <w:rPr>
          <w:rFonts w:ascii="Palatino Linotype" w:hAnsi="Palatino Linotype"/>
          <w:b/>
          <w:bCs/>
        </w:rPr>
        <w:t>Principii</w:t>
      </w:r>
      <w:r>
        <w:rPr>
          <w:rFonts w:ascii="Palatino Linotype" w:hAnsi="Palatino Linotype"/>
          <w:b/>
          <w:bCs/>
        </w:rPr>
        <w:t>le</w:t>
      </w:r>
      <w:r w:rsidR="008275F4" w:rsidRPr="00C424B9">
        <w:rPr>
          <w:rFonts w:ascii="Palatino Linotype" w:hAnsi="Palatino Linotype"/>
          <w:b/>
          <w:bCs/>
        </w:rPr>
        <w:t xml:space="preserve"> generale pentru implementarea Planului național și a planurilor locale de prevenire și combatere a violenței în mediul școlar</w:t>
      </w:r>
      <w:r>
        <w:rPr>
          <w:rFonts w:ascii="Palatino Linotype" w:hAnsi="Palatino Linotype"/>
          <w:b/>
          <w:bCs/>
        </w:rPr>
        <w:t xml:space="preserve"> sunt:</w:t>
      </w:r>
    </w:p>
    <w:p w14:paraId="53CB4171" w14:textId="2124B938" w:rsidR="009A23BC" w:rsidRPr="009A23BC" w:rsidRDefault="009A23BC" w:rsidP="000B3D7F">
      <w:pPr>
        <w:pStyle w:val="Listparagraf"/>
        <w:numPr>
          <w:ilvl w:val="0"/>
          <w:numId w:val="26"/>
        </w:numPr>
        <w:tabs>
          <w:tab w:val="left" w:pos="360"/>
          <w:tab w:val="left" w:pos="426"/>
          <w:tab w:val="left" w:pos="990"/>
        </w:tabs>
        <w:spacing w:after="0" w:line="276" w:lineRule="auto"/>
        <w:ind w:left="0" w:right="4" w:firstLine="720"/>
        <w:jc w:val="both"/>
        <w:rPr>
          <w:rFonts w:ascii="Palatino Linotype" w:hAnsi="Palatino Linotype"/>
          <w:highlight w:val="white"/>
        </w:rPr>
      </w:pPr>
      <w:r w:rsidRPr="009A23BC">
        <w:rPr>
          <w:rFonts w:ascii="Palatino Linotype" w:hAnsi="Palatino Linotype"/>
          <w:highlight w:val="white"/>
        </w:rPr>
        <w:t>Cunoaștere – Documentele reglatoare ale medului educațional trebuie promovate la nivelul tuturor actorilor școlari (elevi, personalul școlii, părinți elevi), în forme și contexte variate, pentru o mai bună cunoaștere și respectare a prevederilor lor specifice.</w:t>
      </w:r>
    </w:p>
    <w:p w14:paraId="379A751A" w14:textId="4E2E0515" w:rsidR="009A23BC" w:rsidRPr="009A23BC" w:rsidRDefault="00A10B9B" w:rsidP="000B3D7F">
      <w:pPr>
        <w:pStyle w:val="Listparagraf"/>
        <w:numPr>
          <w:ilvl w:val="0"/>
          <w:numId w:val="26"/>
        </w:numPr>
        <w:tabs>
          <w:tab w:val="left" w:pos="360"/>
          <w:tab w:val="left" w:pos="426"/>
          <w:tab w:val="left" w:pos="990"/>
        </w:tabs>
        <w:spacing w:after="0" w:line="276" w:lineRule="auto"/>
        <w:ind w:left="0" w:right="4" w:firstLine="720"/>
        <w:jc w:val="both"/>
        <w:rPr>
          <w:rFonts w:ascii="Palatino Linotype" w:hAnsi="Palatino Linotype"/>
          <w:highlight w:val="white"/>
        </w:rPr>
      </w:pPr>
      <w:r>
        <w:rPr>
          <w:rFonts w:ascii="Palatino Linotype" w:hAnsi="Palatino Linotype"/>
          <w:highlight w:val="white"/>
        </w:rPr>
        <w:t xml:space="preserve"> </w:t>
      </w:r>
      <w:r w:rsidR="009A23BC" w:rsidRPr="009A23BC">
        <w:rPr>
          <w:rFonts w:ascii="Palatino Linotype" w:hAnsi="Palatino Linotype"/>
          <w:highlight w:val="white"/>
        </w:rPr>
        <w:t xml:space="preserve">Centrarea pe copil – Toate măsurile au în vedere </w:t>
      </w:r>
      <w:proofErr w:type="spellStart"/>
      <w:r w:rsidR="009A23BC" w:rsidRPr="009A23BC">
        <w:rPr>
          <w:rFonts w:ascii="Palatino Linotype" w:hAnsi="Palatino Linotype"/>
          <w:highlight w:val="white"/>
        </w:rPr>
        <w:t>prioritizarea</w:t>
      </w:r>
      <w:proofErr w:type="spellEnd"/>
      <w:r w:rsidR="009A23BC" w:rsidRPr="009A23BC">
        <w:rPr>
          <w:rFonts w:ascii="Palatino Linotype" w:hAnsi="Palatino Linotype"/>
          <w:highlight w:val="white"/>
        </w:rPr>
        <w:t xml:space="preserve"> interesului superior al copilului, care trebuie respectat de toate persoanele cu responsabilități față de copii.</w:t>
      </w:r>
    </w:p>
    <w:p w14:paraId="3B8B333F" w14:textId="5685C7DA" w:rsidR="009A23BC" w:rsidRPr="009A23BC" w:rsidRDefault="00A10B9B" w:rsidP="000B3D7F">
      <w:pPr>
        <w:pStyle w:val="Listparagraf"/>
        <w:numPr>
          <w:ilvl w:val="0"/>
          <w:numId w:val="26"/>
        </w:numPr>
        <w:tabs>
          <w:tab w:val="left" w:pos="360"/>
          <w:tab w:val="left" w:pos="426"/>
          <w:tab w:val="left" w:pos="990"/>
        </w:tabs>
        <w:spacing w:after="0" w:line="276" w:lineRule="auto"/>
        <w:ind w:left="0" w:right="4" w:firstLine="720"/>
        <w:jc w:val="both"/>
        <w:rPr>
          <w:rFonts w:ascii="Palatino Linotype" w:hAnsi="Palatino Linotype"/>
          <w:highlight w:val="white"/>
        </w:rPr>
      </w:pPr>
      <w:r>
        <w:rPr>
          <w:rFonts w:ascii="Palatino Linotype" w:hAnsi="Palatino Linotype"/>
          <w:highlight w:val="white"/>
        </w:rPr>
        <w:t xml:space="preserve"> </w:t>
      </w:r>
      <w:r w:rsidR="009A23BC" w:rsidRPr="009A23BC">
        <w:rPr>
          <w:rFonts w:ascii="Palatino Linotype" w:hAnsi="Palatino Linotype"/>
          <w:highlight w:val="white"/>
        </w:rPr>
        <w:t>Planificare – Derularea constantă a activităților de prevenire, identificare a situațiilor de risc și intervenție rapidă pentru rezolvarea situațiilor de violență sunt obligatorii și trebuie să aibă la bază o planificare clară a măsurilor ameliorative, agreată de toți partenerii implicați, cu implicarea activă și responsabilă a adulților.</w:t>
      </w:r>
    </w:p>
    <w:p w14:paraId="6639D8B1" w14:textId="6B9ACA5C" w:rsidR="009A23BC" w:rsidRPr="009A23BC" w:rsidRDefault="00A10B9B" w:rsidP="000B3D7F">
      <w:pPr>
        <w:pStyle w:val="Listparagraf"/>
        <w:numPr>
          <w:ilvl w:val="0"/>
          <w:numId w:val="26"/>
        </w:numPr>
        <w:tabs>
          <w:tab w:val="left" w:pos="360"/>
          <w:tab w:val="left" w:pos="426"/>
          <w:tab w:val="left" w:pos="990"/>
        </w:tabs>
        <w:spacing w:after="0" w:line="276" w:lineRule="auto"/>
        <w:ind w:left="0" w:right="4" w:firstLine="720"/>
        <w:jc w:val="both"/>
        <w:rPr>
          <w:rFonts w:ascii="Palatino Linotype" w:hAnsi="Palatino Linotype"/>
          <w:highlight w:val="white"/>
        </w:rPr>
      </w:pPr>
      <w:r>
        <w:rPr>
          <w:rFonts w:ascii="Palatino Linotype" w:hAnsi="Palatino Linotype"/>
          <w:highlight w:val="white"/>
        </w:rPr>
        <w:t xml:space="preserve"> </w:t>
      </w:r>
      <w:r w:rsidR="009A23BC" w:rsidRPr="009A23BC">
        <w:rPr>
          <w:rFonts w:ascii="Palatino Linotype" w:hAnsi="Palatino Linotype"/>
          <w:highlight w:val="white"/>
        </w:rPr>
        <w:t xml:space="preserve">Colaborare – Prevenirea și combaterea violenței școlare necesită colaborarea și efortul comun </w:t>
      </w:r>
      <w:r w:rsidR="009A23BC" w:rsidRPr="00586956">
        <w:rPr>
          <w:rFonts w:ascii="Palatino Linotype" w:hAnsi="Palatino Linotype"/>
        </w:rPr>
        <w:t xml:space="preserve">al școlii cu serviciile de asistență socială, </w:t>
      </w:r>
      <w:r w:rsidR="00AB17BC" w:rsidRPr="00586956">
        <w:rPr>
          <w:rFonts w:ascii="Palatino Linotype" w:hAnsi="Palatino Linotype"/>
        </w:rPr>
        <w:t>structurile MAI (IGPR, IGJR,</w:t>
      </w:r>
      <w:r w:rsidR="00AD22E2" w:rsidRPr="00586956">
        <w:rPr>
          <w:rFonts w:ascii="Palatino Linotype" w:hAnsi="Palatino Linotype"/>
        </w:rPr>
        <w:t xml:space="preserve"> </w:t>
      </w:r>
      <w:r w:rsidR="00AB17BC" w:rsidRPr="00586956">
        <w:rPr>
          <w:rFonts w:ascii="Palatino Linotype" w:hAnsi="Palatino Linotype"/>
        </w:rPr>
        <w:t>ANA, ANITP)</w:t>
      </w:r>
      <w:r w:rsidR="00945658" w:rsidRPr="00586956">
        <w:rPr>
          <w:rFonts w:ascii="Palatino Linotype" w:hAnsi="Palatino Linotype"/>
        </w:rPr>
        <w:t xml:space="preserve">, </w:t>
      </w:r>
      <w:r w:rsidR="009A23BC" w:rsidRPr="00586956">
        <w:rPr>
          <w:rFonts w:ascii="Palatino Linotype" w:hAnsi="Palatino Linotype"/>
        </w:rPr>
        <w:t xml:space="preserve">autoritățile administrației publice locale, ONG-uri de profil și alte entități din societatea civilă sau mediul de afaceri. </w:t>
      </w:r>
    </w:p>
    <w:p w14:paraId="543AF237" w14:textId="67B441AA" w:rsidR="009A23BC" w:rsidRPr="009A23BC" w:rsidRDefault="00A10B9B" w:rsidP="000B3D7F">
      <w:pPr>
        <w:pStyle w:val="Listparagraf"/>
        <w:numPr>
          <w:ilvl w:val="0"/>
          <w:numId w:val="26"/>
        </w:numPr>
        <w:tabs>
          <w:tab w:val="left" w:pos="360"/>
          <w:tab w:val="left" w:pos="426"/>
          <w:tab w:val="left" w:pos="990"/>
        </w:tabs>
        <w:spacing w:after="0" w:line="276" w:lineRule="auto"/>
        <w:ind w:left="0" w:right="4" w:firstLine="720"/>
        <w:jc w:val="both"/>
        <w:rPr>
          <w:rFonts w:ascii="Palatino Linotype" w:hAnsi="Palatino Linotype"/>
          <w:highlight w:val="white"/>
        </w:rPr>
      </w:pPr>
      <w:r>
        <w:rPr>
          <w:rFonts w:ascii="Palatino Linotype" w:hAnsi="Palatino Linotype"/>
          <w:highlight w:val="white"/>
        </w:rPr>
        <w:t xml:space="preserve"> </w:t>
      </w:r>
      <w:r w:rsidR="009A23BC" w:rsidRPr="009A23BC">
        <w:rPr>
          <w:rFonts w:ascii="Palatino Linotype" w:hAnsi="Palatino Linotype"/>
          <w:highlight w:val="white"/>
        </w:rPr>
        <w:t xml:space="preserve">Comunicare – Comunicarea personală directă între școală (director) - poliție (polițistul de  proximitate al școlii sau polițistul de la BSS) - SPAS/DAS/DGASPC (asistent social sau psiholog) este o condiție esențială în intervenția rapidă și eficientă în cazurile de violență gravă asupra copilului. </w:t>
      </w:r>
    </w:p>
    <w:p w14:paraId="746B01BE" w14:textId="094806A1" w:rsidR="009A23BC" w:rsidRPr="009A23BC" w:rsidRDefault="00A10B9B" w:rsidP="000B3D7F">
      <w:pPr>
        <w:pStyle w:val="Listparagraf"/>
        <w:numPr>
          <w:ilvl w:val="0"/>
          <w:numId w:val="26"/>
        </w:numPr>
        <w:tabs>
          <w:tab w:val="left" w:pos="360"/>
          <w:tab w:val="left" w:pos="426"/>
          <w:tab w:val="left" w:pos="990"/>
        </w:tabs>
        <w:spacing w:after="0" w:line="276" w:lineRule="auto"/>
        <w:ind w:left="0" w:right="4" w:firstLine="720"/>
        <w:jc w:val="both"/>
        <w:rPr>
          <w:rFonts w:ascii="Palatino Linotype" w:hAnsi="Palatino Linotype"/>
          <w:highlight w:val="white"/>
        </w:rPr>
      </w:pPr>
      <w:r>
        <w:rPr>
          <w:rFonts w:ascii="Palatino Linotype" w:hAnsi="Palatino Linotype"/>
          <w:highlight w:val="white"/>
        </w:rPr>
        <w:t xml:space="preserve"> </w:t>
      </w:r>
      <w:r w:rsidR="009A23BC" w:rsidRPr="009A23BC">
        <w:rPr>
          <w:rFonts w:ascii="Palatino Linotype" w:hAnsi="Palatino Linotype"/>
          <w:highlight w:val="white"/>
        </w:rPr>
        <w:t>Participare – Implicarea activă a elevilor în general, a consiliilor elevilor în special, în activitățile de prevenire și combatere a violenței școlare reprezintă o necesitate și o formă de sprijin pentru mecanismele de participare a copiilor la luarea deciziilor.</w:t>
      </w:r>
    </w:p>
    <w:p w14:paraId="482EC717" w14:textId="2B33093C" w:rsidR="009A23BC" w:rsidRPr="009A23BC" w:rsidRDefault="00A10B9B" w:rsidP="000B3D7F">
      <w:pPr>
        <w:pStyle w:val="Listparagraf"/>
        <w:numPr>
          <w:ilvl w:val="0"/>
          <w:numId w:val="26"/>
        </w:numPr>
        <w:tabs>
          <w:tab w:val="left" w:pos="360"/>
          <w:tab w:val="left" w:pos="426"/>
          <w:tab w:val="left" w:pos="990"/>
        </w:tabs>
        <w:spacing w:after="0" w:line="276" w:lineRule="auto"/>
        <w:ind w:left="0" w:right="4" w:firstLine="720"/>
        <w:jc w:val="both"/>
        <w:rPr>
          <w:rFonts w:ascii="Palatino Linotype" w:hAnsi="Palatino Linotype"/>
          <w:highlight w:val="white"/>
        </w:rPr>
      </w:pPr>
      <w:r>
        <w:rPr>
          <w:rFonts w:ascii="Palatino Linotype" w:hAnsi="Palatino Linotype"/>
          <w:highlight w:val="white"/>
        </w:rPr>
        <w:t xml:space="preserve"> </w:t>
      </w:r>
      <w:r w:rsidR="009A23BC" w:rsidRPr="009A23BC">
        <w:rPr>
          <w:rFonts w:ascii="Palatino Linotype" w:hAnsi="Palatino Linotype"/>
          <w:highlight w:val="white"/>
        </w:rPr>
        <w:t>Implicare – Starea de bine în unitatea de învățământ este un rezultat al implicării personale a tuturor membrilor comunității școlare (elevi, părinți, personalul școlii), alături de rolurile specifice ale consilierilor școlari, învățătorilor, profesorilor diriginți.</w:t>
      </w:r>
    </w:p>
    <w:p w14:paraId="45989AF1" w14:textId="532167DC" w:rsidR="009A23BC" w:rsidRPr="009A23BC" w:rsidRDefault="00A10B9B" w:rsidP="000B3D7F">
      <w:pPr>
        <w:pStyle w:val="Listparagraf"/>
        <w:numPr>
          <w:ilvl w:val="0"/>
          <w:numId w:val="26"/>
        </w:numPr>
        <w:tabs>
          <w:tab w:val="left" w:pos="360"/>
          <w:tab w:val="left" w:pos="426"/>
          <w:tab w:val="left" w:pos="990"/>
        </w:tabs>
        <w:spacing w:after="0" w:line="276" w:lineRule="auto"/>
        <w:ind w:left="0" w:right="4" w:firstLine="720"/>
        <w:jc w:val="both"/>
        <w:rPr>
          <w:rFonts w:ascii="Palatino Linotype" w:hAnsi="Palatino Linotype"/>
          <w:highlight w:val="white"/>
        </w:rPr>
      </w:pPr>
      <w:r>
        <w:rPr>
          <w:rFonts w:ascii="Palatino Linotype" w:hAnsi="Palatino Linotype"/>
          <w:highlight w:val="white"/>
        </w:rPr>
        <w:t xml:space="preserve"> </w:t>
      </w:r>
      <w:r w:rsidR="009A23BC" w:rsidRPr="009A23BC">
        <w:rPr>
          <w:rFonts w:ascii="Palatino Linotype" w:hAnsi="Palatino Linotype"/>
          <w:highlight w:val="white"/>
        </w:rPr>
        <w:t xml:space="preserve">Asumare – Instituțiile responsabile și persoanele direct implicate în implementarea măsurilor înțeleg responsabilitatea personală de a preveni orice formă de violență și de a raporta orice formă de abuz asupra </w:t>
      </w:r>
      <w:r w:rsidR="009A23BC" w:rsidRPr="00FC7A04">
        <w:rPr>
          <w:rFonts w:ascii="Palatino Linotype" w:hAnsi="Palatino Linotype"/>
        </w:rPr>
        <w:t>copiilor</w:t>
      </w:r>
      <w:r w:rsidR="00415FAF" w:rsidRPr="00FC7A04">
        <w:rPr>
          <w:rFonts w:ascii="Palatino Linotype" w:hAnsi="Palatino Linotype"/>
        </w:rPr>
        <w:t xml:space="preserve"> și asupra personalului școlii.</w:t>
      </w:r>
    </w:p>
    <w:p w14:paraId="0A7CE460" w14:textId="7C4B9233" w:rsidR="009A23BC" w:rsidRPr="009A23BC" w:rsidRDefault="00A10B9B" w:rsidP="000B3D7F">
      <w:pPr>
        <w:pStyle w:val="Listparagraf"/>
        <w:numPr>
          <w:ilvl w:val="0"/>
          <w:numId w:val="26"/>
        </w:numPr>
        <w:tabs>
          <w:tab w:val="left" w:pos="360"/>
          <w:tab w:val="left" w:pos="426"/>
          <w:tab w:val="left" w:pos="990"/>
        </w:tabs>
        <w:spacing w:after="0" w:line="276" w:lineRule="auto"/>
        <w:ind w:left="0" w:right="4" w:firstLine="720"/>
        <w:jc w:val="both"/>
        <w:rPr>
          <w:rFonts w:ascii="Palatino Linotype" w:hAnsi="Palatino Linotype"/>
          <w:highlight w:val="white"/>
        </w:rPr>
      </w:pPr>
      <w:r>
        <w:rPr>
          <w:rFonts w:ascii="Palatino Linotype" w:hAnsi="Palatino Linotype"/>
          <w:highlight w:val="white"/>
        </w:rPr>
        <w:t xml:space="preserve"> </w:t>
      </w:r>
      <w:r w:rsidR="009A23BC" w:rsidRPr="009A23BC">
        <w:rPr>
          <w:rFonts w:ascii="Palatino Linotype" w:hAnsi="Palatino Linotype"/>
          <w:highlight w:val="white"/>
        </w:rPr>
        <w:t xml:space="preserve">Intervenție – Obligația de a interveni imediat în cazuri de violență prevalează în fața altor interese și responsabilități. </w:t>
      </w:r>
    </w:p>
    <w:p w14:paraId="7451DBA9" w14:textId="7A34A117" w:rsidR="009A23BC" w:rsidRPr="009A23BC" w:rsidRDefault="00A10B9B" w:rsidP="000B3D7F">
      <w:pPr>
        <w:pStyle w:val="Listparagraf"/>
        <w:numPr>
          <w:ilvl w:val="0"/>
          <w:numId w:val="26"/>
        </w:numPr>
        <w:tabs>
          <w:tab w:val="left" w:pos="360"/>
          <w:tab w:val="left" w:pos="426"/>
          <w:tab w:val="left" w:pos="990"/>
        </w:tabs>
        <w:spacing w:after="0" w:line="276" w:lineRule="auto"/>
        <w:ind w:left="0" w:right="4" w:firstLine="720"/>
        <w:jc w:val="both"/>
        <w:rPr>
          <w:rFonts w:ascii="Palatino Linotype" w:hAnsi="Palatino Linotype"/>
          <w:highlight w:val="white"/>
        </w:rPr>
      </w:pPr>
      <w:r>
        <w:rPr>
          <w:rFonts w:ascii="Palatino Linotype" w:hAnsi="Palatino Linotype"/>
          <w:highlight w:val="white"/>
        </w:rPr>
        <w:lastRenderedPageBreak/>
        <w:t xml:space="preserve"> </w:t>
      </w:r>
      <w:r w:rsidR="009A23BC" w:rsidRPr="009A23BC">
        <w:rPr>
          <w:rFonts w:ascii="Palatino Linotype" w:hAnsi="Palatino Linotype"/>
          <w:highlight w:val="white"/>
        </w:rPr>
        <w:t>Adaptare – Fenomenul violenței este unul complex și în permanentă schimbare; sunt necesare monitorizarea permanentă a manifestărilor specifice la nivelul școlii, informarea constantă cu privire la această problematică și adaptarea periodică și rapidă planurilor locale de prevenire și combatere a violenței.</w:t>
      </w:r>
    </w:p>
    <w:p w14:paraId="0364E9B8" w14:textId="5014E538" w:rsidR="009A23BC" w:rsidRPr="009A23BC" w:rsidRDefault="00A10B9B" w:rsidP="000B3D7F">
      <w:pPr>
        <w:pStyle w:val="Listparagraf"/>
        <w:numPr>
          <w:ilvl w:val="0"/>
          <w:numId w:val="26"/>
        </w:numPr>
        <w:tabs>
          <w:tab w:val="left" w:pos="360"/>
          <w:tab w:val="left" w:pos="426"/>
          <w:tab w:val="left" w:pos="990"/>
        </w:tabs>
        <w:spacing w:after="0" w:line="276" w:lineRule="auto"/>
        <w:ind w:left="0" w:right="4" w:firstLine="720"/>
        <w:jc w:val="both"/>
        <w:rPr>
          <w:rFonts w:ascii="Palatino Linotype" w:hAnsi="Palatino Linotype"/>
          <w:highlight w:val="white"/>
        </w:rPr>
      </w:pPr>
      <w:r>
        <w:rPr>
          <w:rFonts w:ascii="Palatino Linotype" w:hAnsi="Palatino Linotype"/>
          <w:highlight w:val="white"/>
        </w:rPr>
        <w:t xml:space="preserve"> </w:t>
      </w:r>
      <w:r w:rsidR="009A23BC" w:rsidRPr="009A23BC">
        <w:rPr>
          <w:rFonts w:ascii="Palatino Linotype" w:hAnsi="Palatino Linotype"/>
          <w:highlight w:val="white"/>
        </w:rPr>
        <w:t xml:space="preserve">Evaluare – Sunt necesare monitorizarea și evaluarea impactului acțiunilor de prevenire sau de combatere a situațiilor de violență școlară, pentru a urmări eficiența acestora. </w:t>
      </w:r>
    </w:p>
    <w:p w14:paraId="5166ED1E" w14:textId="4CAA648B" w:rsidR="009A23BC" w:rsidRDefault="00A10B9B" w:rsidP="000B3D7F">
      <w:pPr>
        <w:pStyle w:val="Listparagraf"/>
        <w:numPr>
          <w:ilvl w:val="0"/>
          <w:numId w:val="26"/>
        </w:numPr>
        <w:tabs>
          <w:tab w:val="left" w:pos="360"/>
          <w:tab w:val="left" w:pos="426"/>
          <w:tab w:val="left" w:pos="990"/>
        </w:tabs>
        <w:spacing w:after="0" w:line="276" w:lineRule="auto"/>
        <w:ind w:left="0" w:right="4" w:firstLine="720"/>
        <w:jc w:val="both"/>
        <w:rPr>
          <w:rFonts w:ascii="Palatino Linotype" w:hAnsi="Palatino Linotype"/>
          <w:highlight w:val="white"/>
        </w:rPr>
      </w:pPr>
      <w:r>
        <w:rPr>
          <w:rFonts w:ascii="Palatino Linotype" w:hAnsi="Palatino Linotype"/>
          <w:highlight w:val="white"/>
        </w:rPr>
        <w:t xml:space="preserve"> </w:t>
      </w:r>
      <w:r w:rsidR="009A23BC" w:rsidRPr="009A23BC">
        <w:rPr>
          <w:rFonts w:ascii="Palatino Linotype" w:hAnsi="Palatino Linotype"/>
          <w:highlight w:val="white"/>
        </w:rPr>
        <w:t>Accesibilizare – Este importantă asigurarea unei culturi organizaționale la nivelul unităților de învățământ în care orice membru al comunității școlare poate raporta incidentele și/sau îngrijorările referitoare la violența de orice fel, prin intermediul mecanismelor prietenoase și accesibile tuturor.</w:t>
      </w:r>
    </w:p>
    <w:p w14:paraId="63DAD733" w14:textId="77777777" w:rsidR="000B3D7F" w:rsidRDefault="000B3D7F" w:rsidP="000B3D7F">
      <w:pPr>
        <w:pStyle w:val="Listparagraf"/>
        <w:tabs>
          <w:tab w:val="left" w:pos="360"/>
          <w:tab w:val="left" w:pos="426"/>
          <w:tab w:val="left" w:pos="990"/>
        </w:tabs>
        <w:spacing w:after="0" w:line="276" w:lineRule="auto"/>
        <w:ind w:right="4"/>
        <w:jc w:val="both"/>
        <w:rPr>
          <w:rFonts w:ascii="Palatino Linotype" w:hAnsi="Palatino Linotype"/>
          <w:highlight w:val="white"/>
        </w:rPr>
      </w:pPr>
    </w:p>
    <w:p w14:paraId="2A703109" w14:textId="7611F5BE" w:rsidR="007D64A4" w:rsidRPr="000B3D7F" w:rsidRDefault="000B3D7F" w:rsidP="000B3D7F">
      <w:pPr>
        <w:pStyle w:val="Listparagraf"/>
        <w:tabs>
          <w:tab w:val="left" w:pos="993"/>
        </w:tabs>
        <w:spacing w:after="0" w:line="276" w:lineRule="auto"/>
        <w:ind w:left="709" w:right="4"/>
        <w:jc w:val="both"/>
        <w:rPr>
          <w:rFonts w:ascii="Palatino Linotype" w:hAnsi="Palatino Linotype"/>
        </w:rPr>
      </w:pPr>
      <w:r>
        <w:rPr>
          <w:rFonts w:ascii="Palatino Linotype" w:hAnsi="Palatino Linotype"/>
        </w:rPr>
        <w:t xml:space="preserve">Art. 4. </w:t>
      </w:r>
      <w:r w:rsidRPr="000B3D7F">
        <w:rPr>
          <w:rFonts w:ascii="Palatino Linotype" w:hAnsi="Palatino Linotype"/>
        </w:rPr>
        <w:t>Direc</w:t>
      </w:r>
      <w:r>
        <w:rPr>
          <w:rFonts w:ascii="Palatino Linotype" w:hAnsi="Palatino Linotype"/>
        </w:rPr>
        <w:t>ț</w:t>
      </w:r>
      <w:r w:rsidRPr="000B3D7F">
        <w:rPr>
          <w:rFonts w:ascii="Palatino Linotype" w:hAnsi="Palatino Linotype"/>
        </w:rPr>
        <w:t>ii</w:t>
      </w:r>
      <w:r>
        <w:rPr>
          <w:rFonts w:ascii="Palatino Linotype" w:hAnsi="Palatino Linotype"/>
        </w:rPr>
        <w:t>le de acțiune sunt:</w:t>
      </w:r>
    </w:p>
    <w:p w14:paraId="04F7820A" w14:textId="26446FF5" w:rsidR="00573F90" w:rsidRPr="00586956" w:rsidRDefault="00573F90" w:rsidP="000B3D7F">
      <w:pPr>
        <w:pStyle w:val="Listparagraf"/>
        <w:numPr>
          <w:ilvl w:val="8"/>
          <w:numId w:val="27"/>
        </w:numPr>
        <w:tabs>
          <w:tab w:val="left" w:pos="993"/>
        </w:tabs>
        <w:spacing w:after="0" w:line="276" w:lineRule="auto"/>
        <w:ind w:left="0" w:right="4" w:firstLine="720"/>
        <w:jc w:val="both"/>
        <w:rPr>
          <w:rFonts w:ascii="Palatino Linotype" w:hAnsi="Palatino Linotype"/>
        </w:rPr>
      </w:pPr>
      <w:r w:rsidRPr="00586956">
        <w:rPr>
          <w:rFonts w:ascii="Palatino Linotype" w:hAnsi="Palatino Linotype"/>
        </w:rPr>
        <w:t>Dezvoltarea capacității instituționale pentru creșterea gradului de siguranță în unitățile de învățământ preuniversitar și în zonele adiacente</w:t>
      </w:r>
    </w:p>
    <w:p w14:paraId="32226B78" w14:textId="4F2894FC" w:rsidR="00C424B9" w:rsidRPr="00B5383B" w:rsidRDefault="00C424B9" w:rsidP="000B3D7F">
      <w:pPr>
        <w:pStyle w:val="Listparagraf"/>
        <w:numPr>
          <w:ilvl w:val="8"/>
          <w:numId w:val="27"/>
        </w:numPr>
        <w:tabs>
          <w:tab w:val="left" w:pos="993"/>
        </w:tabs>
        <w:spacing w:after="0" w:line="276" w:lineRule="auto"/>
        <w:ind w:left="0" w:right="4" w:firstLine="720"/>
        <w:jc w:val="both"/>
        <w:rPr>
          <w:rFonts w:ascii="Palatino Linotype" w:hAnsi="Palatino Linotype"/>
        </w:rPr>
      </w:pPr>
      <w:r w:rsidRPr="00B5383B">
        <w:rPr>
          <w:rFonts w:ascii="Palatino Linotype" w:hAnsi="Palatino Linotype"/>
        </w:rPr>
        <w:t xml:space="preserve">Prevenirea violenței, promovarea stării de bine și </w:t>
      </w:r>
      <w:r w:rsidR="004E2153">
        <w:rPr>
          <w:rFonts w:ascii="Palatino Linotype" w:hAnsi="Palatino Linotype"/>
        </w:rPr>
        <w:t>a</w:t>
      </w:r>
      <w:r w:rsidRPr="00B5383B">
        <w:rPr>
          <w:rFonts w:ascii="Palatino Linotype" w:hAnsi="Palatino Linotype"/>
        </w:rPr>
        <w:t xml:space="preserve"> coeziunii comunității școlare;</w:t>
      </w:r>
    </w:p>
    <w:p w14:paraId="6D81B5EE" w14:textId="377A2F70" w:rsidR="00C424B9" w:rsidRPr="00B5383B" w:rsidRDefault="00C424B9" w:rsidP="000B3D7F">
      <w:pPr>
        <w:pStyle w:val="Listparagraf"/>
        <w:numPr>
          <w:ilvl w:val="8"/>
          <w:numId w:val="27"/>
        </w:numPr>
        <w:tabs>
          <w:tab w:val="left" w:pos="993"/>
        </w:tabs>
        <w:spacing w:after="0" w:line="276" w:lineRule="auto"/>
        <w:ind w:left="0" w:right="4" w:firstLine="720"/>
        <w:jc w:val="both"/>
        <w:rPr>
          <w:rFonts w:ascii="Palatino Linotype" w:hAnsi="Palatino Linotype"/>
        </w:rPr>
      </w:pPr>
      <w:r w:rsidRPr="00B5383B">
        <w:rPr>
          <w:rFonts w:ascii="Palatino Linotype" w:hAnsi="Palatino Linotype"/>
        </w:rPr>
        <w:t xml:space="preserve">Reducerea cazurilor de violență în mediul școlar; </w:t>
      </w:r>
    </w:p>
    <w:p w14:paraId="242D5569" w14:textId="7CC6BC2B" w:rsidR="00C424B9" w:rsidRPr="00752DA8" w:rsidRDefault="00C424B9" w:rsidP="000B3D7F">
      <w:pPr>
        <w:pStyle w:val="Listparagraf"/>
        <w:numPr>
          <w:ilvl w:val="8"/>
          <w:numId w:val="27"/>
        </w:numPr>
        <w:tabs>
          <w:tab w:val="left" w:pos="993"/>
        </w:tabs>
        <w:spacing w:after="0" w:line="276" w:lineRule="auto"/>
        <w:ind w:left="0" w:right="4" w:firstLine="720"/>
        <w:jc w:val="both"/>
        <w:rPr>
          <w:rFonts w:ascii="Palatino Linotype" w:hAnsi="Palatino Linotype"/>
        </w:rPr>
      </w:pPr>
      <w:r w:rsidRPr="00B5383B">
        <w:rPr>
          <w:rFonts w:ascii="Palatino Linotype" w:hAnsi="Palatino Linotype"/>
        </w:rPr>
        <w:t>Managementul cazurilor de violență din mediul școlar și gestionarea eficientă a resurselor</w:t>
      </w:r>
      <w:r w:rsidR="00F952E5" w:rsidRPr="00752DA8">
        <w:rPr>
          <w:rFonts w:ascii="Palatino Linotype" w:hAnsi="Palatino Linotype"/>
        </w:rPr>
        <w:t>,</w:t>
      </w:r>
      <w:r w:rsidRPr="00752DA8">
        <w:rPr>
          <w:rFonts w:ascii="Palatino Linotype" w:hAnsi="Palatino Linotype"/>
        </w:rPr>
        <w:t xml:space="preserve"> în vederea susținerii victimelor,</w:t>
      </w:r>
      <w:r w:rsidR="00F952E5" w:rsidRPr="00752DA8">
        <w:rPr>
          <w:rFonts w:ascii="Palatino Linotype" w:hAnsi="Palatino Linotype"/>
        </w:rPr>
        <w:t xml:space="preserve"> a</w:t>
      </w:r>
      <w:r w:rsidRPr="00752DA8">
        <w:rPr>
          <w:rFonts w:ascii="Palatino Linotype" w:hAnsi="Palatino Linotype"/>
        </w:rPr>
        <w:t xml:space="preserve"> reabilitării autorilor actelor de violență și revenirii la condiția unui mediu sigur în școală; </w:t>
      </w:r>
    </w:p>
    <w:p w14:paraId="7A3270FC" w14:textId="3DA06ED8" w:rsidR="00C424B9" w:rsidRPr="00752DA8" w:rsidRDefault="00C424B9" w:rsidP="000B3D7F">
      <w:pPr>
        <w:pStyle w:val="Listparagraf"/>
        <w:numPr>
          <w:ilvl w:val="8"/>
          <w:numId w:val="27"/>
        </w:numPr>
        <w:tabs>
          <w:tab w:val="left" w:pos="993"/>
        </w:tabs>
        <w:spacing w:after="0" w:line="276" w:lineRule="auto"/>
        <w:ind w:left="0" w:right="4" w:firstLine="720"/>
        <w:jc w:val="both"/>
        <w:rPr>
          <w:rFonts w:ascii="Palatino Linotype" w:hAnsi="Palatino Linotype"/>
        </w:rPr>
      </w:pPr>
      <w:r w:rsidRPr="00752DA8">
        <w:rPr>
          <w:rFonts w:ascii="Palatino Linotype" w:hAnsi="Palatino Linotype"/>
        </w:rPr>
        <w:t>Îmbunătățirea c</w:t>
      </w:r>
      <w:r w:rsidR="009C22F0" w:rsidRPr="00752DA8">
        <w:rPr>
          <w:rFonts w:ascii="Palatino Linotype" w:hAnsi="Palatino Linotype"/>
        </w:rPr>
        <w:t>ompetențelor</w:t>
      </w:r>
      <w:r w:rsidRPr="00752DA8">
        <w:rPr>
          <w:rFonts w:ascii="Palatino Linotype" w:hAnsi="Palatino Linotype"/>
        </w:rPr>
        <w:t xml:space="preserve"> personalului școlilor pentru prevenirea</w:t>
      </w:r>
      <w:r w:rsidR="004E2153" w:rsidRPr="00752DA8">
        <w:rPr>
          <w:rFonts w:ascii="Palatino Linotype" w:hAnsi="Palatino Linotype"/>
        </w:rPr>
        <w:t xml:space="preserve"> și</w:t>
      </w:r>
      <w:r w:rsidRPr="00752DA8">
        <w:rPr>
          <w:rFonts w:ascii="Palatino Linotype" w:hAnsi="Palatino Linotype"/>
        </w:rPr>
        <w:t xml:space="preserve"> combaterea violenț</w:t>
      </w:r>
      <w:r w:rsidR="004E2153" w:rsidRPr="00752DA8">
        <w:rPr>
          <w:rFonts w:ascii="Palatino Linotype" w:hAnsi="Palatino Linotype"/>
        </w:rPr>
        <w:t>ei</w:t>
      </w:r>
      <w:r w:rsidRPr="00752DA8">
        <w:rPr>
          <w:rFonts w:ascii="Palatino Linotype" w:hAnsi="Palatino Linotype"/>
        </w:rPr>
        <w:t>, în vederea menținerii unui mediu sigur, favor</w:t>
      </w:r>
      <w:r w:rsidR="004E2153" w:rsidRPr="00752DA8">
        <w:rPr>
          <w:rFonts w:ascii="Palatino Linotype" w:hAnsi="Palatino Linotype"/>
        </w:rPr>
        <w:t>abil</w:t>
      </w:r>
      <w:r w:rsidRPr="00752DA8">
        <w:rPr>
          <w:rFonts w:ascii="Palatino Linotype" w:hAnsi="Palatino Linotype"/>
        </w:rPr>
        <w:t xml:space="preserve"> proceselor de învățare și atingerii reușitei școlare. </w:t>
      </w:r>
    </w:p>
    <w:p w14:paraId="4EC91D99" w14:textId="2ACBD61B" w:rsidR="009D25A4" w:rsidRPr="00752DA8" w:rsidRDefault="00586956" w:rsidP="000B3D7F">
      <w:pPr>
        <w:pStyle w:val="Listparagraf"/>
        <w:numPr>
          <w:ilvl w:val="8"/>
          <w:numId w:val="27"/>
        </w:numPr>
        <w:tabs>
          <w:tab w:val="left" w:pos="993"/>
        </w:tabs>
        <w:spacing w:after="0" w:line="276" w:lineRule="auto"/>
        <w:ind w:left="0" w:right="4" w:firstLine="720"/>
        <w:jc w:val="both"/>
        <w:rPr>
          <w:rFonts w:ascii="Palatino Linotype" w:hAnsi="Palatino Linotype"/>
        </w:rPr>
      </w:pPr>
      <w:r w:rsidRPr="00752DA8">
        <w:rPr>
          <w:rFonts w:ascii="Palatino Linotype" w:hAnsi="Palatino Linotype"/>
        </w:rPr>
        <w:t>Monitorizarea măsurilor cuprinse în Planul național de combatere a violenței școlare.</w:t>
      </w:r>
    </w:p>
    <w:p w14:paraId="440046E3" w14:textId="77777777" w:rsidR="00573F90" w:rsidRPr="00752DA8" w:rsidRDefault="00573F90" w:rsidP="00A10B9B">
      <w:pPr>
        <w:spacing w:after="0" w:line="276" w:lineRule="auto"/>
        <w:ind w:right="4" w:firstLine="709"/>
        <w:rPr>
          <w:rFonts w:ascii="Palatino Linotype" w:hAnsi="Palatino Linotype"/>
        </w:rPr>
      </w:pPr>
    </w:p>
    <w:p w14:paraId="454EEDA1" w14:textId="66144A61" w:rsidR="00C424B9" w:rsidRPr="00752DA8" w:rsidRDefault="000B3D7F" w:rsidP="00A10B9B">
      <w:pPr>
        <w:spacing w:after="120" w:line="276" w:lineRule="auto"/>
        <w:ind w:right="4" w:firstLine="709"/>
        <w:rPr>
          <w:rFonts w:ascii="Palatino Linotype" w:hAnsi="Palatino Linotype"/>
          <w:b/>
          <w:bCs/>
        </w:rPr>
      </w:pPr>
      <w:r>
        <w:rPr>
          <w:rFonts w:ascii="Palatino Linotype" w:hAnsi="Palatino Linotype"/>
          <w:b/>
          <w:bCs/>
        </w:rPr>
        <w:t>CAPITOLUL III: DURATĂ, SCOP ȘI MĂSURI DE IMPLEMENTARE</w:t>
      </w:r>
    </w:p>
    <w:p w14:paraId="12F784D3" w14:textId="4D25EBF8" w:rsidR="000B4522" w:rsidRDefault="000B3D7F" w:rsidP="00573F90">
      <w:pPr>
        <w:spacing w:after="0" w:line="276" w:lineRule="auto"/>
        <w:ind w:right="4" w:firstLine="709"/>
        <w:jc w:val="both"/>
        <w:rPr>
          <w:rFonts w:ascii="Palatino Linotype" w:hAnsi="Palatino Linotype"/>
        </w:rPr>
      </w:pPr>
      <w:r>
        <w:rPr>
          <w:rFonts w:ascii="Palatino Linotype" w:hAnsi="Palatino Linotype"/>
        </w:rPr>
        <w:t xml:space="preserve">Art. 4. </w:t>
      </w:r>
      <w:r w:rsidR="00C424B9" w:rsidRPr="00752DA8">
        <w:rPr>
          <w:rFonts w:ascii="Palatino Linotype" w:hAnsi="Palatino Linotype"/>
        </w:rPr>
        <w:t>Planul național de combatere a violenței școla</w:t>
      </w:r>
      <w:r w:rsidR="00573F90" w:rsidRPr="00752DA8">
        <w:rPr>
          <w:rFonts w:ascii="Palatino Linotype" w:hAnsi="Palatino Linotype"/>
        </w:rPr>
        <w:t>re are o valabilitate de 3 ani. Î</w:t>
      </w:r>
      <w:r w:rsidR="00A741C3" w:rsidRPr="00752DA8">
        <w:rPr>
          <w:rFonts w:ascii="Palatino Linotype" w:hAnsi="Palatino Linotype"/>
        </w:rPr>
        <w:t>ncepând cu data intrării în vigoare a acestui</w:t>
      </w:r>
      <w:r w:rsidR="00AD22E2" w:rsidRPr="00752DA8">
        <w:rPr>
          <w:rFonts w:ascii="Palatino Linotype" w:hAnsi="Palatino Linotype"/>
        </w:rPr>
        <w:t>a</w:t>
      </w:r>
      <w:r w:rsidR="00A741C3" w:rsidRPr="00752DA8">
        <w:rPr>
          <w:rFonts w:ascii="Palatino Linotype" w:hAnsi="Palatino Linotype"/>
        </w:rPr>
        <w:t>, Planul Național Cadru de Acțiune pentru siguranța școlară</w:t>
      </w:r>
      <w:r w:rsidR="00A741C3" w:rsidRPr="00752DA8">
        <w:rPr>
          <w:rStyle w:val="Referinnotdesubsol"/>
          <w:rFonts w:ascii="Palatino Linotype" w:hAnsi="Palatino Linotype"/>
        </w:rPr>
        <w:footnoteReference w:id="1"/>
      </w:r>
      <w:r w:rsidR="00A741C3" w:rsidRPr="00752DA8">
        <w:rPr>
          <w:rFonts w:ascii="Palatino Linotype" w:hAnsi="Palatino Linotype"/>
        </w:rPr>
        <w:t xml:space="preserve"> își încetează aplicabilitatea</w:t>
      </w:r>
      <w:r w:rsidR="00573F90" w:rsidRPr="00752DA8">
        <w:rPr>
          <w:rFonts w:ascii="Palatino Linotype" w:hAnsi="Palatino Linotype"/>
        </w:rPr>
        <w:t>, iar OMECT nr. 1409/29.06.2007 cu privire la aprobarea Strategiei Ministerului Educației, Cercetării și Tineretului cu privire la reducerea fenomenului de violență în unitățile de învățământ preuniversitar se abrogă.</w:t>
      </w:r>
    </w:p>
    <w:p w14:paraId="137FE51D" w14:textId="77777777" w:rsidR="00A10B9B" w:rsidRDefault="00A10B9B" w:rsidP="00A10B9B">
      <w:pPr>
        <w:spacing w:after="0" w:line="276" w:lineRule="auto"/>
        <w:ind w:right="4" w:firstLine="709"/>
        <w:jc w:val="both"/>
        <w:rPr>
          <w:rFonts w:ascii="Palatino Linotype" w:hAnsi="Palatino Linotype"/>
        </w:rPr>
      </w:pPr>
    </w:p>
    <w:p w14:paraId="24AF04EC" w14:textId="7FCC62C2" w:rsidR="00A10B9B" w:rsidRDefault="000B3D7F" w:rsidP="006C610A">
      <w:pPr>
        <w:pBdr>
          <w:top w:val="nil"/>
          <w:left w:val="nil"/>
          <w:bottom w:val="nil"/>
          <w:right w:val="nil"/>
          <w:between w:val="nil"/>
        </w:pBdr>
        <w:spacing w:after="120"/>
        <w:ind w:right="4" w:firstLine="709"/>
        <w:jc w:val="both"/>
        <w:rPr>
          <w:rFonts w:ascii="Palatino Linotype" w:hAnsi="Palatino Linotype"/>
        </w:rPr>
      </w:pPr>
      <w:r>
        <w:rPr>
          <w:rFonts w:ascii="Palatino Linotype" w:hAnsi="Palatino Linotype"/>
        </w:rPr>
        <w:t xml:space="preserve">Art. 5. </w:t>
      </w:r>
      <w:r w:rsidR="00A10B9B" w:rsidRPr="008E6A44">
        <w:rPr>
          <w:rFonts w:ascii="Palatino Linotype" w:hAnsi="Palatino Linotype"/>
        </w:rPr>
        <w:t xml:space="preserve">Scopul </w:t>
      </w:r>
      <w:r w:rsidR="00A10B9B" w:rsidRPr="000B3D7F">
        <w:rPr>
          <w:rFonts w:ascii="Palatino Linotype" w:hAnsi="Palatino Linotype"/>
          <w:iCs/>
        </w:rPr>
        <w:t>Planului național de combatere a violenței școlare</w:t>
      </w:r>
      <w:r w:rsidR="00A10B9B" w:rsidRPr="008E6A44">
        <w:rPr>
          <w:rFonts w:ascii="Palatino Linotype" w:hAnsi="Palatino Linotype"/>
          <w:i/>
        </w:rPr>
        <w:t xml:space="preserve"> </w:t>
      </w:r>
      <w:r w:rsidR="00A10B9B" w:rsidRPr="008E6A44">
        <w:rPr>
          <w:rFonts w:ascii="Palatino Linotype" w:hAnsi="Palatino Linotype"/>
        </w:rPr>
        <w:t xml:space="preserve">este asigurarea unui </w:t>
      </w:r>
      <w:bookmarkStart w:id="0" w:name="_Hlk162516866"/>
      <w:r w:rsidR="00A10B9B" w:rsidRPr="00E06C6C">
        <w:rPr>
          <w:rFonts w:ascii="Palatino Linotype" w:hAnsi="Palatino Linotype"/>
          <w:b/>
          <w:bCs/>
        </w:rPr>
        <w:t>mediu sigur, primitor și de susținere pentru toți membrii comunității școlare</w:t>
      </w:r>
      <w:bookmarkEnd w:id="0"/>
      <w:r w:rsidR="00A10B9B">
        <w:rPr>
          <w:rFonts w:ascii="Palatino Linotype" w:hAnsi="Palatino Linotype"/>
        </w:rPr>
        <w:t xml:space="preserve"> </w:t>
      </w:r>
      <w:r w:rsidR="00A10B9B" w:rsidRPr="008E6A44">
        <w:rPr>
          <w:rFonts w:ascii="Palatino Linotype" w:hAnsi="Palatino Linotype"/>
        </w:rPr>
        <w:lastRenderedPageBreak/>
        <w:t>(antepre</w:t>
      </w:r>
      <w:r w:rsidR="00A10B9B">
        <w:rPr>
          <w:rFonts w:ascii="Palatino Linotype" w:hAnsi="Palatino Linotype"/>
        </w:rPr>
        <w:t>ș</w:t>
      </w:r>
      <w:r w:rsidR="00A10B9B" w:rsidRPr="008E6A44">
        <w:rPr>
          <w:rFonts w:ascii="Palatino Linotype" w:hAnsi="Palatino Linotype"/>
        </w:rPr>
        <w:t>colari/preșcolari/</w:t>
      </w:r>
      <w:r w:rsidR="003A6E41">
        <w:rPr>
          <w:rFonts w:ascii="Palatino Linotype" w:hAnsi="Palatino Linotype"/>
        </w:rPr>
        <w:t xml:space="preserve"> </w:t>
      </w:r>
      <w:r w:rsidR="00A10B9B" w:rsidRPr="008E6A44">
        <w:rPr>
          <w:rFonts w:ascii="Palatino Linotype" w:hAnsi="Palatino Linotype"/>
        </w:rPr>
        <w:t>elevi, personalul școlii și părinți) la nivelul unităților de învățământ, prin implementarea unui</w:t>
      </w:r>
      <w:r w:rsidR="00A10B9B" w:rsidRPr="00A10B9B">
        <w:rPr>
          <w:rFonts w:ascii="Palatino Linotype" w:hAnsi="Palatino Linotype"/>
        </w:rPr>
        <w:t xml:space="preserve"> </w:t>
      </w:r>
      <w:r w:rsidR="00A10B9B" w:rsidRPr="008E6A44">
        <w:rPr>
          <w:rFonts w:ascii="Palatino Linotype" w:hAnsi="Palatino Linotype"/>
        </w:rPr>
        <w:t>sistem complex și unitar de măsuri de prevenire, răspuns și combatere a violenței în unitățile de învățământ preuniversitar din România.</w:t>
      </w:r>
    </w:p>
    <w:p w14:paraId="34585EDA" w14:textId="77777777" w:rsidR="00952BFF" w:rsidRDefault="00952BFF" w:rsidP="00F348A7">
      <w:pPr>
        <w:spacing w:after="0" w:line="276" w:lineRule="auto"/>
        <w:ind w:right="-563"/>
        <w:jc w:val="both"/>
        <w:rPr>
          <w:rFonts w:ascii="Palatino Linotype" w:hAnsi="Palatino Linotype"/>
        </w:rPr>
        <w:sectPr w:rsidR="00952BFF" w:rsidSect="00CC1090">
          <w:footerReference w:type="default" r:id="rId8"/>
          <w:pgSz w:w="12240" w:h="15840"/>
          <w:pgMar w:top="1134" w:right="1041" w:bottom="1440" w:left="1276" w:header="720" w:footer="720" w:gutter="0"/>
          <w:cols w:space="720"/>
          <w:docGrid w:linePitch="360"/>
        </w:sectPr>
      </w:pPr>
    </w:p>
    <w:p w14:paraId="043E8B6A" w14:textId="569E8858" w:rsidR="0047385E" w:rsidRPr="00F41C59" w:rsidRDefault="00F41C59" w:rsidP="00A10B9B">
      <w:pPr>
        <w:pStyle w:val="Titlu2"/>
        <w:pBdr>
          <w:top w:val="nil"/>
          <w:left w:val="nil"/>
          <w:bottom w:val="nil"/>
          <w:right w:val="nil"/>
          <w:between w:val="nil"/>
        </w:pBdr>
        <w:spacing w:before="0" w:after="120"/>
        <w:ind w:right="19" w:firstLine="426"/>
        <w:rPr>
          <w:rFonts w:ascii="Palatino Linotype" w:eastAsia="Times New Roman" w:hAnsi="Palatino Linotype" w:cs="Times New Roman"/>
          <w:bCs/>
          <w:color w:val="auto"/>
          <w:sz w:val="24"/>
          <w:szCs w:val="24"/>
        </w:rPr>
      </w:pPr>
      <w:r w:rsidRPr="00F41C59">
        <w:rPr>
          <w:rFonts w:ascii="Palatino Linotype" w:eastAsia="Times New Roman" w:hAnsi="Palatino Linotype" w:cs="Times New Roman"/>
          <w:bCs/>
          <w:color w:val="auto"/>
          <w:sz w:val="24"/>
          <w:szCs w:val="24"/>
        </w:rPr>
        <w:lastRenderedPageBreak/>
        <w:t>Art. 6. Măsurile de implementare a Planului național de combatere a violenței școlare sunt:</w:t>
      </w:r>
    </w:p>
    <w:tbl>
      <w:tblPr>
        <w:tblpPr w:leftFromText="180" w:rightFromText="180" w:vertAnchor="text" w:tblpX="-441" w:tblpY="1"/>
        <w:tblOverlap w:val="never"/>
        <w:tblW w:w="154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4253"/>
        <w:gridCol w:w="2126"/>
        <w:gridCol w:w="1985"/>
        <w:gridCol w:w="1984"/>
        <w:gridCol w:w="2552"/>
        <w:gridCol w:w="1984"/>
      </w:tblGrid>
      <w:tr w:rsidR="0047385E" w:rsidRPr="008E6A44" w14:paraId="4D39BF5A" w14:textId="77777777" w:rsidTr="008A43F4">
        <w:trPr>
          <w:tblHeader/>
        </w:trPr>
        <w:tc>
          <w:tcPr>
            <w:tcW w:w="562" w:type="dxa"/>
            <w:shd w:val="clear" w:color="auto" w:fill="808080" w:themeFill="background1" w:themeFillShade="80"/>
            <w:vAlign w:val="center"/>
          </w:tcPr>
          <w:p w14:paraId="6E7721DE" w14:textId="01333A71" w:rsidR="0047385E" w:rsidRPr="00E5713E" w:rsidRDefault="0047385E" w:rsidP="00DD759C">
            <w:pPr>
              <w:spacing w:after="120"/>
              <w:jc w:val="center"/>
              <w:rPr>
                <w:rFonts w:ascii="Palatino Linotype" w:hAnsi="Palatino Linotype"/>
                <w:b/>
                <w:color w:val="FFFFFF" w:themeColor="background1"/>
                <w:sz w:val="22"/>
                <w:szCs w:val="22"/>
              </w:rPr>
            </w:pPr>
            <w:r w:rsidRPr="00E5713E">
              <w:rPr>
                <w:rFonts w:ascii="Palatino Linotype" w:hAnsi="Palatino Linotype"/>
                <w:b/>
                <w:color w:val="FFFFFF" w:themeColor="background1"/>
                <w:sz w:val="22"/>
                <w:szCs w:val="22"/>
              </w:rPr>
              <w:t>Nr. crt.</w:t>
            </w:r>
          </w:p>
        </w:tc>
        <w:tc>
          <w:tcPr>
            <w:tcW w:w="4253" w:type="dxa"/>
            <w:shd w:val="clear" w:color="auto" w:fill="808080" w:themeFill="background1" w:themeFillShade="80"/>
            <w:vAlign w:val="center"/>
          </w:tcPr>
          <w:p w14:paraId="6B5B42F9" w14:textId="77777777" w:rsidR="0047385E" w:rsidRPr="00E5713E" w:rsidRDefault="0047385E" w:rsidP="00DD759C">
            <w:pPr>
              <w:spacing w:after="120"/>
              <w:jc w:val="center"/>
              <w:rPr>
                <w:rFonts w:ascii="Palatino Linotype" w:hAnsi="Palatino Linotype"/>
                <w:b/>
                <w:color w:val="FFFFFF" w:themeColor="background1"/>
                <w:sz w:val="22"/>
                <w:szCs w:val="22"/>
              </w:rPr>
            </w:pPr>
            <w:r w:rsidRPr="00E5713E">
              <w:rPr>
                <w:rFonts w:ascii="Palatino Linotype" w:hAnsi="Palatino Linotype"/>
                <w:b/>
                <w:color w:val="FFFFFF" w:themeColor="background1"/>
                <w:sz w:val="22"/>
                <w:szCs w:val="22"/>
              </w:rPr>
              <w:t>Măsuri</w:t>
            </w:r>
          </w:p>
        </w:tc>
        <w:tc>
          <w:tcPr>
            <w:tcW w:w="2126" w:type="dxa"/>
            <w:shd w:val="clear" w:color="auto" w:fill="808080" w:themeFill="background1" w:themeFillShade="80"/>
            <w:vAlign w:val="center"/>
          </w:tcPr>
          <w:p w14:paraId="59E52736" w14:textId="19555A57" w:rsidR="0047385E" w:rsidRPr="00E5713E" w:rsidRDefault="0047385E" w:rsidP="00DD759C">
            <w:pPr>
              <w:spacing w:after="120"/>
              <w:jc w:val="center"/>
              <w:rPr>
                <w:rFonts w:ascii="Palatino Linotype" w:hAnsi="Palatino Linotype"/>
                <w:b/>
                <w:color w:val="FFFFFF" w:themeColor="background1"/>
                <w:sz w:val="22"/>
                <w:szCs w:val="22"/>
              </w:rPr>
            </w:pPr>
            <w:r w:rsidRPr="00E5713E">
              <w:rPr>
                <w:rFonts w:ascii="Palatino Linotype" w:hAnsi="Palatino Linotype"/>
                <w:b/>
                <w:color w:val="FFFFFF" w:themeColor="background1"/>
                <w:sz w:val="22"/>
                <w:szCs w:val="22"/>
              </w:rPr>
              <w:t>Perioada de desfășurare</w:t>
            </w:r>
          </w:p>
        </w:tc>
        <w:tc>
          <w:tcPr>
            <w:tcW w:w="1985" w:type="dxa"/>
            <w:shd w:val="clear" w:color="auto" w:fill="808080" w:themeFill="background1" w:themeFillShade="80"/>
            <w:vAlign w:val="center"/>
          </w:tcPr>
          <w:p w14:paraId="471E3B8D" w14:textId="77777777" w:rsidR="0047385E" w:rsidRPr="00E5713E" w:rsidRDefault="0047385E" w:rsidP="00DD759C">
            <w:pPr>
              <w:spacing w:after="120"/>
              <w:jc w:val="center"/>
              <w:rPr>
                <w:rFonts w:ascii="Palatino Linotype" w:hAnsi="Palatino Linotype"/>
                <w:b/>
                <w:color w:val="FFFFFF" w:themeColor="background1"/>
                <w:sz w:val="22"/>
                <w:szCs w:val="22"/>
              </w:rPr>
            </w:pPr>
            <w:r w:rsidRPr="00E5713E">
              <w:rPr>
                <w:rFonts w:ascii="Palatino Linotype" w:hAnsi="Palatino Linotype"/>
                <w:b/>
                <w:color w:val="FFFFFF" w:themeColor="background1"/>
                <w:sz w:val="22"/>
                <w:szCs w:val="22"/>
              </w:rPr>
              <w:t>Responsabili</w:t>
            </w:r>
          </w:p>
        </w:tc>
        <w:tc>
          <w:tcPr>
            <w:tcW w:w="1984" w:type="dxa"/>
            <w:shd w:val="clear" w:color="auto" w:fill="808080" w:themeFill="background1" w:themeFillShade="80"/>
            <w:vAlign w:val="center"/>
          </w:tcPr>
          <w:p w14:paraId="6DDF7081" w14:textId="2555B9B3" w:rsidR="0047385E" w:rsidRPr="00E5713E" w:rsidRDefault="0047385E" w:rsidP="00DD759C">
            <w:pPr>
              <w:spacing w:after="120"/>
              <w:jc w:val="center"/>
              <w:rPr>
                <w:rFonts w:ascii="Palatino Linotype" w:hAnsi="Palatino Linotype"/>
                <w:b/>
                <w:color w:val="FFFFFF" w:themeColor="background1"/>
                <w:sz w:val="22"/>
                <w:szCs w:val="22"/>
              </w:rPr>
            </w:pPr>
            <w:r w:rsidRPr="00E5713E">
              <w:rPr>
                <w:rFonts w:ascii="Palatino Linotype" w:hAnsi="Palatino Linotype"/>
                <w:b/>
                <w:color w:val="FFFFFF" w:themeColor="background1"/>
                <w:sz w:val="22"/>
                <w:szCs w:val="22"/>
              </w:rPr>
              <w:t>Coordonare și susținere</w:t>
            </w:r>
          </w:p>
        </w:tc>
        <w:tc>
          <w:tcPr>
            <w:tcW w:w="2552" w:type="dxa"/>
            <w:shd w:val="clear" w:color="auto" w:fill="808080" w:themeFill="background1" w:themeFillShade="80"/>
            <w:vAlign w:val="center"/>
          </w:tcPr>
          <w:p w14:paraId="2FEBEE5D" w14:textId="77777777" w:rsidR="0047385E" w:rsidRPr="00E5713E" w:rsidRDefault="0047385E" w:rsidP="00DD759C">
            <w:pPr>
              <w:spacing w:after="120"/>
              <w:jc w:val="center"/>
              <w:rPr>
                <w:rFonts w:ascii="Palatino Linotype" w:hAnsi="Palatino Linotype"/>
                <w:b/>
                <w:color w:val="FFFFFF" w:themeColor="background1"/>
                <w:sz w:val="22"/>
                <w:szCs w:val="22"/>
              </w:rPr>
            </w:pPr>
            <w:r w:rsidRPr="00E5713E">
              <w:rPr>
                <w:rFonts w:ascii="Palatino Linotype" w:hAnsi="Palatino Linotype"/>
                <w:b/>
                <w:color w:val="FFFFFF" w:themeColor="background1"/>
                <w:sz w:val="22"/>
                <w:szCs w:val="22"/>
              </w:rPr>
              <w:t>Parteneri</w:t>
            </w:r>
          </w:p>
        </w:tc>
        <w:tc>
          <w:tcPr>
            <w:tcW w:w="1984" w:type="dxa"/>
            <w:shd w:val="clear" w:color="auto" w:fill="808080" w:themeFill="background1" w:themeFillShade="80"/>
            <w:vAlign w:val="center"/>
          </w:tcPr>
          <w:p w14:paraId="09243609" w14:textId="77777777" w:rsidR="0047385E" w:rsidRPr="00E5713E" w:rsidRDefault="0047385E" w:rsidP="00DD759C">
            <w:pPr>
              <w:spacing w:after="120"/>
              <w:jc w:val="center"/>
              <w:rPr>
                <w:rFonts w:ascii="Palatino Linotype" w:hAnsi="Palatino Linotype"/>
                <w:b/>
                <w:color w:val="FFFFFF" w:themeColor="background1"/>
                <w:sz w:val="22"/>
                <w:szCs w:val="22"/>
              </w:rPr>
            </w:pPr>
            <w:r w:rsidRPr="00E5713E">
              <w:rPr>
                <w:rFonts w:ascii="Palatino Linotype" w:hAnsi="Palatino Linotype"/>
                <w:b/>
                <w:color w:val="FFFFFF" w:themeColor="background1"/>
                <w:sz w:val="22"/>
                <w:szCs w:val="22"/>
              </w:rPr>
              <w:t>Sursa de finanțare</w:t>
            </w:r>
          </w:p>
        </w:tc>
      </w:tr>
      <w:tr w:rsidR="0047385E" w:rsidRPr="008E6A44" w14:paraId="204F5FC6" w14:textId="77777777" w:rsidTr="00DD759C">
        <w:trPr>
          <w:trHeight w:val="555"/>
        </w:trPr>
        <w:tc>
          <w:tcPr>
            <w:tcW w:w="15446" w:type="dxa"/>
            <w:gridSpan w:val="7"/>
            <w:shd w:val="clear" w:color="auto" w:fill="D9D9D9" w:themeFill="background1" w:themeFillShade="D9"/>
            <w:vAlign w:val="center"/>
          </w:tcPr>
          <w:p w14:paraId="3B6EAF7F" w14:textId="5608C1AC" w:rsidR="0047385E" w:rsidRPr="00E5713E" w:rsidRDefault="00F41C59" w:rsidP="00DD759C">
            <w:pPr>
              <w:pStyle w:val="Titlu3"/>
              <w:spacing w:before="0" w:after="120"/>
              <w:jc w:val="center"/>
              <w:rPr>
                <w:rFonts w:ascii="Palatino Linotype" w:eastAsia="Times New Roman" w:hAnsi="Palatino Linotype" w:cs="Times New Roman"/>
                <w:color w:val="auto"/>
                <w:sz w:val="22"/>
              </w:rPr>
            </w:pPr>
            <w:r>
              <w:rPr>
                <w:rFonts w:ascii="Palatino Linotype" w:eastAsia="Times New Roman" w:hAnsi="Palatino Linotype" w:cs="Times New Roman"/>
                <w:b/>
                <w:color w:val="auto"/>
                <w:sz w:val="22"/>
              </w:rPr>
              <w:t>6</w:t>
            </w:r>
            <w:r w:rsidR="00BA35B1" w:rsidRPr="00E5713E">
              <w:rPr>
                <w:rFonts w:ascii="Palatino Linotype" w:eastAsia="Times New Roman" w:hAnsi="Palatino Linotype" w:cs="Times New Roman"/>
                <w:b/>
                <w:color w:val="auto"/>
                <w:sz w:val="22"/>
              </w:rPr>
              <w:t xml:space="preserve">.1. </w:t>
            </w:r>
            <w:r w:rsidR="000F20E5" w:rsidRPr="00E5713E">
              <w:rPr>
                <w:sz w:val="22"/>
              </w:rPr>
              <w:t xml:space="preserve"> </w:t>
            </w:r>
            <w:r w:rsidR="000F20E5" w:rsidRPr="00E5713E">
              <w:rPr>
                <w:rFonts w:ascii="Palatino Linotype" w:eastAsia="Times New Roman" w:hAnsi="Palatino Linotype" w:cs="Times New Roman"/>
                <w:b/>
                <w:color w:val="auto"/>
                <w:sz w:val="22"/>
              </w:rPr>
              <w:t>Dezvoltarea capacității instituționale pentru creșterea gradului de siguranță în unitățile de învățământ preuniversitar și în zonele adiacente</w:t>
            </w:r>
          </w:p>
        </w:tc>
      </w:tr>
      <w:tr w:rsidR="00177B47" w:rsidRPr="008E6A44" w14:paraId="48AFC3B7" w14:textId="77777777" w:rsidTr="008A43F4">
        <w:trPr>
          <w:trHeight w:val="2394"/>
        </w:trPr>
        <w:tc>
          <w:tcPr>
            <w:tcW w:w="562" w:type="dxa"/>
            <w:vAlign w:val="center"/>
          </w:tcPr>
          <w:p w14:paraId="2019F118" w14:textId="413ACEF8" w:rsidR="00177B47" w:rsidRPr="00E5713E" w:rsidRDefault="00F41C59" w:rsidP="00DD759C">
            <w:pPr>
              <w:spacing w:after="120"/>
              <w:jc w:val="center"/>
              <w:rPr>
                <w:rFonts w:ascii="Palatino Linotype" w:hAnsi="Palatino Linotype"/>
                <w:sz w:val="22"/>
              </w:rPr>
            </w:pPr>
            <w:r>
              <w:rPr>
                <w:rFonts w:ascii="Palatino Linotype" w:hAnsi="Palatino Linotype"/>
                <w:sz w:val="22"/>
              </w:rPr>
              <w:t>a)</w:t>
            </w:r>
          </w:p>
        </w:tc>
        <w:tc>
          <w:tcPr>
            <w:tcW w:w="4253" w:type="dxa"/>
            <w:vAlign w:val="center"/>
          </w:tcPr>
          <w:p w14:paraId="1E42E81C" w14:textId="66F69134" w:rsidR="00177B47" w:rsidRPr="00586956" w:rsidRDefault="00177B47" w:rsidP="00E534DD">
            <w:pPr>
              <w:spacing w:after="120"/>
              <w:rPr>
                <w:rFonts w:ascii="Palatino Linotype" w:hAnsi="Palatino Linotype"/>
                <w:sz w:val="22"/>
                <w:szCs w:val="22"/>
              </w:rPr>
            </w:pPr>
            <w:r w:rsidRPr="00586956">
              <w:rPr>
                <w:rFonts w:ascii="Palatino Linotype" w:hAnsi="Palatino Linotype"/>
                <w:sz w:val="22"/>
                <w:szCs w:val="22"/>
              </w:rPr>
              <w:t>Realizarea unei rețele de siguranță în jurul elevilor, formată din familie, cadre didactice, specialiști în protecția copilului, ordine publică,  siguranța școlară și antidrog</w:t>
            </w:r>
          </w:p>
        </w:tc>
        <w:tc>
          <w:tcPr>
            <w:tcW w:w="2126" w:type="dxa"/>
            <w:vAlign w:val="center"/>
          </w:tcPr>
          <w:p w14:paraId="509228F3" w14:textId="1C2D71E0" w:rsidR="00177B47" w:rsidRPr="00586956" w:rsidRDefault="00177B47" w:rsidP="00DD759C">
            <w:pPr>
              <w:spacing w:after="120"/>
              <w:jc w:val="both"/>
              <w:rPr>
                <w:rFonts w:ascii="Palatino Linotype" w:hAnsi="Palatino Linotype"/>
                <w:sz w:val="22"/>
                <w:szCs w:val="22"/>
              </w:rPr>
            </w:pPr>
            <w:r w:rsidRPr="00586956">
              <w:rPr>
                <w:rFonts w:ascii="Palatino Linotype" w:hAnsi="Palatino Linotype"/>
                <w:sz w:val="22"/>
                <w:szCs w:val="22"/>
              </w:rPr>
              <w:t>Permanent</w:t>
            </w:r>
          </w:p>
        </w:tc>
        <w:tc>
          <w:tcPr>
            <w:tcW w:w="1985" w:type="dxa"/>
            <w:vAlign w:val="center"/>
          </w:tcPr>
          <w:p w14:paraId="4CEE3CDD" w14:textId="16766D21" w:rsidR="00177B47" w:rsidRPr="00586956" w:rsidRDefault="00177B47" w:rsidP="00DD759C">
            <w:pPr>
              <w:spacing w:after="120"/>
              <w:jc w:val="center"/>
              <w:rPr>
                <w:rFonts w:ascii="Palatino Linotype" w:hAnsi="Palatino Linotype"/>
                <w:sz w:val="22"/>
                <w:szCs w:val="22"/>
              </w:rPr>
            </w:pPr>
            <w:r w:rsidRPr="00586956">
              <w:rPr>
                <w:rFonts w:ascii="Palatino Linotype" w:hAnsi="Palatino Linotype"/>
                <w:sz w:val="22"/>
                <w:szCs w:val="22"/>
              </w:rPr>
              <w:t>Instituțiile prefectului</w:t>
            </w:r>
          </w:p>
        </w:tc>
        <w:tc>
          <w:tcPr>
            <w:tcW w:w="1984" w:type="dxa"/>
            <w:vAlign w:val="center"/>
          </w:tcPr>
          <w:p w14:paraId="5D4BF2AF" w14:textId="77777777" w:rsidR="00217E41" w:rsidRPr="00586956" w:rsidRDefault="00217E41" w:rsidP="00DD759C">
            <w:pPr>
              <w:pStyle w:val="Frspaiere1"/>
              <w:tabs>
                <w:tab w:val="left" w:pos="228"/>
              </w:tabs>
              <w:jc w:val="center"/>
              <w:rPr>
                <w:rFonts w:ascii="Palatino Linotype" w:hAnsi="Palatino Linotype"/>
                <w:spacing w:val="-2"/>
                <w:lang w:val="ro-RO"/>
              </w:rPr>
            </w:pPr>
            <w:r w:rsidRPr="00586956">
              <w:rPr>
                <w:rFonts w:ascii="Palatino Linotype" w:hAnsi="Palatino Linotype"/>
                <w:spacing w:val="-2"/>
                <w:lang w:val="ro-RO"/>
              </w:rPr>
              <w:t>IPJ/DGPMB</w:t>
            </w:r>
          </w:p>
          <w:p w14:paraId="45AA1A69" w14:textId="77777777" w:rsidR="00217E41" w:rsidRPr="00586956" w:rsidRDefault="00217E41" w:rsidP="00DD759C">
            <w:pPr>
              <w:pStyle w:val="Frspaiere1"/>
              <w:tabs>
                <w:tab w:val="left" w:pos="228"/>
              </w:tabs>
              <w:jc w:val="center"/>
              <w:rPr>
                <w:rFonts w:ascii="Palatino Linotype" w:hAnsi="Palatino Linotype"/>
                <w:spacing w:val="-2"/>
                <w:lang w:val="ro-RO"/>
              </w:rPr>
            </w:pPr>
            <w:r w:rsidRPr="00586956">
              <w:rPr>
                <w:rFonts w:ascii="Palatino Linotype" w:hAnsi="Palatino Linotype"/>
                <w:spacing w:val="-2"/>
                <w:lang w:val="ro-RO"/>
              </w:rPr>
              <w:t>IJJ/DGJMB</w:t>
            </w:r>
          </w:p>
          <w:p w14:paraId="29C40B22" w14:textId="4CDEE807" w:rsidR="00217E41" w:rsidRPr="00586956" w:rsidRDefault="00C73189" w:rsidP="00DD759C">
            <w:pPr>
              <w:pStyle w:val="Frspaiere1"/>
              <w:tabs>
                <w:tab w:val="left" w:pos="228"/>
              </w:tabs>
              <w:jc w:val="center"/>
              <w:rPr>
                <w:rFonts w:ascii="Palatino Linotype" w:hAnsi="Palatino Linotype"/>
                <w:spacing w:val="-2"/>
                <w:lang w:val="ro-RO"/>
              </w:rPr>
            </w:pPr>
            <w:r w:rsidRPr="00586956">
              <w:rPr>
                <w:rFonts w:ascii="Palatino Linotype" w:hAnsi="Palatino Linotype"/>
                <w:spacing w:val="-2"/>
                <w:lang w:val="ro-RO"/>
              </w:rPr>
              <w:t>ISJ/ISMB</w:t>
            </w:r>
          </w:p>
          <w:p w14:paraId="60EBDAC9" w14:textId="77777777" w:rsidR="00217E41" w:rsidRPr="00586956" w:rsidRDefault="00217E41" w:rsidP="00DD759C">
            <w:pPr>
              <w:pStyle w:val="Frspaiere1"/>
              <w:tabs>
                <w:tab w:val="left" w:pos="228"/>
              </w:tabs>
              <w:jc w:val="center"/>
              <w:rPr>
                <w:rFonts w:ascii="Palatino Linotype" w:hAnsi="Palatino Linotype"/>
                <w:spacing w:val="-2"/>
                <w:lang w:val="ro-RO"/>
              </w:rPr>
            </w:pPr>
            <w:r w:rsidRPr="00586956">
              <w:rPr>
                <w:rFonts w:ascii="Palatino Linotype" w:hAnsi="Palatino Linotype"/>
                <w:spacing w:val="-2"/>
                <w:lang w:val="ro-RO"/>
              </w:rPr>
              <w:t>CPECA</w:t>
            </w:r>
          </w:p>
          <w:p w14:paraId="6E0122F1" w14:textId="77777777" w:rsidR="00975CAF" w:rsidRPr="00586956" w:rsidRDefault="00217E41" w:rsidP="00DD759C">
            <w:pPr>
              <w:pStyle w:val="Frspaiere1"/>
              <w:tabs>
                <w:tab w:val="left" w:pos="228"/>
              </w:tabs>
              <w:jc w:val="center"/>
              <w:rPr>
                <w:rFonts w:ascii="Palatino Linotype" w:hAnsi="Palatino Linotype"/>
                <w:spacing w:val="-2"/>
                <w:lang w:val="ro-RO"/>
              </w:rPr>
            </w:pPr>
            <w:r w:rsidRPr="00586956">
              <w:rPr>
                <w:rFonts w:ascii="Palatino Linotype" w:hAnsi="Palatino Linotype"/>
                <w:spacing w:val="-2"/>
                <w:lang w:val="ro-RO"/>
              </w:rPr>
              <w:t>DGASPC/</w:t>
            </w:r>
          </w:p>
          <w:p w14:paraId="4260D46A" w14:textId="68FDDC81" w:rsidR="00217E41" w:rsidRPr="00586956" w:rsidRDefault="00217E41" w:rsidP="00DD759C">
            <w:pPr>
              <w:pStyle w:val="Frspaiere1"/>
              <w:tabs>
                <w:tab w:val="left" w:pos="228"/>
              </w:tabs>
              <w:jc w:val="center"/>
              <w:rPr>
                <w:rFonts w:ascii="Palatino Linotype" w:hAnsi="Palatino Linotype"/>
                <w:spacing w:val="-2"/>
                <w:lang w:val="ro-RO"/>
              </w:rPr>
            </w:pPr>
            <w:r w:rsidRPr="00586956">
              <w:rPr>
                <w:rFonts w:ascii="Palatino Linotype" w:hAnsi="Palatino Linotype"/>
                <w:spacing w:val="-2"/>
                <w:lang w:val="ro-RO"/>
              </w:rPr>
              <w:t>SPAS</w:t>
            </w:r>
          </w:p>
          <w:p w14:paraId="6AA1D834" w14:textId="2712D9BA" w:rsidR="00177B47" w:rsidRPr="00586956" w:rsidRDefault="00217E41" w:rsidP="00DD759C">
            <w:pPr>
              <w:pStyle w:val="Frspaiere1"/>
              <w:tabs>
                <w:tab w:val="left" w:pos="228"/>
              </w:tabs>
              <w:jc w:val="center"/>
              <w:rPr>
                <w:rFonts w:ascii="Palatino Linotype" w:hAnsi="Palatino Linotype"/>
                <w:spacing w:val="-2"/>
                <w:lang w:val="ro-RO"/>
              </w:rPr>
            </w:pPr>
            <w:r w:rsidRPr="00586956">
              <w:rPr>
                <w:rFonts w:ascii="Palatino Linotype" w:eastAsia="Calibri" w:hAnsi="Palatino Linotype"/>
                <w:spacing w:val="-2"/>
                <w:lang w:eastAsia="ro-RO"/>
              </w:rPr>
              <w:t>AAPL</w:t>
            </w:r>
          </w:p>
        </w:tc>
        <w:tc>
          <w:tcPr>
            <w:tcW w:w="2552" w:type="dxa"/>
            <w:vAlign w:val="center"/>
          </w:tcPr>
          <w:p w14:paraId="7A94F5C4" w14:textId="77777777" w:rsidR="00177B47" w:rsidRPr="00586956" w:rsidRDefault="00177B47" w:rsidP="00DD759C">
            <w:pPr>
              <w:pStyle w:val="Frspaiere1"/>
              <w:tabs>
                <w:tab w:val="left" w:pos="228"/>
              </w:tabs>
              <w:spacing w:line="276" w:lineRule="auto"/>
              <w:jc w:val="center"/>
              <w:rPr>
                <w:rFonts w:ascii="Palatino Linotype" w:hAnsi="Palatino Linotype"/>
                <w:spacing w:val="-2"/>
                <w:lang w:val="ro-RO"/>
              </w:rPr>
            </w:pPr>
            <w:r w:rsidRPr="00586956">
              <w:rPr>
                <w:rFonts w:ascii="Palatino Linotype" w:hAnsi="Palatino Linotype"/>
                <w:spacing w:val="-2"/>
                <w:lang w:val="ro-RO"/>
              </w:rPr>
              <w:t>Asociații de elevi</w:t>
            </w:r>
          </w:p>
          <w:p w14:paraId="3FA55EC2" w14:textId="77777777" w:rsidR="00177B47" w:rsidRPr="00586956" w:rsidRDefault="00177B47" w:rsidP="00DD759C">
            <w:pPr>
              <w:pStyle w:val="Frspaiere1"/>
              <w:tabs>
                <w:tab w:val="left" w:pos="228"/>
              </w:tabs>
              <w:spacing w:line="276" w:lineRule="auto"/>
              <w:jc w:val="center"/>
              <w:rPr>
                <w:rFonts w:ascii="Palatino Linotype" w:hAnsi="Palatino Linotype"/>
                <w:spacing w:val="-2"/>
                <w:lang w:val="ro-RO"/>
              </w:rPr>
            </w:pPr>
            <w:r w:rsidRPr="00586956">
              <w:rPr>
                <w:rFonts w:ascii="Palatino Linotype" w:hAnsi="Palatino Linotype"/>
                <w:spacing w:val="-2"/>
                <w:lang w:val="ro-RO"/>
              </w:rPr>
              <w:t>Asociații de părinți</w:t>
            </w:r>
          </w:p>
          <w:p w14:paraId="623A04B2" w14:textId="2F708222" w:rsidR="00177B47" w:rsidRPr="00586956" w:rsidRDefault="00177B47" w:rsidP="00DD759C">
            <w:pPr>
              <w:pStyle w:val="Frspaiere1"/>
              <w:tabs>
                <w:tab w:val="left" w:pos="228"/>
              </w:tabs>
              <w:spacing w:line="276" w:lineRule="auto"/>
              <w:jc w:val="center"/>
              <w:rPr>
                <w:rFonts w:ascii="Palatino Linotype" w:hAnsi="Palatino Linotype"/>
              </w:rPr>
            </w:pPr>
          </w:p>
        </w:tc>
        <w:tc>
          <w:tcPr>
            <w:tcW w:w="1984" w:type="dxa"/>
            <w:vAlign w:val="center"/>
          </w:tcPr>
          <w:p w14:paraId="66D30691" w14:textId="4328E310" w:rsidR="00177B47" w:rsidRPr="00586956" w:rsidRDefault="00177B47" w:rsidP="00DD759C">
            <w:pPr>
              <w:spacing w:after="120"/>
              <w:jc w:val="center"/>
              <w:rPr>
                <w:rFonts w:ascii="Palatino Linotype" w:hAnsi="Palatino Linotype"/>
                <w:sz w:val="22"/>
                <w:szCs w:val="22"/>
              </w:rPr>
            </w:pPr>
            <w:r w:rsidRPr="00586956">
              <w:rPr>
                <w:rFonts w:ascii="Palatino Linotype" w:hAnsi="Palatino Linotype"/>
                <w:sz w:val="22"/>
                <w:szCs w:val="22"/>
              </w:rPr>
              <w:t>Bugetul  instituțiilor responsabile</w:t>
            </w:r>
          </w:p>
        </w:tc>
      </w:tr>
      <w:tr w:rsidR="00177B47" w:rsidRPr="00D250C7" w14:paraId="03268826" w14:textId="77777777" w:rsidTr="008A43F4">
        <w:trPr>
          <w:trHeight w:val="1283"/>
        </w:trPr>
        <w:tc>
          <w:tcPr>
            <w:tcW w:w="562" w:type="dxa"/>
            <w:vAlign w:val="center"/>
          </w:tcPr>
          <w:p w14:paraId="1A9DD5C9" w14:textId="2B17E015" w:rsidR="00177B47" w:rsidRPr="00E5713E" w:rsidRDefault="00F41C59" w:rsidP="00DD759C">
            <w:pPr>
              <w:spacing w:after="120"/>
              <w:jc w:val="center"/>
              <w:rPr>
                <w:rFonts w:ascii="Palatino Linotype" w:hAnsi="Palatino Linotype"/>
                <w:sz w:val="22"/>
              </w:rPr>
            </w:pPr>
            <w:r>
              <w:rPr>
                <w:rFonts w:ascii="Palatino Linotype" w:hAnsi="Palatino Linotype"/>
                <w:sz w:val="22"/>
              </w:rPr>
              <w:t>b)</w:t>
            </w:r>
          </w:p>
        </w:tc>
        <w:tc>
          <w:tcPr>
            <w:tcW w:w="4253" w:type="dxa"/>
            <w:vAlign w:val="center"/>
          </w:tcPr>
          <w:p w14:paraId="341F379E" w14:textId="2161757B" w:rsidR="00177B47" w:rsidRPr="00586956" w:rsidRDefault="00177B47" w:rsidP="00E534DD">
            <w:pPr>
              <w:spacing w:after="0"/>
              <w:rPr>
                <w:rFonts w:ascii="Palatino Linotype" w:hAnsi="Palatino Linotype"/>
                <w:sz w:val="22"/>
                <w:szCs w:val="22"/>
              </w:rPr>
            </w:pPr>
            <w:r w:rsidRPr="00586956">
              <w:rPr>
                <w:rFonts w:ascii="Palatino Linotype" w:hAnsi="Palatino Linotype"/>
                <w:sz w:val="22"/>
                <w:szCs w:val="22"/>
              </w:rPr>
              <w:t xml:space="preserve">Corelarea activităților de menținere a ordinii publice în unitățile de învățământ preuniversitar cu programul </w:t>
            </w:r>
            <w:r w:rsidR="00F10C8C" w:rsidRPr="00586956">
              <w:rPr>
                <w:rFonts w:ascii="Palatino Linotype" w:hAnsi="Palatino Linotype"/>
                <w:sz w:val="22"/>
                <w:szCs w:val="22"/>
              </w:rPr>
              <w:t xml:space="preserve">orar al acestora </w:t>
            </w:r>
            <w:r w:rsidRPr="00586956">
              <w:rPr>
                <w:rFonts w:ascii="Palatino Linotype" w:hAnsi="Palatino Linotype"/>
                <w:sz w:val="22"/>
                <w:szCs w:val="22"/>
              </w:rPr>
              <w:t>și măsurile necesare, potrivit competențelor</w:t>
            </w:r>
          </w:p>
        </w:tc>
        <w:tc>
          <w:tcPr>
            <w:tcW w:w="2126" w:type="dxa"/>
            <w:vAlign w:val="center"/>
          </w:tcPr>
          <w:p w14:paraId="2CA579B2" w14:textId="77CDC6B5" w:rsidR="00177B47" w:rsidRPr="00586956" w:rsidRDefault="00177B47" w:rsidP="001C56D3">
            <w:pPr>
              <w:spacing w:after="120"/>
              <w:rPr>
                <w:rFonts w:ascii="Palatino Linotype" w:hAnsi="Palatino Linotype"/>
                <w:sz w:val="22"/>
                <w:szCs w:val="22"/>
              </w:rPr>
            </w:pPr>
            <w:r w:rsidRPr="00586956">
              <w:rPr>
                <w:rFonts w:ascii="Palatino Linotype" w:hAnsi="Palatino Linotype"/>
                <w:sz w:val="22"/>
                <w:szCs w:val="22"/>
              </w:rPr>
              <w:t>Permanent</w:t>
            </w:r>
          </w:p>
        </w:tc>
        <w:tc>
          <w:tcPr>
            <w:tcW w:w="1985" w:type="dxa"/>
            <w:vAlign w:val="center"/>
          </w:tcPr>
          <w:p w14:paraId="245C9021" w14:textId="77777777" w:rsidR="00177B47" w:rsidRPr="00586956" w:rsidRDefault="00177B47" w:rsidP="00DD759C">
            <w:pPr>
              <w:pStyle w:val="Frspaiere1"/>
              <w:tabs>
                <w:tab w:val="left" w:pos="228"/>
              </w:tabs>
              <w:spacing w:line="276" w:lineRule="auto"/>
              <w:jc w:val="center"/>
              <w:rPr>
                <w:rFonts w:ascii="Palatino Linotype" w:hAnsi="Palatino Linotype"/>
                <w:lang w:val="ro-RO"/>
              </w:rPr>
            </w:pPr>
            <w:r w:rsidRPr="00586956">
              <w:rPr>
                <w:rFonts w:ascii="Palatino Linotype" w:hAnsi="Palatino Linotype"/>
                <w:spacing w:val="-2"/>
                <w:lang w:val="ro-RO"/>
              </w:rPr>
              <w:t>IPJ/DGPMB IJJ/DGJMB</w:t>
            </w:r>
          </w:p>
          <w:p w14:paraId="633A7E93" w14:textId="133B00F7" w:rsidR="00177B47" w:rsidRPr="00586956" w:rsidRDefault="00177B47" w:rsidP="00DD759C">
            <w:pPr>
              <w:pStyle w:val="Frspaiere1"/>
              <w:tabs>
                <w:tab w:val="left" w:pos="228"/>
              </w:tabs>
              <w:spacing w:line="276" w:lineRule="auto"/>
              <w:jc w:val="center"/>
              <w:rPr>
                <w:rFonts w:ascii="Palatino Linotype" w:hAnsi="Palatino Linotype"/>
                <w:spacing w:val="-2"/>
                <w:lang w:val="ro-RO"/>
              </w:rPr>
            </w:pPr>
            <w:r w:rsidRPr="00586956">
              <w:rPr>
                <w:rFonts w:ascii="Palatino Linotype" w:hAnsi="Palatino Linotype"/>
                <w:spacing w:val="-2"/>
                <w:lang w:val="ro-RO"/>
              </w:rPr>
              <w:t>DSP</w:t>
            </w:r>
          </w:p>
        </w:tc>
        <w:tc>
          <w:tcPr>
            <w:tcW w:w="1984" w:type="dxa"/>
            <w:vAlign w:val="center"/>
          </w:tcPr>
          <w:p w14:paraId="5616B03B" w14:textId="77777777" w:rsidR="00177B47" w:rsidRPr="00586956" w:rsidRDefault="00177B47" w:rsidP="00DD759C">
            <w:pPr>
              <w:spacing w:after="120"/>
              <w:jc w:val="center"/>
              <w:rPr>
                <w:rFonts w:ascii="Palatino Linotype" w:hAnsi="Palatino Linotype"/>
                <w:sz w:val="22"/>
                <w:szCs w:val="22"/>
              </w:rPr>
            </w:pPr>
          </w:p>
        </w:tc>
        <w:tc>
          <w:tcPr>
            <w:tcW w:w="2552" w:type="dxa"/>
            <w:vAlign w:val="center"/>
          </w:tcPr>
          <w:p w14:paraId="3F73B7AD" w14:textId="1BD2E9D8" w:rsidR="00177B47" w:rsidRPr="00586956" w:rsidRDefault="00177B47" w:rsidP="00DD759C">
            <w:pPr>
              <w:pStyle w:val="Frspaiere1"/>
              <w:tabs>
                <w:tab w:val="left" w:pos="228"/>
              </w:tabs>
              <w:spacing w:line="276" w:lineRule="auto"/>
              <w:jc w:val="center"/>
              <w:rPr>
                <w:rFonts w:ascii="Palatino Linotype" w:hAnsi="Palatino Linotype"/>
                <w:spacing w:val="-2"/>
                <w:lang w:val="ro-RO"/>
              </w:rPr>
            </w:pPr>
            <w:proofErr w:type="spellStart"/>
            <w:r w:rsidRPr="00586956">
              <w:rPr>
                <w:rFonts w:ascii="Palatino Linotype" w:hAnsi="Palatino Linotype"/>
              </w:rPr>
              <w:t>Poliția</w:t>
            </w:r>
            <w:proofErr w:type="spellEnd"/>
            <w:r w:rsidRPr="00586956">
              <w:rPr>
                <w:rFonts w:ascii="Palatino Linotype" w:hAnsi="Palatino Linotype"/>
              </w:rPr>
              <w:t xml:space="preserve"> </w:t>
            </w:r>
            <w:proofErr w:type="spellStart"/>
            <w:r w:rsidRPr="00586956">
              <w:rPr>
                <w:rFonts w:ascii="Palatino Linotype" w:hAnsi="Palatino Linotype"/>
              </w:rPr>
              <w:t>Locală</w:t>
            </w:r>
            <w:proofErr w:type="spellEnd"/>
          </w:p>
        </w:tc>
        <w:tc>
          <w:tcPr>
            <w:tcW w:w="1984" w:type="dxa"/>
            <w:vAlign w:val="center"/>
          </w:tcPr>
          <w:p w14:paraId="555A456F" w14:textId="6BFDA3DC" w:rsidR="00177B47" w:rsidRPr="00586956" w:rsidRDefault="00177B47" w:rsidP="00DD759C">
            <w:pPr>
              <w:spacing w:after="120"/>
              <w:jc w:val="center"/>
              <w:rPr>
                <w:rFonts w:ascii="Palatino Linotype" w:hAnsi="Palatino Linotype"/>
                <w:sz w:val="22"/>
                <w:szCs w:val="22"/>
              </w:rPr>
            </w:pPr>
            <w:r w:rsidRPr="00586956">
              <w:rPr>
                <w:rFonts w:ascii="Palatino Linotype" w:hAnsi="Palatino Linotype"/>
                <w:sz w:val="22"/>
                <w:szCs w:val="22"/>
              </w:rPr>
              <w:t>Nu este cazul</w:t>
            </w:r>
          </w:p>
        </w:tc>
      </w:tr>
      <w:tr w:rsidR="00177B47" w:rsidRPr="00D250C7" w14:paraId="63F2E063" w14:textId="77777777" w:rsidTr="008A43F4">
        <w:trPr>
          <w:trHeight w:val="368"/>
        </w:trPr>
        <w:tc>
          <w:tcPr>
            <w:tcW w:w="562" w:type="dxa"/>
            <w:vAlign w:val="center"/>
          </w:tcPr>
          <w:p w14:paraId="17F1ECBA" w14:textId="08735ED9" w:rsidR="00177B47" w:rsidRPr="00E5713E" w:rsidRDefault="00F41C59" w:rsidP="00DD759C">
            <w:pPr>
              <w:spacing w:after="120"/>
              <w:jc w:val="center"/>
              <w:rPr>
                <w:rFonts w:ascii="Palatino Linotype" w:hAnsi="Palatino Linotype"/>
                <w:sz w:val="22"/>
              </w:rPr>
            </w:pPr>
            <w:r>
              <w:rPr>
                <w:rFonts w:ascii="Palatino Linotype" w:hAnsi="Palatino Linotype"/>
                <w:sz w:val="22"/>
              </w:rPr>
              <w:t>c)</w:t>
            </w:r>
          </w:p>
        </w:tc>
        <w:tc>
          <w:tcPr>
            <w:tcW w:w="4253" w:type="dxa"/>
            <w:vAlign w:val="center"/>
          </w:tcPr>
          <w:p w14:paraId="37135E8F" w14:textId="52882042" w:rsidR="00177B47" w:rsidRPr="00586956" w:rsidRDefault="00177B47" w:rsidP="00E534DD">
            <w:pPr>
              <w:spacing w:after="0"/>
              <w:rPr>
                <w:rFonts w:ascii="Palatino Linotype" w:hAnsi="Palatino Linotype"/>
                <w:sz w:val="22"/>
                <w:szCs w:val="22"/>
              </w:rPr>
            </w:pPr>
            <w:r w:rsidRPr="00586956">
              <w:rPr>
                <w:rFonts w:ascii="Palatino Linotype" w:hAnsi="Palatino Linotype"/>
                <w:sz w:val="22"/>
                <w:szCs w:val="22"/>
              </w:rPr>
              <w:t>Elaborarea</w:t>
            </w:r>
            <w:r w:rsidR="00AE7D97" w:rsidRPr="00586956">
              <w:rPr>
                <w:rFonts w:ascii="Palatino Linotype" w:hAnsi="Palatino Linotype"/>
                <w:sz w:val="22"/>
                <w:szCs w:val="22"/>
              </w:rPr>
              <w:t>/actualizarea</w:t>
            </w:r>
            <w:r w:rsidRPr="00586956">
              <w:rPr>
                <w:rFonts w:ascii="Palatino Linotype" w:hAnsi="Palatino Linotype"/>
                <w:sz w:val="22"/>
                <w:szCs w:val="22"/>
              </w:rPr>
              <w:t>, sub coordonarea prefectului</w:t>
            </w:r>
            <w:r w:rsidR="003E03B3" w:rsidRPr="00586956">
              <w:rPr>
                <w:rFonts w:ascii="Palatino Linotype" w:hAnsi="Palatino Linotype"/>
                <w:sz w:val="22"/>
                <w:szCs w:val="22"/>
              </w:rPr>
              <w:t>,</w:t>
            </w:r>
            <w:r w:rsidRPr="00586956">
              <w:rPr>
                <w:rFonts w:ascii="Palatino Linotype" w:hAnsi="Palatino Linotype"/>
                <w:sz w:val="22"/>
                <w:szCs w:val="22"/>
              </w:rPr>
              <w:t xml:space="preserve"> a sistemului-cadru</w:t>
            </w:r>
            <w:r w:rsidR="00AE7D97" w:rsidRPr="00586956">
              <w:rPr>
                <w:rFonts w:ascii="Palatino Linotype" w:hAnsi="Palatino Linotype"/>
                <w:sz w:val="22"/>
                <w:szCs w:val="22"/>
              </w:rPr>
              <w:t xml:space="preserve"> (Plan Teritorial Cadru de Acțiune pentru siguranța școlară)</w:t>
            </w:r>
            <w:r w:rsidRPr="00586956">
              <w:rPr>
                <w:rFonts w:ascii="Palatino Linotype" w:hAnsi="Palatino Linotype"/>
                <w:sz w:val="22"/>
                <w:szCs w:val="22"/>
              </w:rPr>
              <w:t xml:space="preserve"> de asigurare a protecției unităților de </w:t>
            </w:r>
            <w:proofErr w:type="spellStart"/>
            <w:r w:rsidRPr="00586956">
              <w:rPr>
                <w:rFonts w:ascii="Palatino Linotype" w:hAnsi="Palatino Linotype"/>
                <w:sz w:val="22"/>
                <w:szCs w:val="22"/>
              </w:rPr>
              <w:t>învăţământ</w:t>
            </w:r>
            <w:proofErr w:type="spellEnd"/>
            <w:r w:rsidRPr="00586956">
              <w:rPr>
                <w:rFonts w:ascii="Palatino Linotype" w:hAnsi="Palatino Linotype"/>
                <w:sz w:val="22"/>
                <w:szCs w:val="22"/>
              </w:rPr>
              <w:t xml:space="preserve"> preuniversitar, a </w:t>
            </w:r>
            <w:proofErr w:type="spellStart"/>
            <w:r w:rsidRPr="00586956">
              <w:rPr>
                <w:rFonts w:ascii="Palatino Linotype" w:hAnsi="Palatino Linotype"/>
                <w:sz w:val="22"/>
                <w:szCs w:val="22"/>
              </w:rPr>
              <w:t>siguranţei</w:t>
            </w:r>
            <w:proofErr w:type="spellEnd"/>
            <w:r w:rsidRPr="00586956">
              <w:rPr>
                <w:rFonts w:ascii="Palatino Linotype" w:hAnsi="Palatino Linotype"/>
                <w:sz w:val="22"/>
                <w:szCs w:val="22"/>
              </w:rPr>
              <w:t xml:space="preserve"> elevilor </w:t>
            </w:r>
            <w:proofErr w:type="spellStart"/>
            <w:r w:rsidRPr="00586956">
              <w:rPr>
                <w:rFonts w:ascii="Palatino Linotype" w:hAnsi="Palatino Linotype"/>
                <w:sz w:val="22"/>
                <w:szCs w:val="22"/>
              </w:rPr>
              <w:t>şi</w:t>
            </w:r>
            <w:proofErr w:type="spellEnd"/>
            <w:r w:rsidRPr="00586956">
              <w:rPr>
                <w:rFonts w:ascii="Palatino Linotype" w:hAnsi="Palatino Linotype"/>
                <w:sz w:val="22"/>
                <w:szCs w:val="22"/>
              </w:rPr>
              <w:t xml:space="preserve"> a personalului didactic, care se aprobă de prefect</w:t>
            </w:r>
          </w:p>
        </w:tc>
        <w:tc>
          <w:tcPr>
            <w:tcW w:w="2126" w:type="dxa"/>
            <w:vAlign w:val="center"/>
          </w:tcPr>
          <w:p w14:paraId="7D1F5642" w14:textId="22A37351" w:rsidR="00177B47" w:rsidRPr="00586956" w:rsidRDefault="00177B47" w:rsidP="001C56D3">
            <w:pPr>
              <w:spacing w:after="120"/>
              <w:rPr>
                <w:rFonts w:ascii="Palatino Linotype" w:hAnsi="Palatino Linotype"/>
                <w:sz w:val="22"/>
                <w:szCs w:val="22"/>
              </w:rPr>
            </w:pPr>
            <w:r w:rsidRPr="00586956">
              <w:rPr>
                <w:rFonts w:ascii="Palatino Linotype" w:hAnsi="Palatino Linotype"/>
                <w:sz w:val="22"/>
                <w:szCs w:val="22"/>
              </w:rPr>
              <w:t xml:space="preserve">Cu două săptămâni înainte de începerea </w:t>
            </w:r>
            <w:r w:rsidR="0046711B">
              <w:rPr>
                <w:rFonts w:ascii="Palatino Linotype" w:hAnsi="Palatino Linotype"/>
                <w:sz w:val="22"/>
                <w:szCs w:val="22"/>
              </w:rPr>
              <w:t xml:space="preserve">cursurilor </w:t>
            </w:r>
            <w:r w:rsidRPr="00586956">
              <w:rPr>
                <w:rFonts w:ascii="Palatino Linotype" w:hAnsi="Palatino Linotype"/>
                <w:sz w:val="22"/>
                <w:szCs w:val="22"/>
              </w:rPr>
              <w:t>anului școlar</w:t>
            </w:r>
          </w:p>
        </w:tc>
        <w:tc>
          <w:tcPr>
            <w:tcW w:w="1985" w:type="dxa"/>
            <w:vAlign w:val="center"/>
          </w:tcPr>
          <w:p w14:paraId="5D8085E6" w14:textId="23F79BC2" w:rsidR="00177B47" w:rsidRPr="00586956" w:rsidRDefault="00975CAF" w:rsidP="00DD759C">
            <w:pPr>
              <w:pStyle w:val="Frspaiere1"/>
              <w:tabs>
                <w:tab w:val="left" w:pos="228"/>
              </w:tabs>
              <w:spacing w:line="276" w:lineRule="auto"/>
              <w:jc w:val="center"/>
              <w:rPr>
                <w:rFonts w:ascii="Palatino Linotype" w:hAnsi="Palatino Linotype"/>
                <w:spacing w:val="-2"/>
                <w:lang w:val="ro-RO"/>
              </w:rPr>
            </w:pPr>
            <w:r w:rsidRPr="00586956">
              <w:rPr>
                <w:rFonts w:ascii="Palatino Linotype" w:hAnsi="Palatino Linotype"/>
                <w:spacing w:val="-2"/>
                <w:lang w:val="ro-RO"/>
              </w:rPr>
              <w:t>AAPL</w:t>
            </w:r>
          </w:p>
          <w:p w14:paraId="363D18AA" w14:textId="512639DC" w:rsidR="00177B47" w:rsidRPr="00586956" w:rsidRDefault="00177B47" w:rsidP="00DD759C">
            <w:pPr>
              <w:pStyle w:val="Frspaiere1"/>
              <w:tabs>
                <w:tab w:val="left" w:pos="228"/>
              </w:tabs>
              <w:spacing w:line="276" w:lineRule="auto"/>
              <w:jc w:val="center"/>
              <w:rPr>
                <w:rFonts w:ascii="Palatino Linotype" w:hAnsi="Palatino Linotype"/>
                <w:spacing w:val="-2"/>
                <w:lang w:val="ro-RO"/>
              </w:rPr>
            </w:pPr>
          </w:p>
        </w:tc>
        <w:tc>
          <w:tcPr>
            <w:tcW w:w="1984" w:type="dxa"/>
            <w:vAlign w:val="center"/>
          </w:tcPr>
          <w:p w14:paraId="3E6C5D0D" w14:textId="4BA2648C" w:rsidR="00975CAF" w:rsidRPr="00586956" w:rsidRDefault="00C73189" w:rsidP="00DD759C">
            <w:pPr>
              <w:pStyle w:val="Frspaiere1"/>
              <w:tabs>
                <w:tab w:val="left" w:pos="228"/>
              </w:tabs>
              <w:jc w:val="center"/>
              <w:rPr>
                <w:rFonts w:ascii="Palatino Linotype" w:hAnsi="Palatino Linotype"/>
                <w:spacing w:val="-2"/>
                <w:lang w:val="ro-RO"/>
              </w:rPr>
            </w:pPr>
            <w:r w:rsidRPr="00586956">
              <w:rPr>
                <w:rFonts w:ascii="Palatino Linotype" w:hAnsi="Palatino Linotype"/>
                <w:spacing w:val="-2"/>
                <w:lang w:val="ro-RO"/>
              </w:rPr>
              <w:t>ISJ/ISMB</w:t>
            </w:r>
          </w:p>
          <w:p w14:paraId="5E3A8CDE" w14:textId="77777777" w:rsidR="00975CAF" w:rsidRPr="00586956" w:rsidRDefault="00975CAF" w:rsidP="00DD759C">
            <w:pPr>
              <w:pStyle w:val="Frspaiere1"/>
              <w:tabs>
                <w:tab w:val="left" w:pos="228"/>
              </w:tabs>
              <w:jc w:val="center"/>
              <w:rPr>
                <w:rFonts w:ascii="Palatino Linotype" w:hAnsi="Palatino Linotype"/>
                <w:spacing w:val="-2"/>
                <w:lang w:val="ro-RO"/>
              </w:rPr>
            </w:pPr>
            <w:r w:rsidRPr="00586956">
              <w:rPr>
                <w:rFonts w:ascii="Palatino Linotype" w:hAnsi="Palatino Linotype"/>
                <w:spacing w:val="-2"/>
                <w:lang w:val="ro-RO"/>
              </w:rPr>
              <w:t>DGPMB/IPJ</w:t>
            </w:r>
          </w:p>
          <w:p w14:paraId="073B15FD" w14:textId="77777777" w:rsidR="00975CAF" w:rsidRPr="00586956" w:rsidRDefault="00975CAF" w:rsidP="00DD759C">
            <w:pPr>
              <w:pStyle w:val="Frspaiere1"/>
              <w:tabs>
                <w:tab w:val="left" w:pos="228"/>
              </w:tabs>
              <w:jc w:val="center"/>
              <w:rPr>
                <w:rFonts w:ascii="Palatino Linotype" w:hAnsi="Palatino Linotype"/>
                <w:spacing w:val="-2"/>
                <w:lang w:val="ro-RO"/>
              </w:rPr>
            </w:pPr>
            <w:r w:rsidRPr="00586956">
              <w:rPr>
                <w:rFonts w:ascii="Palatino Linotype" w:hAnsi="Palatino Linotype"/>
                <w:spacing w:val="-2"/>
                <w:lang w:val="ro-RO"/>
              </w:rPr>
              <w:t>DGJMB/IJJ</w:t>
            </w:r>
          </w:p>
          <w:p w14:paraId="00C74FA0" w14:textId="77777777" w:rsidR="00975CAF" w:rsidRPr="00586956" w:rsidRDefault="00975CAF" w:rsidP="00DD759C">
            <w:pPr>
              <w:pStyle w:val="Frspaiere1"/>
              <w:tabs>
                <w:tab w:val="left" w:pos="228"/>
              </w:tabs>
              <w:jc w:val="center"/>
              <w:rPr>
                <w:rFonts w:ascii="Palatino Linotype" w:hAnsi="Palatino Linotype"/>
                <w:spacing w:val="-2"/>
                <w:lang w:val="ro-RO"/>
              </w:rPr>
            </w:pPr>
            <w:r w:rsidRPr="00586956">
              <w:rPr>
                <w:rFonts w:ascii="Palatino Linotype" w:hAnsi="Palatino Linotype"/>
                <w:spacing w:val="-2"/>
                <w:lang w:val="ro-RO"/>
              </w:rPr>
              <w:t>CPECA</w:t>
            </w:r>
          </w:p>
          <w:p w14:paraId="60E800CE" w14:textId="79464FE3" w:rsidR="00177B47" w:rsidRPr="00586956" w:rsidRDefault="00975CAF" w:rsidP="00DD759C">
            <w:pPr>
              <w:spacing w:after="0"/>
              <w:ind w:right="-103"/>
              <w:jc w:val="center"/>
              <w:rPr>
                <w:rFonts w:ascii="Palatino Linotype" w:hAnsi="Palatino Linotype"/>
                <w:sz w:val="22"/>
                <w:szCs w:val="22"/>
              </w:rPr>
            </w:pPr>
            <w:proofErr w:type="spellStart"/>
            <w:r w:rsidRPr="00586956">
              <w:rPr>
                <w:rFonts w:ascii="Palatino Linotype" w:hAnsi="Palatino Linotype"/>
                <w:spacing w:val="-2"/>
                <w:sz w:val="22"/>
                <w:szCs w:val="22"/>
              </w:rPr>
              <w:t>Unităţile</w:t>
            </w:r>
            <w:proofErr w:type="spellEnd"/>
            <w:r w:rsidRPr="00586956">
              <w:rPr>
                <w:rFonts w:ascii="Palatino Linotype" w:hAnsi="Palatino Linotype"/>
                <w:spacing w:val="-2"/>
                <w:sz w:val="22"/>
                <w:szCs w:val="22"/>
              </w:rPr>
              <w:t xml:space="preserve"> de </w:t>
            </w:r>
            <w:proofErr w:type="spellStart"/>
            <w:r w:rsidRPr="00586956">
              <w:rPr>
                <w:rFonts w:ascii="Palatino Linotype" w:hAnsi="Palatino Linotype"/>
                <w:spacing w:val="-2"/>
                <w:sz w:val="22"/>
                <w:szCs w:val="22"/>
              </w:rPr>
              <w:t>învăţământ</w:t>
            </w:r>
            <w:proofErr w:type="spellEnd"/>
            <w:r w:rsidRPr="00586956">
              <w:rPr>
                <w:rFonts w:ascii="Palatino Linotype" w:hAnsi="Palatino Linotype"/>
                <w:spacing w:val="-2"/>
                <w:sz w:val="22"/>
                <w:szCs w:val="22"/>
              </w:rPr>
              <w:t xml:space="preserve"> preuniversitar</w:t>
            </w:r>
          </w:p>
        </w:tc>
        <w:tc>
          <w:tcPr>
            <w:tcW w:w="2552" w:type="dxa"/>
            <w:vAlign w:val="center"/>
          </w:tcPr>
          <w:p w14:paraId="3F73D0E1" w14:textId="2CFE9A26" w:rsidR="00177B47" w:rsidRPr="00586956" w:rsidRDefault="00177B47" w:rsidP="00DD759C">
            <w:pPr>
              <w:pStyle w:val="Frspaiere1"/>
              <w:tabs>
                <w:tab w:val="left" w:pos="228"/>
              </w:tabs>
              <w:spacing w:line="276" w:lineRule="auto"/>
              <w:jc w:val="center"/>
              <w:rPr>
                <w:rFonts w:ascii="Palatino Linotype" w:hAnsi="Palatino Linotype"/>
              </w:rPr>
            </w:pPr>
          </w:p>
        </w:tc>
        <w:tc>
          <w:tcPr>
            <w:tcW w:w="1984" w:type="dxa"/>
            <w:vAlign w:val="center"/>
          </w:tcPr>
          <w:p w14:paraId="59210CBF" w14:textId="2541D3F4" w:rsidR="00177B47" w:rsidRPr="00586956" w:rsidRDefault="00177B47" w:rsidP="00DD759C">
            <w:pPr>
              <w:spacing w:after="120"/>
              <w:jc w:val="center"/>
              <w:rPr>
                <w:rFonts w:ascii="Palatino Linotype" w:hAnsi="Palatino Linotype"/>
                <w:sz w:val="22"/>
                <w:szCs w:val="22"/>
              </w:rPr>
            </w:pPr>
            <w:r w:rsidRPr="00586956">
              <w:rPr>
                <w:rFonts w:ascii="Palatino Linotype" w:hAnsi="Palatino Linotype"/>
                <w:sz w:val="22"/>
                <w:szCs w:val="22"/>
              </w:rPr>
              <w:t>Nu este cazul</w:t>
            </w:r>
          </w:p>
        </w:tc>
      </w:tr>
      <w:tr w:rsidR="00177B47" w:rsidRPr="00D250C7" w14:paraId="222EB820" w14:textId="77777777" w:rsidTr="008A43F4">
        <w:trPr>
          <w:trHeight w:val="368"/>
        </w:trPr>
        <w:tc>
          <w:tcPr>
            <w:tcW w:w="562" w:type="dxa"/>
            <w:vAlign w:val="center"/>
          </w:tcPr>
          <w:p w14:paraId="502E3516" w14:textId="2D7C46AE" w:rsidR="00177B47" w:rsidRPr="00E5713E" w:rsidRDefault="00F41C59" w:rsidP="00DD759C">
            <w:pPr>
              <w:spacing w:after="120"/>
              <w:jc w:val="center"/>
              <w:rPr>
                <w:rFonts w:ascii="Palatino Linotype" w:hAnsi="Palatino Linotype"/>
                <w:sz w:val="22"/>
              </w:rPr>
            </w:pPr>
            <w:r>
              <w:rPr>
                <w:rFonts w:ascii="Palatino Linotype" w:hAnsi="Palatino Linotype"/>
                <w:sz w:val="22"/>
              </w:rPr>
              <w:t>d)</w:t>
            </w:r>
          </w:p>
        </w:tc>
        <w:tc>
          <w:tcPr>
            <w:tcW w:w="4253" w:type="dxa"/>
            <w:vAlign w:val="center"/>
          </w:tcPr>
          <w:p w14:paraId="17B78062" w14:textId="7AB4C15B" w:rsidR="00177B47" w:rsidRPr="00586956" w:rsidRDefault="00177B47" w:rsidP="00E534DD">
            <w:pPr>
              <w:spacing w:after="0"/>
              <w:rPr>
                <w:rFonts w:ascii="Palatino Linotype" w:hAnsi="Palatino Linotype"/>
                <w:sz w:val="22"/>
                <w:szCs w:val="22"/>
              </w:rPr>
            </w:pPr>
            <w:r w:rsidRPr="00586956">
              <w:rPr>
                <w:rFonts w:ascii="Palatino Linotype" w:hAnsi="Palatino Linotype"/>
                <w:sz w:val="22"/>
                <w:szCs w:val="22"/>
              </w:rPr>
              <w:t>Diseminarea sistemului-cadru (P</w:t>
            </w:r>
            <w:r w:rsidR="004060F3" w:rsidRPr="00586956">
              <w:rPr>
                <w:rFonts w:ascii="Palatino Linotype" w:hAnsi="Palatino Linotype"/>
                <w:sz w:val="22"/>
                <w:szCs w:val="22"/>
              </w:rPr>
              <w:t xml:space="preserve">lanul </w:t>
            </w:r>
            <w:r w:rsidRPr="00586956">
              <w:rPr>
                <w:rFonts w:ascii="Palatino Linotype" w:hAnsi="Palatino Linotype"/>
                <w:sz w:val="22"/>
                <w:szCs w:val="22"/>
              </w:rPr>
              <w:t>T</w:t>
            </w:r>
            <w:r w:rsidR="004060F3" w:rsidRPr="00586956">
              <w:rPr>
                <w:rFonts w:ascii="Palatino Linotype" w:hAnsi="Palatino Linotype"/>
                <w:sz w:val="22"/>
                <w:szCs w:val="22"/>
              </w:rPr>
              <w:t xml:space="preserve">eritorial </w:t>
            </w:r>
            <w:r w:rsidRPr="00586956">
              <w:rPr>
                <w:rFonts w:ascii="Palatino Linotype" w:hAnsi="Palatino Linotype"/>
                <w:sz w:val="22"/>
                <w:szCs w:val="22"/>
              </w:rPr>
              <w:t>C</w:t>
            </w:r>
            <w:r w:rsidR="004060F3" w:rsidRPr="00586956">
              <w:rPr>
                <w:rFonts w:ascii="Palatino Linotype" w:hAnsi="Palatino Linotype"/>
                <w:sz w:val="22"/>
                <w:szCs w:val="22"/>
              </w:rPr>
              <w:t xml:space="preserve">adru de </w:t>
            </w:r>
            <w:r w:rsidRPr="00586956">
              <w:rPr>
                <w:rFonts w:ascii="Palatino Linotype" w:hAnsi="Palatino Linotype"/>
                <w:sz w:val="22"/>
                <w:szCs w:val="22"/>
              </w:rPr>
              <w:t>A</w:t>
            </w:r>
            <w:r w:rsidR="004060F3" w:rsidRPr="00586956">
              <w:rPr>
                <w:rFonts w:ascii="Palatino Linotype" w:hAnsi="Palatino Linotype"/>
                <w:sz w:val="22"/>
                <w:szCs w:val="22"/>
              </w:rPr>
              <w:t>cțiune pentru siguranța școlară</w:t>
            </w:r>
            <w:r w:rsidRPr="00586956">
              <w:rPr>
                <w:rFonts w:ascii="Palatino Linotype" w:hAnsi="Palatino Linotype"/>
                <w:sz w:val="22"/>
                <w:szCs w:val="22"/>
              </w:rPr>
              <w:t>), aplicarea măsurilor și monitorizarea</w:t>
            </w:r>
            <w:r w:rsidR="00586956" w:rsidRPr="00586956">
              <w:rPr>
                <w:rFonts w:ascii="Palatino Linotype" w:hAnsi="Palatino Linotype"/>
                <w:sz w:val="22"/>
                <w:szCs w:val="22"/>
              </w:rPr>
              <w:t xml:space="preserve"> acțiunilor stabilite în </w:t>
            </w:r>
            <w:r w:rsidR="00586956" w:rsidRPr="00586956">
              <w:rPr>
                <w:rFonts w:ascii="Palatino Linotype" w:hAnsi="Palatino Linotype"/>
                <w:sz w:val="22"/>
                <w:szCs w:val="22"/>
              </w:rPr>
              <w:lastRenderedPageBreak/>
              <w:t xml:space="preserve">acesta, </w:t>
            </w:r>
            <w:r w:rsidRPr="00586956">
              <w:rPr>
                <w:rFonts w:ascii="Palatino Linotype" w:hAnsi="Palatino Linotype"/>
                <w:sz w:val="22"/>
                <w:szCs w:val="22"/>
              </w:rPr>
              <w:t>prin grija membrilor echipei constituite la nivel teritorial</w:t>
            </w:r>
          </w:p>
        </w:tc>
        <w:tc>
          <w:tcPr>
            <w:tcW w:w="2126" w:type="dxa"/>
            <w:vAlign w:val="center"/>
          </w:tcPr>
          <w:p w14:paraId="75C4FEF3" w14:textId="32E31D66" w:rsidR="00177B47" w:rsidRPr="00586956" w:rsidRDefault="00177B47" w:rsidP="001C56D3">
            <w:pPr>
              <w:spacing w:after="120"/>
              <w:rPr>
                <w:rFonts w:ascii="Palatino Linotype" w:hAnsi="Palatino Linotype"/>
                <w:sz w:val="22"/>
                <w:szCs w:val="22"/>
              </w:rPr>
            </w:pPr>
            <w:r w:rsidRPr="00586956">
              <w:rPr>
                <w:rFonts w:ascii="Palatino Linotype" w:hAnsi="Palatino Linotype"/>
                <w:sz w:val="22"/>
                <w:szCs w:val="22"/>
              </w:rPr>
              <w:lastRenderedPageBreak/>
              <w:t>Permanent</w:t>
            </w:r>
          </w:p>
        </w:tc>
        <w:tc>
          <w:tcPr>
            <w:tcW w:w="1985" w:type="dxa"/>
            <w:vAlign w:val="center"/>
          </w:tcPr>
          <w:p w14:paraId="40D4872D" w14:textId="53E910FA" w:rsidR="00177B47" w:rsidRPr="00586956" w:rsidRDefault="00177B47" w:rsidP="00DD759C">
            <w:pPr>
              <w:pStyle w:val="Frspaiere1"/>
              <w:tabs>
                <w:tab w:val="left" w:pos="228"/>
              </w:tabs>
              <w:spacing w:line="276" w:lineRule="auto"/>
              <w:jc w:val="center"/>
              <w:rPr>
                <w:rFonts w:ascii="Palatino Linotype" w:hAnsi="Palatino Linotype"/>
                <w:spacing w:val="-2"/>
                <w:lang w:val="ro-RO"/>
              </w:rPr>
            </w:pPr>
            <w:r w:rsidRPr="00586956">
              <w:rPr>
                <w:rFonts w:ascii="Palatino Linotype" w:hAnsi="Palatino Linotype"/>
                <w:spacing w:val="-2"/>
                <w:lang w:val="ro-RO"/>
              </w:rPr>
              <w:t>Instituțiile prefectului</w:t>
            </w:r>
          </w:p>
          <w:p w14:paraId="217597D5" w14:textId="49B9ACA7" w:rsidR="00177B47" w:rsidRPr="00586956" w:rsidRDefault="00177B47" w:rsidP="00DD759C">
            <w:pPr>
              <w:pStyle w:val="Frspaiere1"/>
              <w:tabs>
                <w:tab w:val="left" w:pos="228"/>
              </w:tabs>
              <w:spacing w:line="276" w:lineRule="auto"/>
              <w:ind w:right="-112"/>
              <w:jc w:val="center"/>
              <w:rPr>
                <w:rFonts w:ascii="Palatino Linotype" w:hAnsi="Palatino Linotype"/>
                <w:spacing w:val="-2"/>
                <w:lang w:val="ro-RO"/>
              </w:rPr>
            </w:pPr>
            <w:r w:rsidRPr="00586956">
              <w:rPr>
                <w:rFonts w:ascii="Palatino Linotype" w:hAnsi="Palatino Linotype"/>
                <w:spacing w:val="-2"/>
                <w:lang w:val="ro-RO"/>
              </w:rPr>
              <w:lastRenderedPageBreak/>
              <w:t>Echipele interinstituționale</w:t>
            </w:r>
          </w:p>
        </w:tc>
        <w:tc>
          <w:tcPr>
            <w:tcW w:w="1984" w:type="dxa"/>
            <w:vAlign w:val="center"/>
          </w:tcPr>
          <w:p w14:paraId="3C9A8047" w14:textId="5DA5D38D" w:rsidR="00975CAF" w:rsidRPr="00586956" w:rsidRDefault="00C73189" w:rsidP="00DD759C">
            <w:pPr>
              <w:pStyle w:val="Frspaiere1"/>
              <w:tabs>
                <w:tab w:val="left" w:pos="228"/>
              </w:tabs>
              <w:spacing w:line="276" w:lineRule="auto"/>
              <w:jc w:val="center"/>
              <w:rPr>
                <w:rFonts w:ascii="Palatino Linotype" w:hAnsi="Palatino Linotype"/>
                <w:lang w:val="ro-RO"/>
              </w:rPr>
            </w:pPr>
            <w:r w:rsidRPr="00586956">
              <w:rPr>
                <w:rFonts w:ascii="Palatino Linotype" w:hAnsi="Palatino Linotype"/>
                <w:lang w:val="ro-RO"/>
              </w:rPr>
              <w:lastRenderedPageBreak/>
              <w:t>ISJ/ISMB</w:t>
            </w:r>
            <w:r w:rsidR="00975CAF" w:rsidRPr="00586956">
              <w:rPr>
                <w:rFonts w:ascii="Palatino Linotype" w:hAnsi="Palatino Linotype"/>
                <w:lang w:val="ro-RO"/>
              </w:rPr>
              <w:t xml:space="preserve"> IPJ/DGPMB IJJ/DGJMB</w:t>
            </w:r>
          </w:p>
          <w:p w14:paraId="374E7B0E" w14:textId="1488A759" w:rsidR="00177B47" w:rsidRPr="00586956" w:rsidRDefault="00975CAF" w:rsidP="00DD759C">
            <w:pPr>
              <w:spacing w:after="120"/>
              <w:jc w:val="center"/>
              <w:rPr>
                <w:rFonts w:ascii="Palatino Linotype" w:hAnsi="Palatino Linotype"/>
                <w:sz w:val="22"/>
                <w:szCs w:val="22"/>
              </w:rPr>
            </w:pPr>
            <w:r w:rsidRPr="00586956">
              <w:rPr>
                <w:rFonts w:ascii="Palatino Linotype" w:hAnsi="Palatino Linotype"/>
                <w:sz w:val="22"/>
                <w:szCs w:val="22"/>
              </w:rPr>
              <w:lastRenderedPageBreak/>
              <w:t>CPECA</w:t>
            </w:r>
          </w:p>
        </w:tc>
        <w:tc>
          <w:tcPr>
            <w:tcW w:w="2552" w:type="dxa"/>
            <w:vAlign w:val="center"/>
          </w:tcPr>
          <w:p w14:paraId="58D39629" w14:textId="482B34EF" w:rsidR="00177B47" w:rsidRPr="00586956" w:rsidRDefault="00177B47" w:rsidP="00DD759C">
            <w:pPr>
              <w:pStyle w:val="Frspaiere1"/>
              <w:tabs>
                <w:tab w:val="left" w:pos="228"/>
              </w:tabs>
              <w:spacing w:line="276" w:lineRule="auto"/>
              <w:jc w:val="center"/>
              <w:rPr>
                <w:rFonts w:ascii="Palatino Linotype" w:hAnsi="Palatino Linotype"/>
                <w:spacing w:val="-2"/>
                <w:lang w:val="ro-RO"/>
              </w:rPr>
            </w:pPr>
          </w:p>
        </w:tc>
        <w:tc>
          <w:tcPr>
            <w:tcW w:w="1984" w:type="dxa"/>
            <w:vAlign w:val="center"/>
          </w:tcPr>
          <w:p w14:paraId="48348713" w14:textId="24549D3F" w:rsidR="00177B47" w:rsidRPr="00586956" w:rsidRDefault="00177B47" w:rsidP="00DD759C">
            <w:pPr>
              <w:spacing w:after="120"/>
              <w:jc w:val="center"/>
              <w:rPr>
                <w:rFonts w:ascii="Palatino Linotype" w:hAnsi="Palatino Linotype"/>
                <w:sz w:val="22"/>
                <w:szCs w:val="22"/>
              </w:rPr>
            </w:pPr>
            <w:r w:rsidRPr="00586956">
              <w:rPr>
                <w:rFonts w:ascii="Palatino Linotype" w:hAnsi="Palatino Linotype"/>
                <w:sz w:val="22"/>
                <w:szCs w:val="22"/>
              </w:rPr>
              <w:t>Bugetul  instituțiilor responsabile</w:t>
            </w:r>
          </w:p>
        </w:tc>
      </w:tr>
      <w:tr w:rsidR="00177B47" w:rsidRPr="00D250C7" w14:paraId="505FFEEC" w14:textId="77777777" w:rsidTr="008A43F4">
        <w:trPr>
          <w:trHeight w:val="368"/>
        </w:trPr>
        <w:tc>
          <w:tcPr>
            <w:tcW w:w="562" w:type="dxa"/>
            <w:vAlign w:val="center"/>
          </w:tcPr>
          <w:p w14:paraId="52588992" w14:textId="6D2513F1" w:rsidR="00177B47" w:rsidRPr="00E5713E" w:rsidRDefault="00F41C59" w:rsidP="000B4692">
            <w:pPr>
              <w:spacing w:after="0"/>
              <w:jc w:val="center"/>
              <w:rPr>
                <w:rFonts w:ascii="Palatino Linotype" w:hAnsi="Palatino Linotype"/>
                <w:sz w:val="22"/>
              </w:rPr>
            </w:pPr>
            <w:r>
              <w:rPr>
                <w:rFonts w:ascii="Palatino Linotype" w:hAnsi="Palatino Linotype"/>
                <w:sz w:val="22"/>
              </w:rPr>
              <w:t>e)</w:t>
            </w:r>
          </w:p>
        </w:tc>
        <w:tc>
          <w:tcPr>
            <w:tcW w:w="4253" w:type="dxa"/>
            <w:vAlign w:val="center"/>
          </w:tcPr>
          <w:p w14:paraId="29A2941C" w14:textId="0C5C32EB" w:rsidR="00177B47" w:rsidRPr="00586956" w:rsidRDefault="00177B47" w:rsidP="00E534DD">
            <w:pPr>
              <w:spacing w:after="0"/>
              <w:rPr>
                <w:rFonts w:ascii="Palatino Linotype" w:hAnsi="Palatino Linotype"/>
                <w:sz w:val="22"/>
                <w:szCs w:val="22"/>
              </w:rPr>
            </w:pPr>
            <w:r w:rsidRPr="00586956">
              <w:rPr>
                <w:rFonts w:ascii="Palatino Linotype" w:hAnsi="Palatino Linotype"/>
                <w:sz w:val="22"/>
                <w:szCs w:val="22"/>
              </w:rPr>
              <w:t>Elaborarea, pe baza sistemului-cadru, la nivelul poliției municipale/orășenești/ postului de poliție comunal, a P</w:t>
            </w:r>
            <w:r w:rsidR="00D07298" w:rsidRPr="00586956">
              <w:rPr>
                <w:rFonts w:ascii="Palatino Linotype" w:hAnsi="Palatino Linotype"/>
                <w:sz w:val="22"/>
                <w:szCs w:val="22"/>
              </w:rPr>
              <w:t xml:space="preserve">lanului </w:t>
            </w:r>
            <w:r w:rsidRPr="00586956">
              <w:rPr>
                <w:rFonts w:ascii="Palatino Linotype" w:hAnsi="Palatino Linotype"/>
                <w:sz w:val="22"/>
                <w:szCs w:val="22"/>
              </w:rPr>
              <w:t>L</w:t>
            </w:r>
            <w:r w:rsidR="00D07298" w:rsidRPr="00586956">
              <w:rPr>
                <w:rFonts w:ascii="Palatino Linotype" w:hAnsi="Palatino Linotype"/>
                <w:sz w:val="22"/>
                <w:szCs w:val="22"/>
              </w:rPr>
              <w:t xml:space="preserve">ocal </w:t>
            </w:r>
            <w:r w:rsidRPr="00586956">
              <w:rPr>
                <w:rFonts w:ascii="Palatino Linotype" w:hAnsi="Palatino Linotype"/>
                <w:sz w:val="22"/>
                <w:szCs w:val="22"/>
              </w:rPr>
              <w:t>C</w:t>
            </w:r>
            <w:r w:rsidR="00D07298" w:rsidRPr="00586956">
              <w:rPr>
                <w:rFonts w:ascii="Palatino Linotype" w:hAnsi="Palatino Linotype"/>
                <w:sz w:val="22"/>
                <w:szCs w:val="22"/>
              </w:rPr>
              <w:t xml:space="preserve">adru de </w:t>
            </w:r>
            <w:r w:rsidRPr="00586956">
              <w:rPr>
                <w:rFonts w:ascii="Palatino Linotype" w:hAnsi="Palatino Linotype"/>
                <w:sz w:val="22"/>
                <w:szCs w:val="22"/>
              </w:rPr>
              <w:t>A</w:t>
            </w:r>
            <w:r w:rsidR="00D07298" w:rsidRPr="00586956">
              <w:rPr>
                <w:rFonts w:ascii="Palatino Linotype" w:hAnsi="Palatino Linotype"/>
                <w:sz w:val="22"/>
                <w:szCs w:val="22"/>
              </w:rPr>
              <w:t>cțiune pentru siguranță școlară</w:t>
            </w:r>
            <w:r w:rsidRPr="00586956">
              <w:rPr>
                <w:rFonts w:ascii="Palatino Linotype" w:hAnsi="Palatino Linotype"/>
                <w:sz w:val="22"/>
                <w:szCs w:val="22"/>
              </w:rPr>
              <w:t xml:space="preserve"> și diseminarea acestuia în fiecare unitate de învățământ preuniversitar, </w:t>
            </w:r>
            <w:r w:rsidR="00D07298" w:rsidRPr="00586956">
              <w:rPr>
                <w:rFonts w:ascii="Palatino Linotype" w:hAnsi="Palatino Linotype"/>
                <w:sz w:val="22"/>
                <w:szCs w:val="22"/>
              </w:rPr>
              <w:t xml:space="preserve">precum și administrației publice locale, </w:t>
            </w:r>
            <w:r w:rsidRPr="00586956">
              <w:rPr>
                <w:rFonts w:ascii="Palatino Linotype" w:hAnsi="Palatino Linotype"/>
                <w:sz w:val="22"/>
                <w:szCs w:val="22"/>
              </w:rPr>
              <w:t>în vederea punerii în aplicare</w:t>
            </w:r>
          </w:p>
        </w:tc>
        <w:tc>
          <w:tcPr>
            <w:tcW w:w="2126" w:type="dxa"/>
            <w:vAlign w:val="center"/>
          </w:tcPr>
          <w:p w14:paraId="5D18C97E" w14:textId="738BBDBE" w:rsidR="00177B47" w:rsidRPr="00586956" w:rsidRDefault="00177B47" w:rsidP="001C56D3">
            <w:pPr>
              <w:spacing w:after="0"/>
              <w:rPr>
                <w:rFonts w:ascii="Palatino Linotype" w:hAnsi="Palatino Linotype"/>
                <w:sz w:val="22"/>
                <w:szCs w:val="22"/>
              </w:rPr>
            </w:pPr>
            <w:r w:rsidRPr="00586956">
              <w:rPr>
                <w:rFonts w:ascii="Palatino Linotype" w:hAnsi="Palatino Linotype"/>
                <w:sz w:val="22"/>
                <w:szCs w:val="22"/>
              </w:rPr>
              <w:t xml:space="preserve">Cu o săptămână înainte de începerea </w:t>
            </w:r>
            <w:r w:rsidR="0046711B">
              <w:rPr>
                <w:rFonts w:ascii="Palatino Linotype" w:hAnsi="Palatino Linotype"/>
                <w:sz w:val="22"/>
                <w:szCs w:val="22"/>
              </w:rPr>
              <w:t xml:space="preserve">cursurilor </w:t>
            </w:r>
            <w:r w:rsidRPr="00586956">
              <w:rPr>
                <w:rFonts w:ascii="Palatino Linotype" w:hAnsi="Palatino Linotype"/>
                <w:sz w:val="22"/>
                <w:szCs w:val="22"/>
              </w:rPr>
              <w:t>anului școlar</w:t>
            </w:r>
          </w:p>
        </w:tc>
        <w:tc>
          <w:tcPr>
            <w:tcW w:w="1985" w:type="dxa"/>
            <w:vAlign w:val="center"/>
          </w:tcPr>
          <w:p w14:paraId="594132E3" w14:textId="77777777" w:rsidR="00177B47" w:rsidRPr="00586956" w:rsidRDefault="00177B47" w:rsidP="00DD759C">
            <w:pPr>
              <w:pStyle w:val="Frspaiere1"/>
              <w:tabs>
                <w:tab w:val="left" w:pos="228"/>
              </w:tabs>
              <w:jc w:val="center"/>
              <w:rPr>
                <w:rFonts w:ascii="Palatino Linotype" w:hAnsi="Palatino Linotype"/>
                <w:lang w:val="ro-RO"/>
              </w:rPr>
            </w:pPr>
            <w:r w:rsidRPr="00586956">
              <w:rPr>
                <w:rFonts w:ascii="Palatino Linotype" w:hAnsi="Palatino Linotype"/>
                <w:spacing w:val="-2"/>
                <w:lang w:val="ro-RO"/>
              </w:rPr>
              <w:t>Șeful Poliției Municipale/ orășenești/ postului de poliție comunal</w:t>
            </w:r>
          </w:p>
          <w:p w14:paraId="1AF6C004" w14:textId="12AEA1B7" w:rsidR="00177B47" w:rsidRPr="00586956" w:rsidRDefault="00177B47" w:rsidP="00DD759C">
            <w:pPr>
              <w:pStyle w:val="Frspaiere1"/>
              <w:tabs>
                <w:tab w:val="left" w:pos="228"/>
              </w:tabs>
              <w:jc w:val="center"/>
              <w:rPr>
                <w:rFonts w:ascii="Palatino Linotype" w:hAnsi="Palatino Linotype"/>
                <w:lang w:val="ro-RO"/>
              </w:rPr>
            </w:pPr>
          </w:p>
        </w:tc>
        <w:tc>
          <w:tcPr>
            <w:tcW w:w="1984" w:type="dxa"/>
            <w:vAlign w:val="center"/>
          </w:tcPr>
          <w:p w14:paraId="507EB263" w14:textId="77777777" w:rsidR="0010318B" w:rsidRPr="00586956" w:rsidRDefault="0010318B" w:rsidP="0010318B">
            <w:pPr>
              <w:pStyle w:val="Frspaiere1"/>
              <w:tabs>
                <w:tab w:val="left" w:pos="228"/>
              </w:tabs>
              <w:jc w:val="center"/>
              <w:rPr>
                <w:rFonts w:ascii="Palatino Linotype" w:hAnsi="Palatino Linotype"/>
                <w:lang w:val="ro-RO"/>
              </w:rPr>
            </w:pPr>
            <w:r w:rsidRPr="00586956">
              <w:rPr>
                <w:rFonts w:ascii="Palatino Linotype" w:hAnsi="Palatino Linotype"/>
                <w:spacing w:val="-2"/>
                <w:lang w:val="ro-RO"/>
              </w:rPr>
              <w:t>Un reprezentant al IJJ/DGJMB</w:t>
            </w:r>
          </w:p>
          <w:p w14:paraId="073119BF" w14:textId="1993F6F8" w:rsidR="00177B47" w:rsidRPr="00586956" w:rsidRDefault="0010318B" w:rsidP="0010318B">
            <w:pPr>
              <w:spacing w:after="0"/>
              <w:jc w:val="center"/>
              <w:rPr>
                <w:rFonts w:ascii="Palatino Linotype" w:hAnsi="Palatino Linotype"/>
                <w:sz w:val="22"/>
                <w:szCs w:val="22"/>
              </w:rPr>
            </w:pPr>
            <w:r w:rsidRPr="00586956">
              <w:rPr>
                <w:rFonts w:ascii="Palatino Linotype" w:eastAsia="Calibri" w:hAnsi="Palatino Linotype"/>
                <w:spacing w:val="-2"/>
                <w:sz w:val="22"/>
                <w:szCs w:val="22"/>
                <w:lang w:eastAsia="ro-RO"/>
              </w:rPr>
              <w:t>Directorii unităților de învățământ</w:t>
            </w:r>
          </w:p>
        </w:tc>
        <w:tc>
          <w:tcPr>
            <w:tcW w:w="2552" w:type="dxa"/>
            <w:vAlign w:val="center"/>
          </w:tcPr>
          <w:p w14:paraId="01B56206" w14:textId="12B8767B" w:rsidR="00177B47" w:rsidRPr="00586956" w:rsidRDefault="00D07298" w:rsidP="00DD759C">
            <w:pPr>
              <w:pStyle w:val="Frspaiere1"/>
              <w:tabs>
                <w:tab w:val="left" w:pos="228"/>
              </w:tabs>
              <w:spacing w:line="276" w:lineRule="auto"/>
              <w:jc w:val="center"/>
              <w:rPr>
                <w:rFonts w:ascii="Palatino Linotype" w:hAnsi="Palatino Linotype"/>
              </w:rPr>
            </w:pPr>
            <w:r w:rsidRPr="00586956">
              <w:rPr>
                <w:rFonts w:ascii="Palatino Linotype" w:hAnsi="Palatino Linotype"/>
              </w:rPr>
              <w:t>AAPL</w:t>
            </w:r>
          </w:p>
        </w:tc>
        <w:tc>
          <w:tcPr>
            <w:tcW w:w="1984" w:type="dxa"/>
            <w:vAlign w:val="center"/>
          </w:tcPr>
          <w:p w14:paraId="267E250C" w14:textId="149CEF5A" w:rsidR="00177B47" w:rsidRPr="00586956" w:rsidRDefault="00177B47" w:rsidP="00DD759C">
            <w:pPr>
              <w:spacing w:after="0"/>
              <w:jc w:val="center"/>
              <w:rPr>
                <w:rFonts w:ascii="Palatino Linotype" w:hAnsi="Palatino Linotype"/>
                <w:sz w:val="22"/>
                <w:szCs w:val="22"/>
              </w:rPr>
            </w:pPr>
            <w:r w:rsidRPr="00586956">
              <w:rPr>
                <w:rFonts w:ascii="Palatino Linotype" w:hAnsi="Palatino Linotype"/>
                <w:sz w:val="22"/>
                <w:szCs w:val="22"/>
              </w:rPr>
              <w:t>Nu este cazul</w:t>
            </w:r>
          </w:p>
        </w:tc>
      </w:tr>
      <w:tr w:rsidR="00AD5BD3" w:rsidRPr="00D250C7" w14:paraId="198974B2" w14:textId="77777777" w:rsidTr="008A43F4">
        <w:trPr>
          <w:trHeight w:val="368"/>
        </w:trPr>
        <w:tc>
          <w:tcPr>
            <w:tcW w:w="562" w:type="dxa"/>
            <w:vAlign w:val="center"/>
          </w:tcPr>
          <w:p w14:paraId="6793D742" w14:textId="151CF484" w:rsidR="00AD5BD3" w:rsidRDefault="00F41C59" w:rsidP="00AD5BD3">
            <w:pPr>
              <w:spacing w:after="0"/>
              <w:jc w:val="center"/>
              <w:rPr>
                <w:rFonts w:ascii="Palatino Linotype" w:hAnsi="Palatino Linotype"/>
                <w:sz w:val="22"/>
              </w:rPr>
            </w:pPr>
            <w:r>
              <w:rPr>
                <w:rFonts w:ascii="Palatino Linotype" w:hAnsi="Palatino Linotype"/>
                <w:sz w:val="22"/>
              </w:rPr>
              <w:t>f)</w:t>
            </w:r>
          </w:p>
        </w:tc>
        <w:tc>
          <w:tcPr>
            <w:tcW w:w="4253" w:type="dxa"/>
            <w:vAlign w:val="center"/>
          </w:tcPr>
          <w:p w14:paraId="14CB263B" w14:textId="77777777" w:rsidR="00AD5BD3" w:rsidRPr="00586956" w:rsidRDefault="00AD5BD3" w:rsidP="00AD5BD3">
            <w:pPr>
              <w:spacing w:after="120"/>
              <w:rPr>
                <w:rFonts w:ascii="Palatino Linotype" w:hAnsi="Palatino Linotype"/>
                <w:sz w:val="22"/>
                <w:szCs w:val="22"/>
              </w:rPr>
            </w:pPr>
            <w:r w:rsidRPr="00C9333B">
              <w:rPr>
                <w:rFonts w:ascii="Palatino Linotype" w:hAnsi="Palatino Linotype"/>
                <w:sz w:val="22"/>
                <w:szCs w:val="22"/>
              </w:rPr>
              <w:t>Actualizarea evidenței infrastructurii unităților de învățământ preuniversitar, referitoare la siguranța școlară (clădiri/ construcții), prin completarea Anexei nr. 1 și transmiterea acesteia către structurile competente (DGÎP-ME/IGPR-MAI)</w:t>
            </w:r>
          </w:p>
          <w:p w14:paraId="2DB5F01F" w14:textId="58E09337" w:rsidR="00AD5BD3" w:rsidRPr="00586956" w:rsidRDefault="00AD5BD3" w:rsidP="00AD5BD3">
            <w:pPr>
              <w:spacing w:after="0"/>
              <w:rPr>
                <w:rFonts w:ascii="Palatino Linotype" w:hAnsi="Palatino Linotype"/>
                <w:sz w:val="22"/>
                <w:szCs w:val="22"/>
              </w:rPr>
            </w:pPr>
          </w:p>
        </w:tc>
        <w:tc>
          <w:tcPr>
            <w:tcW w:w="2126" w:type="dxa"/>
            <w:vAlign w:val="center"/>
          </w:tcPr>
          <w:p w14:paraId="4F6F18E6" w14:textId="3A7C941A" w:rsidR="00AD5BD3" w:rsidRPr="00586956" w:rsidRDefault="00AD5BD3" w:rsidP="00AD5BD3">
            <w:pPr>
              <w:spacing w:after="120"/>
              <w:rPr>
                <w:rFonts w:ascii="Palatino Linotype" w:hAnsi="Palatino Linotype"/>
                <w:sz w:val="22"/>
                <w:szCs w:val="22"/>
                <w:lang w:val="en-AU"/>
              </w:rPr>
            </w:pPr>
            <w:r w:rsidRPr="00586956">
              <w:rPr>
                <w:rFonts w:ascii="Palatino Linotype" w:hAnsi="Palatino Linotype"/>
                <w:sz w:val="22"/>
                <w:szCs w:val="22"/>
                <w:lang w:val="en-AU"/>
              </w:rPr>
              <w:t xml:space="preserve">Cu cel </w:t>
            </w:r>
            <w:proofErr w:type="spellStart"/>
            <w:r w:rsidRPr="00586956">
              <w:rPr>
                <w:rFonts w:ascii="Palatino Linotype" w:hAnsi="Palatino Linotype"/>
                <w:sz w:val="22"/>
                <w:szCs w:val="22"/>
                <w:lang w:val="en-AU"/>
              </w:rPr>
              <w:t>puțin</w:t>
            </w:r>
            <w:proofErr w:type="spellEnd"/>
            <w:r w:rsidRPr="00586956">
              <w:rPr>
                <w:rFonts w:ascii="Palatino Linotype" w:hAnsi="Palatino Linotype"/>
                <w:sz w:val="22"/>
                <w:szCs w:val="22"/>
                <w:lang w:val="en-AU"/>
              </w:rPr>
              <w:t xml:space="preserve"> 2 </w:t>
            </w:r>
            <w:proofErr w:type="spellStart"/>
            <w:r w:rsidRPr="00586956">
              <w:rPr>
                <w:rFonts w:ascii="Palatino Linotype" w:hAnsi="Palatino Linotype"/>
                <w:sz w:val="22"/>
                <w:szCs w:val="22"/>
                <w:lang w:val="en-AU"/>
              </w:rPr>
              <w:t>săptămâni</w:t>
            </w:r>
            <w:proofErr w:type="spellEnd"/>
            <w:r w:rsidRPr="00586956">
              <w:rPr>
                <w:rFonts w:ascii="Palatino Linotype" w:hAnsi="Palatino Linotype"/>
                <w:sz w:val="22"/>
                <w:szCs w:val="22"/>
                <w:lang w:val="en-AU"/>
              </w:rPr>
              <w:t xml:space="preserve"> </w:t>
            </w:r>
            <w:proofErr w:type="spellStart"/>
            <w:r w:rsidRPr="00586956">
              <w:rPr>
                <w:rFonts w:ascii="Palatino Linotype" w:hAnsi="Palatino Linotype"/>
                <w:sz w:val="22"/>
                <w:szCs w:val="22"/>
                <w:lang w:val="en-AU"/>
              </w:rPr>
              <w:t>premergător</w:t>
            </w:r>
            <w:proofErr w:type="spellEnd"/>
            <w:r w:rsidRPr="00586956">
              <w:rPr>
                <w:rFonts w:ascii="Palatino Linotype" w:hAnsi="Palatino Linotype"/>
                <w:sz w:val="22"/>
                <w:szCs w:val="22"/>
                <w:lang w:val="en-AU"/>
              </w:rPr>
              <w:t xml:space="preserve"> </w:t>
            </w:r>
            <w:r w:rsidRPr="00586956">
              <w:rPr>
                <w:rFonts w:ascii="Palatino Linotype" w:hAnsi="Palatino Linotype"/>
                <w:sz w:val="22"/>
                <w:szCs w:val="22"/>
              </w:rPr>
              <w:t xml:space="preserve">începerii </w:t>
            </w:r>
            <w:r>
              <w:rPr>
                <w:rFonts w:ascii="Palatino Linotype" w:hAnsi="Palatino Linotype"/>
                <w:sz w:val="22"/>
                <w:szCs w:val="22"/>
              </w:rPr>
              <w:t xml:space="preserve">cursurilor </w:t>
            </w:r>
            <w:r w:rsidRPr="00586956">
              <w:rPr>
                <w:rFonts w:ascii="Palatino Linotype" w:hAnsi="Palatino Linotype"/>
                <w:sz w:val="22"/>
                <w:szCs w:val="22"/>
              </w:rPr>
              <w:t>anului școlar</w:t>
            </w:r>
            <w:r>
              <w:rPr>
                <w:rFonts w:ascii="Palatino Linotype" w:hAnsi="Palatino Linotype"/>
                <w:sz w:val="22"/>
                <w:szCs w:val="22"/>
              </w:rPr>
              <w:t>,</w:t>
            </w:r>
            <w:r w:rsidRPr="00586956">
              <w:rPr>
                <w:rFonts w:ascii="Palatino Linotype" w:hAnsi="Palatino Linotype"/>
                <w:sz w:val="22"/>
                <w:szCs w:val="22"/>
                <w:lang w:val="en-AU"/>
              </w:rPr>
              <w:t xml:space="preserve"> </w:t>
            </w:r>
            <w:proofErr w:type="spellStart"/>
            <w:r w:rsidRPr="00586956">
              <w:rPr>
                <w:rFonts w:ascii="Palatino Linotype" w:hAnsi="Palatino Linotype"/>
                <w:sz w:val="22"/>
                <w:szCs w:val="22"/>
                <w:lang w:val="en-AU"/>
              </w:rPr>
              <w:t>pentru</w:t>
            </w:r>
            <w:proofErr w:type="spellEnd"/>
            <w:r w:rsidRPr="00586956">
              <w:rPr>
                <w:rFonts w:ascii="Palatino Linotype" w:hAnsi="Palatino Linotype"/>
                <w:sz w:val="22"/>
                <w:szCs w:val="22"/>
                <w:lang w:val="en-AU"/>
              </w:rPr>
              <w:t xml:space="preserve"> </w:t>
            </w:r>
            <w:proofErr w:type="spellStart"/>
            <w:r w:rsidRPr="00586956">
              <w:rPr>
                <w:rFonts w:ascii="Palatino Linotype" w:hAnsi="Palatino Linotype"/>
                <w:sz w:val="22"/>
                <w:szCs w:val="22"/>
                <w:lang w:val="en-AU"/>
              </w:rPr>
              <w:t>crearea</w:t>
            </w:r>
            <w:proofErr w:type="spellEnd"/>
            <w:r w:rsidRPr="00586956">
              <w:rPr>
                <w:rFonts w:ascii="Palatino Linotype" w:hAnsi="Palatino Linotype"/>
                <w:sz w:val="22"/>
                <w:szCs w:val="22"/>
                <w:lang w:val="en-AU"/>
              </w:rPr>
              <w:t xml:space="preserve"> </w:t>
            </w:r>
            <w:proofErr w:type="spellStart"/>
            <w:r w:rsidRPr="00586956">
              <w:rPr>
                <w:rFonts w:ascii="Palatino Linotype" w:hAnsi="Palatino Linotype"/>
                <w:sz w:val="22"/>
                <w:szCs w:val="22"/>
                <w:lang w:val="en-AU"/>
              </w:rPr>
              <w:t>evidenței</w:t>
            </w:r>
            <w:proofErr w:type="spellEnd"/>
            <w:r w:rsidRPr="00586956">
              <w:rPr>
                <w:rFonts w:ascii="Palatino Linotype" w:hAnsi="Palatino Linotype"/>
                <w:sz w:val="22"/>
                <w:szCs w:val="22"/>
                <w:lang w:val="en-AU"/>
              </w:rPr>
              <w:t xml:space="preserve"> </w:t>
            </w:r>
            <w:proofErr w:type="spellStart"/>
            <w:r w:rsidRPr="00586956">
              <w:rPr>
                <w:rFonts w:ascii="Palatino Linotype" w:hAnsi="Palatino Linotype"/>
                <w:sz w:val="22"/>
                <w:szCs w:val="22"/>
                <w:lang w:val="en-AU"/>
              </w:rPr>
              <w:t>actualizate</w:t>
            </w:r>
            <w:proofErr w:type="spellEnd"/>
          </w:p>
          <w:p w14:paraId="37C99361" w14:textId="741B11A2" w:rsidR="00AD5BD3" w:rsidRPr="00586956" w:rsidRDefault="00AD5BD3" w:rsidP="00AD5BD3">
            <w:pPr>
              <w:spacing w:after="0"/>
              <w:rPr>
                <w:rFonts w:ascii="Palatino Linotype" w:hAnsi="Palatino Linotype"/>
                <w:sz w:val="22"/>
                <w:szCs w:val="22"/>
              </w:rPr>
            </w:pPr>
            <w:r w:rsidRPr="00586956">
              <w:rPr>
                <w:rFonts w:ascii="Palatino Linotype" w:hAnsi="Palatino Linotype"/>
                <w:sz w:val="22"/>
                <w:szCs w:val="22"/>
                <w:lang w:val="en-AU"/>
              </w:rPr>
              <w:t xml:space="preserve">La </w:t>
            </w:r>
            <w:proofErr w:type="spellStart"/>
            <w:r w:rsidRPr="00586956">
              <w:rPr>
                <w:rFonts w:ascii="Palatino Linotype" w:hAnsi="Palatino Linotype"/>
                <w:sz w:val="22"/>
                <w:szCs w:val="22"/>
                <w:lang w:val="en-AU"/>
              </w:rPr>
              <w:t>finalul</w:t>
            </w:r>
            <w:proofErr w:type="spellEnd"/>
            <w:r w:rsidRPr="00586956">
              <w:rPr>
                <w:rFonts w:ascii="Palatino Linotype" w:hAnsi="Palatino Linotype"/>
                <w:sz w:val="22"/>
                <w:szCs w:val="22"/>
                <w:lang w:val="en-AU"/>
              </w:rPr>
              <w:t xml:space="preserve"> </w:t>
            </w:r>
            <w:proofErr w:type="spellStart"/>
            <w:r w:rsidRPr="00586956">
              <w:rPr>
                <w:rFonts w:ascii="Palatino Linotype" w:hAnsi="Palatino Linotype"/>
                <w:sz w:val="22"/>
                <w:szCs w:val="22"/>
                <w:lang w:val="en-AU"/>
              </w:rPr>
              <w:t>ultimei</w:t>
            </w:r>
            <w:proofErr w:type="spellEnd"/>
            <w:r w:rsidRPr="00586956">
              <w:rPr>
                <w:rFonts w:ascii="Palatino Linotype" w:hAnsi="Palatino Linotype"/>
                <w:sz w:val="22"/>
                <w:szCs w:val="22"/>
                <w:lang w:val="en-AU"/>
              </w:rPr>
              <w:t xml:space="preserve"> </w:t>
            </w:r>
            <w:proofErr w:type="spellStart"/>
            <w:r w:rsidRPr="00586956">
              <w:rPr>
                <w:rFonts w:ascii="Palatino Linotype" w:hAnsi="Palatino Linotype"/>
                <w:sz w:val="22"/>
                <w:szCs w:val="22"/>
                <w:lang w:val="en-AU"/>
              </w:rPr>
              <w:t>săptămâni</w:t>
            </w:r>
            <w:proofErr w:type="spellEnd"/>
            <w:r w:rsidRPr="00586956">
              <w:rPr>
                <w:rFonts w:ascii="Palatino Linotype" w:hAnsi="Palatino Linotype"/>
                <w:sz w:val="22"/>
                <w:szCs w:val="22"/>
                <w:lang w:val="en-AU"/>
              </w:rPr>
              <w:t xml:space="preserve">, </w:t>
            </w:r>
            <w:proofErr w:type="spellStart"/>
            <w:r w:rsidRPr="00586956">
              <w:rPr>
                <w:rFonts w:ascii="Palatino Linotype" w:hAnsi="Palatino Linotype"/>
                <w:sz w:val="22"/>
                <w:szCs w:val="22"/>
                <w:lang w:val="en-AU"/>
              </w:rPr>
              <w:t>premergător</w:t>
            </w:r>
            <w:proofErr w:type="spellEnd"/>
            <w:r w:rsidRPr="00586956">
              <w:rPr>
                <w:rFonts w:ascii="Palatino Linotype" w:hAnsi="Palatino Linotype"/>
                <w:sz w:val="22"/>
                <w:szCs w:val="22"/>
                <w:lang w:val="en-AU"/>
              </w:rPr>
              <w:t xml:space="preserve"> </w:t>
            </w:r>
            <w:proofErr w:type="spellStart"/>
            <w:r w:rsidRPr="00586956">
              <w:rPr>
                <w:rFonts w:ascii="Palatino Linotype" w:hAnsi="Palatino Linotype"/>
                <w:sz w:val="22"/>
                <w:szCs w:val="22"/>
                <w:lang w:val="en-AU"/>
              </w:rPr>
              <w:t>începerii</w:t>
            </w:r>
            <w:proofErr w:type="spellEnd"/>
            <w:r w:rsidRPr="00586956">
              <w:rPr>
                <w:rFonts w:ascii="Palatino Linotype" w:hAnsi="Palatino Linotype"/>
                <w:sz w:val="22"/>
                <w:szCs w:val="22"/>
                <w:lang w:val="en-AU"/>
              </w:rPr>
              <w:t xml:space="preserve"> </w:t>
            </w:r>
            <w:proofErr w:type="spellStart"/>
            <w:r>
              <w:rPr>
                <w:rFonts w:ascii="Palatino Linotype" w:hAnsi="Palatino Linotype"/>
                <w:sz w:val="22"/>
                <w:szCs w:val="22"/>
                <w:lang w:val="en-AU"/>
              </w:rPr>
              <w:t>cursurilor</w:t>
            </w:r>
            <w:proofErr w:type="spellEnd"/>
            <w:r>
              <w:rPr>
                <w:rFonts w:ascii="Palatino Linotype" w:hAnsi="Palatino Linotype"/>
                <w:sz w:val="22"/>
                <w:szCs w:val="22"/>
                <w:lang w:val="en-AU"/>
              </w:rPr>
              <w:t xml:space="preserve"> </w:t>
            </w:r>
            <w:proofErr w:type="spellStart"/>
            <w:r w:rsidRPr="00586956">
              <w:rPr>
                <w:rFonts w:ascii="Palatino Linotype" w:hAnsi="Palatino Linotype"/>
                <w:sz w:val="22"/>
                <w:szCs w:val="22"/>
                <w:lang w:val="en-AU"/>
              </w:rPr>
              <w:t>anului</w:t>
            </w:r>
            <w:proofErr w:type="spellEnd"/>
            <w:r w:rsidRPr="00586956">
              <w:rPr>
                <w:rFonts w:ascii="Palatino Linotype" w:hAnsi="Palatino Linotype"/>
                <w:sz w:val="22"/>
                <w:szCs w:val="22"/>
                <w:lang w:val="en-AU"/>
              </w:rPr>
              <w:t xml:space="preserve"> </w:t>
            </w:r>
            <w:proofErr w:type="spellStart"/>
            <w:r w:rsidRPr="00586956">
              <w:rPr>
                <w:rFonts w:ascii="Palatino Linotype" w:hAnsi="Palatino Linotype"/>
                <w:sz w:val="22"/>
                <w:szCs w:val="22"/>
                <w:lang w:val="en-AU"/>
              </w:rPr>
              <w:t>școlar</w:t>
            </w:r>
            <w:proofErr w:type="spellEnd"/>
            <w:r w:rsidRPr="00586956">
              <w:rPr>
                <w:rFonts w:ascii="Palatino Linotype" w:hAnsi="Palatino Linotype"/>
                <w:sz w:val="22"/>
                <w:szCs w:val="22"/>
                <w:lang w:val="en-AU"/>
              </w:rPr>
              <w:t xml:space="preserve">, </w:t>
            </w:r>
            <w:proofErr w:type="spellStart"/>
            <w:r w:rsidRPr="00586956">
              <w:rPr>
                <w:rFonts w:ascii="Palatino Linotype" w:hAnsi="Palatino Linotype"/>
                <w:sz w:val="22"/>
                <w:szCs w:val="22"/>
                <w:lang w:val="en-AU"/>
              </w:rPr>
              <w:t>pentru</w:t>
            </w:r>
            <w:proofErr w:type="spellEnd"/>
            <w:r w:rsidRPr="00586956">
              <w:rPr>
                <w:rFonts w:ascii="Palatino Linotype" w:hAnsi="Palatino Linotype"/>
                <w:sz w:val="22"/>
                <w:szCs w:val="22"/>
                <w:lang w:val="en-AU"/>
              </w:rPr>
              <w:t xml:space="preserve"> </w:t>
            </w:r>
            <w:proofErr w:type="spellStart"/>
            <w:r w:rsidRPr="00586956">
              <w:rPr>
                <w:rFonts w:ascii="Palatino Linotype" w:hAnsi="Palatino Linotype"/>
                <w:sz w:val="22"/>
                <w:szCs w:val="22"/>
                <w:lang w:val="en-AU"/>
              </w:rPr>
              <w:t>transmitere</w:t>
            </w:r>
            <w:proofErr w:type="spellEnd"/>
          </w:p>
        </w:tc>
        <w:tc>
          <w:tcPr>
            <w:tcW w:w="1985" w:type="dxa"/>
            <w:vAlign w:val="center"/>
          </w:tcPr>
          <w:p w14:paraId="4D806B23" w14:textId="77777777" w:rsidR="00AD5BD3" w:rsidRPr="00586956" w:rsidRDefault="00AD5BD3" w:rsidP="00AD5BD3">
            <w:pPr>
              <w:pStyle w:val="Frspaiere1"/>
              <w:tabs>
                <w:tab w:val="left" w:pos="228"/>
              </w:tabs>
              <w:spacing w:line="276" w:lineRule="auto"/>
              <w:jc w:val="center"/>
              <w:rPr>
                <w:rFonts w:ascii="Palatino Linotype" w:hAnsi="Palatino Linotype"/>
                <w:spacing w:val="-2"/>
                <w:lang w:val="ro-RO"/>
              </w:rPr>
            </w:pPr>
            <w:r w:rsidRPr="00586956">
              <w:rPr>
                <w:rFonts w:ascii="Palatino Linotype" w:hAnsi="Palatino Linotype"/>
                <w:spacing w:val="-2"/>
                <w:lang w:val="ro-RO"/>
              </w:rPr>
              <w:t>ISJ/ISMBIPJ/DGPMB</w:t>
            </w:r>
          </w:p>
          <w:p w14:paraId="4B27B9F8" w14:textId="529AFE26" w:rsidR="00AD5BD3" w:rsidRPr="00586956" w:rsidRDefault="00AD5BD3" w:rsidP="00AD5BD3">
            <w:pPr>
              <w:pStyle w:val="Frspaiere1"/>
              <w:tabs>
                <w:tab w:val="left" w:pos="228"/>
              </w:tabs>
              <w:jc w:val="center"/>
              <w:rPr>
                <w:rFonts w:ascii="Palatino Linotype" w:hAnsi="Palatino Linotype"/>
                <w:spacing w:val="-2"/>
                <w:lang w:val="ro-RO"/>
              </w:rPr>
            </w:pPr>
            <w:r w:rsidRPr="00586956">
              <w:rPr>
                <w:rFonts w:ascii="Palatino Linotype" w:hAnsi="Palatino Linotype"/>
                <w:spacing w:val="-2"/>
                <w:lang w:val="ro-RO"/>
              </w:rPr>
              <w:t>Instituțiile prefectului</w:t>
            </w:r>
          </w:p>
        </w:tc>
        <w:tc>
          <w:tcPr>
            <w:tcW w:w="1984" w:type="dxa"/>
            <w:vAlign w:val="center"/>
          </w:tcPr>
          <w:p w14:paraId="4E162EBE" w14:textId="77777777" w:rsidR="00AD5BD3" w:rsidRPr="00586956" w:rsidRDefault="00AD5BD3" w:rsidP="00AD5BD3">
            <w:pPr>
              <w:pStyle w:val="Frspaiere1"/>
              <w:tabs>
                <w:tab w:val="left" w:pos="228"/>
              </w:tabs>
              <w:jc w:val="center"/>
              <w:rPr>
                <w:rFonts w:ascii="Palatino Linotype" w:hAnsi="Palatino Linotype"/>
                <w:spacing w:val="-2"/>
                <w:lang w:val="ro-RO"/>
              </w:rPr>
            </w:pPr>
          </w:p>
        </w:tc>
        <w:tc>
          <w:tcPr>
            <w:tcW w:w="2552" w:type="dxa"/>
            <w:vAlign w:val="center"/>
          </w:tcPr>
          <w:p w14:paraId="440C0C16" w14:textId="1F14C8E1" w:rsidR="00AD5BD3" w:rsidRPr="00586956" w:rsidRDefault="00AD5BD3" w:rsidP="00AD5BD3">
            <w:pPr>
              <w:pStyle w:val="Frspaiere1"/>
              <w:tabs>
                <w:tab w:val="left" w:pos="228"/>
              </w:tabs>
              <w:spacing w:line="276" w:lineRule="auto"/>
              <w:jc w:val="center"/>
              <w:rPr>
                <w:rFonts w:ascii="Palatino Linotype" w:hAnsi="Palatino Linotype"/>
              </w:rPr>
            </w:pPr>
            <w:r w:rsidRPr="00586956">
              <w:rPr>
                <w:rFonts w:ascii="Palatino Linotype" w:hAnsi="Palatino Linotype"/>
                <w:spacing w:val="-2"/>
              </w:rPr>
              <w:t>AAPL</w:t>
            </w:r>
          </w:p>
        </w:tc>
        <w:tc>
          <w:tcPr>
            <w:tcW w:w="1984" w:type="dxa"/>
            <w:vAlign w:val="center"/>
          </w:tcPr>
          <w:p w14:paraId="1D387266" w14:textId="7B6B27BE" w:rsidR="00AD5BD3" w:rsidRPr="00586956" w:rsidRDefault="00AD5BD3" w:rsidP="00AD5BD3">
            <w:pPr>
              <w:spacing w:after="0"/>
              <w:jc w:val="center"/>
              <w:rPr>
                <w:rFonts w:ascii="Palatino Linotype" w:hAnsi="Palatino Linotype"/>
                <w:sz w:val="22"/>
                <w:szCs w:val="22"/>
              </w:rPr>
            </w:pPr>
            <w:r w:rsidRPr="00586956">
              <w:rPr>
                <w:rFonts w:ascii="Palatino Linotype" w:hAnsi="Palatino Linotype"/>
                <w:sz w:val="22"/>
                <w:szCs w:val="22"/>
              </w:rPr>
              <w:t>Nu este cazul</w:t>
            </w:r>
          </w:p>
        </w:tc>
      </w:tr>
      <w:tr w:rsidR="00AD5BD3" w:rsidRPr="00D250C7" w14:paraId="440119C1" w14:textId="77777777" w:rsidTr="008A43F4">
        <w:trPr>
          <w:trHeight w:val="368"/>
        </w:trPr>
        <w:tc>
          <w:tcPr>
            <w:tcW w:w="562" w:type="dxa"/>
            <w:vAlign w:val="center"/>
          </w:tcPr>
          <w:p w14:paraId="7E757672" w14:textId="3387DB40" w:rsidR="00AD5BD3" w:rsidRPr="00E5713E" w:rsidRDefault="00F41C59" w:rsidP="00AD5BD3">
            <w:pPr>
              <w:spacing w:after="120"/>
              <w:jc w:val="center"/>
              <w:rPr>
                <w:rFonts w:ascii="Palatino Linotype" w:hAnsi="Palatino Linotype"/>
                <w:sz w:val="22"/>
              </w:rPr>
            </w:pPr>
            <w:r>
              <w:rPr>
                <w:rFonts w:ascii="Palatino Linotype" w:hAnsi="Palatino Linotype"/>
                <w:sz w:val="22"/>
              </w:rPr>
              <w:t>g)</w:t>
            </w:r>
          </w:p>
        </w:tc>
        <w:tc>
          <w:tcPr>
            <w:tcW w:w="4253" w:type="dxa"/>
            <w:vAlign w:val="center"/>
          </w:tcPr>
          <w:p w14:paraId="7B4DF1F7" w14:textId="5C0BE7E2" w:rsidR="00AD5BD3" w:rsidRPr="00586956" w:rsidRDefault="00AD5BD3" w:rsidP="00AD5BD3">
            <w:pPr>
              <w:spacing w:after="0"/>
              <w:rPr>
                <w:rFonts w:ascii="Palatino Linotype" w:hAnsi="Palatino Linotype"/>
                <w:sz w:val="22"/>
                <w:szCs w:val="22"/>
              </w:rPr>
            </w:pPr>
            <w:r w:rsidRPr="00586956">
              <w:rPr>
                <w:rFonts w:ascii="Palatino Linotype" w:hAnsi="Palatino Linotype"/>
                <w:sz w:val="22"/>
                <w:szCs w:val="22"/>
              </w:rPr>
              <w:t xml:space="preserve">Stabilirea anuală a componenței </w:t>
            </w:r>
            <w:r w:rsidRPr="00586956">
              <w:rPr>
                <w:rFonts w:ascii="Palatino Linotype" w:hAnsi="Palatino Linotype"/>
                <w:i/>
                <w:sz w:val="22"/>
                <w:szCs w:val="22"/>
              </w:rPr>
              <w:t xml:space="preserve">Comisiilor pentru prevenirea și eliminarea violenței, a faptelor de corupție și </w:t>
            </w:r>
            <w:r w:rsidRPr="00586956">
              <w:rPr>
                <w:rFonts w:ascii="Palatino Linotype" w:hAnsi="Palatino Linotype"/>
                <w:i/>
                <w:sz w:val="22"/>
                <w:szCs w:val="22"/>
              </w:rPr>
              <w:lastRenderedPageBreak/>
              <w:t>discriminării în mediul școlar și promovarea interculturalității</w:t>
            </w:r>
            <w:r w:rsidRPr="00586956">
              <w:rPr>
                <w:rFonts w:ascii="Palatino Linotype" w:hAnsi="Palatino Linotype"/>
                <w:sz w:val="22"/>
                <w:szCs w:val="22"/>
              </w:rPr>
              <w:t xml:space="preserve"> pentru fiecare unitate de învățământ, respectiv comunicarea centralizată a acestora către IPJ/DGPMB</w:t>
            </w:r>
          </w:p>
        </w:tc>
        <w:tc>
          <w:tcPr>
            <w:tcW w:w="2126" w:type="dxa"/>
            <w:vAlign w:val="center"/>
          </w:tcPr>
          <w:p w14:paraId="784888FD" w14:textId="1E5CCF29" w:rsidR="00AD5BD3" w:rsidRPr="00586956" w:rsidRDefault="00AD5BD3" w:rsidP="00AD5BD3">
            <w:pPr>
              <w:spacing w:after="120"/>
              <w:rPr>
                <w:rFonts w:ascii="Palatino Linotype" w:hAnsi="Palatino Linotype"/>
                <w:sz w:val="22"/>
                <w:szCs w:val="22"/>
                <w:lang w:val="en-AU"/>
              </w:rPr>
            </w:pPr>
            <w:r w:rsidRPr="00586956">
              <w:rPr>
                <w:rFonts w:ascii="Palatino Linotype" w:hAnsi="Palatino Linotype"/>
                <w:sz w:val="22"/>
                <w:szCs w:val="22"/>
              </w:rPr>
              <w:lastRenderedPageBreak/>
              <w:t xml:space="preserve">În prima săptămâna </w:t>
            </w:r>
            <w:r>
              <w:rPr>
                <w:rFonts w:ascii="Palatino Linotype" w:hAnsi="Palatino Linotype"/>
                <w:sz w:val="22"/>
                <w:szCs w:val="22"/>
              </w:rPr>
              <w:t xml:space="preserve">de </w:t>
            </w:r>
            <w:r>
              <w:rPr>
                <w:rFonts w:ascii="Palatino Linotype" w:hAnsi="Palatino Linotype"/>
                <w:sz w:val="22"/>
                <w:szCs w:val="22"/>
              </w:rPr>
              <w:lastRenderedPageBreak/>
              <w:t xml:space="preserve">cursuri </w:t>
            </w:r>
            <w:r w:rsidRPr="00586956">
              <w:rPr>
                <w:rFonts w:ascii="Palatino Linotype" w:hAnsi="Palatino Linotype"/>
                <w:sz w:val="22"/>
                <w:szCs w:val="22"/>
              </w:rPr>
              <w:t>a anului școlar</w:t>
            </w:r>
          </w:p>
        </w:tc>
        <w:tc>
          <w:tcPr>
            <w:tcW w:w="1985" w:type="dxa"/>
            <w:vAlign w:val="center"/>
          </w:tcPr>
          <w:p w14:paraId="11BC4048" w14:textId="237B3CAE" w:rsidR="00AD5BD3" w:rsidRPr="00586956" w:rsidRDefault="00AD5BD3" w:rsidP="00AD5BD3">
            <w:pPr>
              <w:pStyle w:val="Frspaiere1"/>
              <w:tabs>
                <w:tab w:val="left" w:pos="228"/>
              </w:tabs>
              <w:spacing w:line="276" w:lineRule="auto"/>
              <w:jc w:val="center"/>
              <w:rPr>
                <w:rFonts w:ascii="Palatino Linotype" w:hAnsi="Palatino Linotype"/>
                <w:spacing w:val="-2"/>
                <w:lang w:val="ro-RO"/>
              </w:rPr>
            </w:pPr>
            <w:r w:rsidRPr="00586956">
              <w:rPr>
                <w:rFonts w:ascii="Palatino Linotype" w:eastAsia="Calibri" w:hAnsi="Palatino Linotype"/>
                <w:lang w:eastAsia="ro-RO"/>
              </w:rPr>
              <w:lastRenderedPageBreak/>
              <w:t>ISJ/ISMB</w:t>
            </w:r>
          </w:p>
        </w:tc>
        <w:tc>
          <w:tcPr>
            <w:tcW w:w="1984" w:type="dxa"/>
            <w:vAlign w:val="center"/>
          </w:tcPr>
          <w:p w14:paraId="7DFAD30F" w14:textId="45463817" w:rsidR="00AD5BD3" w:rsidRPr="00586956" w:rsidRDefault="00AD5BD3" w:rsidP="00AD5BD3">
            <w:pPr>
              <w:spacing w:after="120"/>
              <w:jc w:val="center"/>
              <w:rPr>
                <w:rFonts w:ascii="Palatino Linotype" w:hAnsi="Palatino Linotype"/>
                <w:sz w:val="22"/>
                <w:szCs w:val="22"/>
              </w:rPr>
            </w:pPr>
            <w:r w:rsidRPr="00586956">
              <w:rPr>
                <w:rFonts w:ascii="Palatino Linotype" w:hAnsi="Palatino Linotype"/>
                <w:sz w:val="22"/>
                <w:szCs w:val="22"/>
              </w:rPr>
              <w:t>Nu este cazul</w:t>
            </w:r>
          </w:p>
        </w:tc>
        <w:tc>
          <w:tcPr>
            <w:tcW w:w="2552" w:type="dxa"/>
            <w:vAlign w:val="center"/>
          </w:tcPr>
          <w:p w14:paraId="1A7FDC8A" w14:textId="31E2B1FC" w:rsidR="00AD5BD3" w:rsidRPr="00586956" w:rsidRDefault="00AD5BD3" w:rsidP="00AD5BD3">
            <w:pPr>
              <w:pStyle w:val="Frspaiere1"/>
              <w:tabs>
                <w:tab w:val="left" w:pos="228"/>
              </w:tabs>
              <w:spacing w:line="276" w:lineRule="auto"/>
              <w:jc w:val="center"/>
              <w:rPr>
                <w:rFonts w:ascii="Palatino Linotype" w:hAnsi="Palatino Linotype"/>
                <w:spacing w:val="-2"/>
              </w:rPr>
            </w:pPr>
            <w:r w:rsidRPr="00586956">
              <w:rPr>
                <w:rFonts w:ascii="Palatino Linotype" w:hAnsi="Palatino Linotype"/>
              </w:rPr>
              <w:t xml:space="preserve">Nu </w:t>
            </w:r>
            <w:proofErr w:type="spellStart"/>
            <w:r w:rsidRPr="00586956">
              <w:rPr>
                <w:rFonts w:ascii="Palatino Linotype" w:hAnsi="Palatino Linotype"/>
              </w:rPr>
              <w:t>este</w:t>
            </w:r>
            <w:proofErr w:type="spellEnd"/>
            <w:r w:rsidRPr="00586956">
              <w:rPr>
                <w:rFonts w:ascii="Palatino Linotype" w:hAnsi="Palatino Linotype"/>
              </w:rPr>
              <w:t xml:space="preserve"> </w:t>
            </w:r>
            <w:proofErr w:type="spellStart"/>
            <w:r w:rsidRPr="00586956">
              <w:rPr>
                <w:rFonts w:ascii="Palatino Linotype" w:hAnsi="Palatino Linotype"/>
              </w:rPr>
              <w:t>cazul</w:t>
            </w:r>
            <w:proofErr w:type="spellEnd"/>
          </w:p>
        </w:tc>
        <w:tc>
          <w:tcPr>
            <w:tcW w:w="1984" w:type="dxa"/>
            <w:vAlign w:val="center"/>
          </w:tcPr>
          <w:p w14:paraId="363C57CD" w14:textId="60D2CC0A" w:rsidR="00AD5BD3" w:rsidRPr="00586956" w:rsidRDefault="00AD5BD3" w:rsidP="00AD5BD3">
            <w:pPr>
              <w:spacing w:after="120"/>
              <w:jc w:val="center"/>
              <w:rPr>
                <w:rFonts w:ascii="Palatino Linotype" w:hAnsi="Palatino Linotype"/>
                <w:sz w:val="22"/>
                <w:szCs w:val="22"/>
              </w:rPr>
            </w:pPr>
            <w:r w:rsidRPr="00586956">
              <w:rPr>
                <w:rFonts w:ascii="Palatino Linotype" w:hAnsi="Palatino Linotype"/>
                <w:sz w:val="22"/>
                <w:szCs w:val="22"/>
              </w:rPr>
              <w:t>Nu este cazul</w:t>
            </w:r>
          </w:p>
        </w:tc>
      </w:tr>
      <w:tr w:rsidR="00AD5BD3" w:rsidRPr="00D250C7" w14:paraId="7F0124A2" w14:textId="77777777" w:rsidTr="008A43F4">
        <w:trPr>
          <w:trHeight w:val="368"/>
        </w:trPr>
        <w:tc>
          <w:tcPr>
            <w:tcW w:w="562" w:type="dxa"/>
            <w:vAlign w:val="center"/>
          </w:tcPr>
          <w:p w14:paraId="1D7C58CA" w14:textId="4E9D03F4" w:rsidR="00AD5BD3" w:rsidRPr="008E6A44" w:rsidRDefault="00F41C59" w:rsidP="00AD5BD3">
            <w:pPr>
              <w:spacing w:after="120"/>
              <w:jc w:val="center"/>
              <w:rPr>
                <w:rFonts w:ascii="Palatino Linotype" w:hAnsi="Palatino Linotype"/>
              </w:rPr>
            </w:pPr>
            <w:r>
              <w:rPr>
                <w:rFonts w:ascii="Palatino Linotype" w:hAnsi="Palatino Linotype"/>
              </w:rPr>
              <w:t>h)</w:t>
            </w:r>
          </w:p>
        </w:tc>
        <w:tc>
          <w:tcPr>
            <w:tcW w:w="4253" w:type="dxa"/>
            <w:vAlign w:val="center"/>
          </w:tcPr>
          <w:p w14:paraId="4667028B" w14:textId="34A7639B" w:rsidR="00AD5BD3" w:rsidRPr="00864CE0" w:rsidRDefault="00AD5BD3" w:rsidP="00AD5BD3">
            <w:pPr>
              <w:spacing w:after="120"/>
              <w:rPr>
                <w:rFonts w:ascii="Palatino Linotype" w:hAnsi="Palatino Linotype"/>
                <w:sz w:val="22"/>
                <w:szCs w:val="22"/>
              </w:rPr>
            </w:pPr>
            <w:r w:rsidRPr="00864CE0">
              <w:rPr>
                <w:rFonts w:ascii="Palatino Linotype" w:hAnsi="Palatino Linotype"/>
                <w:sz w:val="22"/>
                <w:szCs w:val="22"/>
              </w:rPr>
              <w:t>Întocmirea/actualizarea do</w:t>
            </w:r>
            <w:r>
              <w:rPr>
                <w:rFonts w:ascii="Palatino Linotype" w:hAnsi="Palatino Linotype"/>
                <w:sz w:val="22"/>
                <w:szCs w:val="22"/>
              </w:rPr>
              <w:t>sarului de obiectiv (Anexa nr. 3</w:t>
            </w:r>
            <w:r w:rsidRPr="00864CE0">
              <w:rPr>
                <w:rFonts w:ascii="Palatino Linotype" w:hAnsi="Palatino Linotype"/>
                <w:sz w:val="22"/>
                <w:szCs w:val="22"/>
              </w:rPr>
              <w:t>) și implementarea,  caracteristicilor fiecărei unități de învățământ preuniversitar, în aplicația „Siguranța Școlară”, dezvoltată la nivelul DSS din cadrul IGPR</w:t>
            </w:r>
          </w:p>
        </w:tc>
        <w:tc>
          <w:tcPr>
            <w:tcW w:w="2126" w:type="dxa"/>
            <w:vAlign w:val="center"/>
          </w:tcPr>
          <w:p w14:paraId="78D96692" w14:textId="1C395FB9" w:rsidR="00AD5BD3" w:rsidRPr="00AD5BD3" w:rsidRDefault="00AD5BD3" w:rsidP="00AD5BD3">
            <w:pPr>
              <w:spacing w:after="120"/>
              <w:rPr>
                <w:rFonts w:ascii="Palatino Linotype" w:hAnsi="Palatino Linotype"/>
                <w:sz w:val="22"/>
                <w:szCs w:val="22"/>
              </w:rPr>
            </w:pPr>
            <w:r w:rsidRPr="00AD5BD3">
              <w:rPr>
                <w:rFonts w:ascii="Palatino Linotype" w:hAnsi="Palatino Linotype"/>
                <w:sz w:val="22"/>
                <w:szCs w:val="22"/>
              </w:rPr>
              <w:t>Premergător începerii cursurilor anului școlar/ Permanent</w:t>
            </w:r>
          </w:p>
        </w:tc>
        <w:tc>
          <w:tcPr>
            <w:tcW w:w="1985" w:type="dxa"/>
            <w:vAlign w:val="center"/>
          </w:tcPr>
          <w:p w14:paraId="0022F00F" w14:textId="084EA77D" w:rsidR="00AD5BD3" w:rsidRPr="00864CE0" w:rsidRDefault="00AD5BD3" w:rsidP="00AD5BD3">
            <w:pPr>
              <w:pStyle w:val="Frspaiere1"/>
              <w:jc w:val="center"/>
              <w:rPr>
                <w:rFonts w:ascii="Palatino Linotype" w:hAnsi="Palatino Linotype"/>
                <w:spacing w:val="-2"/>
                <w:lang w:val="ro-RO"/>
              </w:rPr>
            </w:pPr>
            <w:r w:rsidRPr="00864CE0">
              <w:rPr>
                <w:rFonts w:ascii="Palatino Linotype" w:hAnsi="Palatino Linotype"/>
                <w:spacing w:val="-2"/>
                <w:lang w:val="ro-RO"/>
              </w:rPr>
              <w:t>Structurile de ordine publică pentru întocmirea/actualizarea dosarului de obiectiv</w:t>
            </w:r>
          </w:p>
          <w:p w14:paraId="50250932" w14:textId="77777777" w:rsidR="00AD5BD3" w:rsidRPr="00864CE0" w:rsidRDefault="00AD5BD3" w:rsidP="00AD5BD3">
            <w:pPr>
              <w:pStyle w:val="Frspaiere1"/>
              <w:ind w:left="720"/>
              <w:jc w:val="center"/>
              <w:rPr>
                <w:rFonts w:ascii="Palatino Linotype" w:hAnsi="Palatino Linotype"/>
                <w:b/>
                <w:spacing w:val="-2"/>
                <w:lang w:val="en-US"/>
              </w:rPr>
            </w:pPr>
          </w:p>
          <w:p w14:paraId="4740EFEA" w14:textId="37911CB5" w:rsidR="00AD5BD3" w:rsidRPr="00864CE0" w:rsidRDefault="00AD5BD3" w:rsidP="00AD5BD3">
            <w:pPr>
              <w:pStyle w:val="Frspaiere1"/>
              <w:jc w:val="center"/>
              <w:rPr>
                <w:rFonts w:ascii="Palatino Linotype" w:hAnsi="Palatino Linotype"/>
                <w:b/>
                <w:spacing w:val="-2"/>
                <w:lang w:val="en-US"/>
              </w:rPr>
            </w:pPr>
            <w:r w:rsidRPr="00864CE0">
              <w:rPr>
                <w:rFonts w:ascii="Palatino Linotype" w:hAnsi="Palatino Linotype"/>
                <w:spacing w:val="-2"/>
                <w:lang w:val="ro-RO"/>
              </w:rPr>
              <w:t>Structurile pentru siguranța școlară pentru implementarea caracteristicilor în format electronic</w:t>
            </w:r>
          </w:p>
        </w:tc>
        <w:tc>
          <w:tcPr>
            <w:tcW w:w="1984" w:type="dxa"/>
            <w:vAlign w:val="center"/>
          </w:tcPr>
          <w:p w14:paraId="2140CE09" w14:textId="0C0A96C3" w:rsidR="00AD5BD3" w:rsidRPr="00864CE0" w:rsidRDefault="00AD5BD3" w:rsidP="00AD5BD3">
            <w:pPr>
              <w:spacing w:after="120"/>
              <w:jc w:val="center"/>
              <w:rPr>
                <w:rFonts w:ascii="Palatino Linotype" w:hAnsi="Palatino Linotype"/>
                <w:sz w:val="22"/>
                <w:szCs w:val="22"/>
              </w:rPr>
            </w:pPr>
            <w:r w:rsidRPr="00864CE0">
              <w:rPr>
                <w:rFonts w:ascii="Palatino Linotype" w:hAnsi="Palatino Linotype"/>
                <w:sz w:val="22"/>
                <w:szCs w:val="22"/>
              </w:rPr>
              <w:t>DOP/DSS</w:t>
            </w:r>
          </w:p>
        </w:tc>
        <w:tc>
          <w:tcPr>
            <w:tcW w:w="2552" w:type="dxa"/>
            <w:vAlign w:val="center"/>
          </w:tcPr>
          <w:p w14:paraId="4E2CE392" w14:textId="71B24786" w:rsidR="00AD5BD3" w:rsidRPr="00864CE0" w:rsidRDefault="00AD5BD3" w:rsidP="00AD5BD3">
            <w:pPr>
              <w:pStyle w:val="Frspaiere1"/>
              <w:tabs>
                <w:tab w:val="left" w:pos="228"/>
              </w:tabs>
              <w:spacing w:line="276" w:lineRule="auto"/>
              <w:jc w:val="center"/>
              <w:rPr>
                <w:rFonts w:ascii="Palatino Linotype" w:hAnsi="Palatino Linotype"/>
              </w:rPr>
            </w:pPr>
            <w:r w:rsidRPr="00864CE0">
              <w:rPr>
                <w:rFonts w:ascii="Palatino Linotype" w:hAnsi="Palatino Linotype"/>
              </w:rPr>
              <w:t xml:space="preserve">Nu </w:t>
            </w:r>
            <w:proofErr w:type="spellStart"/>
            <w:r w:rsidRPr="00864CE0">
              <w:rPr>
                <w:rFonts w:ascii="Palatino Linotype" w:hAnsi="Palatino Linotype"/>
              </w:rPr>
              <w:t>este</w:t>
            </w:r>
            <w:proofErr w:type="spellEnd"/>
            <w:r w:rsidRPr="00864CE0">
              <w:rPr>
                <w:rFonts w:ascii="Palatino Linotype" w:hAnsi="Palatino Linotype"/>
              </w:rPr>
              <w:t xml:space="preserve"> </w:t>
            </w:r>
            <w:proofErr w:type="spellStart"/>
            <w:r w:rsidRPr="00864CE0">
              <w:rPr>
                <w:rFonts w:ascii="Palatino Linotype" w:hAnsi="Palatino Linotype"/>
              </w:rPr>
              <w:t>cazul</w:t>
            </w:r>
            <w:proofErr w:type="spellEnd"/>
          </w:p>
        </w:tc>
        <w:tc>
          <w:tcPr>
            <w:tcW w:w="1984" w:type="dxa"/>
            <w:vAlign w:val="center"/>
          </w:tcPr>
          <w:p w14:paraId="2B2329A3" w14:textId="4F81B51B" w:rsidR="00AD5BD3" w:rsidRPr="00864CE0" w:rsidRDefault="00AD5BD3" w:rsidP="00AD5BD3">
            <w:pPr>
              <w:spacing w:after="120"/>
              <w:jc w:val="center"/>
              <w:rPr>
                <w:rFonts w:ascii="Palatino Linotype" w:hAnsi="Palatino Linotype"/>
                <w:sz w:val="22"/>
                <w:szCs w:val="22"/>
              </w:rPr>
            </w:pPr>
            <w:r w:rsidRPr="00864CE0">
              <w:rPr>
                <w:rFonts w:ascii="Palatino Linotype" w:hAnsi="Palatino Linotype"/>
                <w:sz w:val="22"/>
                <w:szCs w:val="22"/>
              </w:rPr>
              <w:t>Nu este cazul</w:t>
            </w:r>
          </w:p>
        </w:tc>
      </w:tr>
      <w:tr w:rsidR="00AD5BD3" w:rsidRPr="00D250C7" w14:paraId="582002FE" w14:textId="77777777" w:rsidTr="008A43F4">
        <w:trPr>
          <w:trHeight w:val="368"/>
        </w:trPr>
        <w:tc>
          <w:tcPr>
            <w:tcW w:w="562" w:type="dxa"/>
            <w:vAlign w:val="center"/>
          </w:tcPr>
          <w:p w14:paraId="37DF1633" w14:textId="541D6C08" w:rsidR="00AD5BD3" w:rsidRPr="008E6A44" w:rsidRDefault="00F41C59" w:rsidP="00AD5BD3">
            <w:pPr>
              <w:spacing w:after="120"/>
              <w:jc w:val="center"/>
              <w:rPr>
                <w:rFonts w:ascii="Palatino Linotype" w:hAnsi="Palatino Linotype"/>
              </w:rPr>
            </w:pPr>
            <w:r>
              <w:rPr>
                <w:rFonts w:ascii="Palatino Linotype" w:hAnsi="Palatino Linotype"/>
              </w:rPr>
              <w:t>i)</w:t>
            </w:r>
          </w:p>
        </w:tc>
        <w:tc>
          <w:tcPr>
            <w:tcW w:w="4253" w:type="dxa"/>
            <w:vAlign w:val="center"/>
          </w:tcPr>
          <w:p w14:paraId="046386A3" w14:textId="0D465B42" w:rsidR="00AD5BD3" w:rsidRPr="00864CE0" w:rsidRDefault="00AD5BD3" w:rsidP="00AD5BD3">
            <w:pPr>
              <w:spacing w:after="0"/>
              <w:rPr>
                <w:rFonts w:ascii="Palatino Linotype" w:hAnsi="Palatino Linotype"/>
                <w:sz w:val="22"/>
                <w:szCs w:val="22"/>
              </w:rPr>
            </w:pPr>
            <w:r w:rsidRPr="00864CE0">
              <w:rPr>
                <w:rFonts w:ascii="Palatino Linotype" w:hAnsi="Palatino Linotype"/>
                <w:iCs/>
                <w:sz w:val="22"/>
                <w:szCs w:val="22"/>
              </w:rPr>
              <w:t>Operarea modificărilor necesare în aplicația Siguranță școlară, în scopul actualizării și corelării datelor</w:t>
            </w:r>
          </w:p>
        </w:tc>
        <w:tc>
          <w:tcPr>
            <w:tcW w:w="2126" w:type="dxa"/>
            <w:vAlign w:val="center"/>
          </w:tcPr>
          <w:p w14:paraId="7930C219" w14:textId="2DB74A73" w:rsidR="00AD5BD3" w:rsidRPr="00864CE0" w:rsidRDefault="00AD5BD3" w:rsidP="00AD5BD3">
            <w:pPr>
              <w:spacing w:after="120"/>
              <w:rPr>
                <w:rFonts w:ascii="Palatino Linotype" w:hAnsi="Palatino Linotype"/>
                <w:sz w:val="22"/>
                <w:szCs w:val="22"/>
                <w:lang w:val="en-AU"/>
              </w:rPr>
            </w:pPr>
            <w:r w:rsidRPr="00864CE0">
              <w:rPr>
                <w:rFonts w:ascii="Palatino Linotype" w:hAnsi="Palatino Linotype"/>
                <w:sz w:val="22"/>
                <w:szCs w:val="22"/>
                <w:lang w:val="en-AU"/>
              </w:rPr>
              <w:t>Permanent</w:t>
            </w:r>
          </w:p>
        </w:tc>
        <w:tc>
          <w:tcPr>
            <w:tcW w:w="1985" w:type="dxa"/>
            <w:vAlign w:val="center"/>
          </w:tcPr>
          <w:p w14:paraId="5E9343B3" w14:textId="28BC2AF6" w:rsidR="00AD5BD3" w:rsidRPr="00864CE0" w:rsidRDefault="00AD5BD3" w:rsidP="00AD5BD3">
            <w:pPr>
              <w:pStyle w:val="Frspaiere1"/>
              <w:jc w:val="center"/>
              <w:rPr>
                <w:rFonts w:ascii="Palatino Linotype" w:hAnsi="Palatino Linotype"/>
                <w:spacing w:val="-2"/>
                <w:lang w:val="ro-RO"/>
              </w:rPr>
            </w:pPr>
            <w:r w:rsidRPr="00864CE0">
              <w:rPr>
                <w:rFonts w:ascii="Palatino Linotype" w:hAnsi="Palatino Linotype"/>
                <w:spacing w:val="-2"/>
                <w:lang w:val="ro-RO"/>
              </w:rPr>
              <w:t>IGPR prin DSS</w:t>
            </w:r>
          </w:p>
        </w:tc>
        <w:tc>
          <w:tcPr>
            <w:tcW w:w="1984" w:type="dxa"/>
            <w:vAlign w:val="center"/>
          </w:tcPr>
          <w:p w14:paraId="5299055D" w14:textId="2B758C98" w:rsidR="00AD5BD3" w:rsidRPr="00864CE0" w:rsidRDefault="00AD5BD3" w:rsidP="00AD5BD3">
            <w:pPr>
              <w:spacing w:after="120"/>
              <w:jc w:val="center"/>
              <w:rPr>
                <w:rFonts w:ascii="Palatino Linotype" w:hAnsi="Palatino Linotype"/>
                <w:sz w:val="22"/>
                <w:szCs w:val="22"/>
              </w:rPr>
            </w:pPr>
          </w:p>
        </w:tc>
        <w:tc>
          <w:tcPr>
            <w:tcW w:w="2552" w:type="dxa"/>
            <w:vAlign w:val="center"/>
          </w:tcPr>
          <w:p w14:paraId="536FAABC" w14:textId="6B049FDB" w:rsidR="00AD5BD3" w:rsidRPr="00864CE0" w:rsidRDefault="00AD5BD3" w:rsidP="00AD5BD3">
            <w:pPr>
              <w:pStyle w:val="Frspaiere1"/>
              <w:tabs>
                <w:tab w:val="left" w:pos="228"/>
              </w:tabs>
              <w:spacing w:line="276" w:lineRule="auto"/>
              <w:jc w:val="center"/>
              <w:rPr>
                <w:rFonts w:ascii="Palatino Linotype" w:hAnsi="Palatino Linotype"/>
              </w:rPr>
            </w:pPr>
          </w:p>
        </w:tc>
        <w:tc>
          <w:tcPr>
            <w:tcW w:w="1984" w:type="dxa"/>
            <w:vAlign w:val="center"/>
          </w:tcPr>
          <w:p w14:paraId="7DF5C1FD" w14:textId="64C84B0F" w:rsidR="00AD5BD3" w:rsidRPr="00864CE0" w:rsidRDefault="00AD5BD3" w:rsidP="00AD5BD3">
            <w:pPr>
              <w:spacing w:after="120"/>
              <w:jc w:val="center"/>
              <w:rPr>
                <w:rFonts w:ascii="Palatino Linotype" w:hAnsi="Palatino Linotype"/>
                <w:sz w:val="22"/>
                <w:szCs w:val="22"/>
              </w:rPr>
            </w:pPr>
            <w:r w:rsidRPr="00864CE0">
              <w:rPr>
                <w:rFonts w:ascii="Palatino Linotype" w:hAnsi="Palatino Linotype"/>
                <w:sz w:val="22"/>
                <w:szCs w:val="22"/>
              </w:rPr>
              <w:t>Nu este cazul</w:t>
            </w:r>
          </w:p>
        </w:tc>
      </w:tr>
      <w:tr w:rsidR="00AD5BD3" w:rsidRPr="00D250C7" w14:paraId="2415FDB3" w14:textId="77777777" w:rsidTr="008A43F4">
        <w:trPr>
          <w:trHeight w:val="368"/>
        </w:trPr>
        <w:tc>
          <w:tcPr>
            <w:tcW w:w="562" w:type="dxa"/>
            <w:vAlign w:val="center"/>
          </w:tcPr>
          <w:p w14:paraId="35F74EFA" w14:textId="6F8B48A1" w:rsidR="00AD5BD3" w:rsidRPr="008E6A44" w:rsidRDefault="00F41C59" w:rsidP="00AD5BD3">
            <w:pPr>
              <w:spacing w:after="120"/>
              <w:jc w:val="center"/>
              <w:rPr>
                <w:rFonts w:ascii="Palatino Linotype" w:hAnsi="Palatino Linotype"/>
              </w:rPr>
            </w:pPr>
            <w:r>
              <w:rPr>
                <w:rFonts w:ascii="Palatino Linotype" w:hAnsi="Palatino Linotype"/>
              </w:rPr>
              <w:t>j)</w:t>
            </w:r>
          </w:p>
        </w:tc>
        <w:tc>
          <w:tcPr>
            <w:tcW w:w="4253" w:type="dxa"/>
            <w:vAlign w:val="center"/>
          </w:tcPr>
          <w:p w14:paraId="6B9D969F" w14:textId="279782D3" w:rsidR="00AD5BD3" w:rsidRPr="00864CE0" w:rsidRDefault="00AD5BD3" w:rsidP="00AD5BD3">
            <w:pPr>
              <w:spacing w:after="0"/>
              <w:rPr>
                <w:rFonts w:ascii="Palatino Linotype" w:hAnsi="Palatino Linotype"/>
                <w:sz w:val="22"/>
                <w:szCs w:val="22"/>
              </w:rPr>
            </w:pPr>
            <w:r w:rsidRPr="00864CE0">
              <w:rPr>
                <w:rFonts w:ascii="Palatino Linotype" w:hAnsi="Palatino Linotype"/>
                <w:sz w:val="22"/>
                <w:szCs w:val="22"/>
              </w:rPr>
              <w:t>Adaptarea dispozitivelor de menținere a ordinii și siguranței publice, prin includerea școlilor în itinerariile de patrulare, pentru asigurarea unei acoperiri echilibrate, în funcție de evoluția situației operative și de resursele disponibile</w:t>
            </w:r>
          </w:p>
        </w:tc>
        <w:tc>
          <w:tcPr>
            <w:tcW w:w="2126" w:type="dxa"/>
            <w:vAlign w:val="center"/>
          </w:tcPr>
          <w:p w14:paraId="17A84EBF" w14:textId="601A0855" w:rsidR="00AD5BD3" w:rsidRPr="00864CE0" w:rsidRDefault="00AD5BD3" w:rsidP="00AD5BD3">
            <w:pPr>
              <w:spacing w:after="120"/>
              <w:rPr>
                <w:rFonts w:ascii="Palatino Linotype" w:hAnsi="Palatino Linotype"/>
                <w:sz w:val="22"/>
                <w:szCs w:val="22"/>
                <w:lang w:val="en-AU"/>
              </w:rPr>
            </w:pPr>
            <w:r w:rsidRPr="00864CE0">
              <w:rPr>
                <w:rFonts w:ascii="Palatino Linotype" w:hAnsi="Palatino Linotype"/>
                <w:sz w:val="22"/>
                <w:szCs w:val="22"/>
              </w:rPr>
              <w:t xml:space="preserve">Pe perioada </w:t>
            </w:r>
            <w:r>
              <w:rPr>
                <w:rFonts w:ascii="Palatino Linotype" w:hAnsi="Palatino Linotype"/>
                <w:sz w:val="22"/>
                <w:szCs w:val="22"/>
              </w:rPr>
              <w:t xml:space="preserve">cursurilor </w:t>
            </w:r>
            <w:r w:rsidRPr="00864CE0">
              <w:rPr>
                <w:rFonts w:ascii="Palatino Linotype" w:hAnsi="Palatino Linotype"/>
                <w:sz w:val="22"/>
                <w:szCs w:val="22"/>
              </w:rPr>
              <w:t>anului școlar</w:t>
            </w:r>
          </w:p>
        </w:tc>
        <w:tc>
          <w:tcPr>
            <w:tcW w:w="1985" w:type="dxa"/>
            <w:vAlign w:val="center"/>
          </w:tcPr>
          <w:p w14:paraId="2143D4E4" w14:textId="424B0260" w:rsidR="00AD5BD3" w:rsidRPr="00864CE0" w:rsidRDefault="00AD5BD3" w:rsidP="00AD5BD3">
            <w:pPr>
              <w:pStyle w:val="Frspaiere1"/>
              <w:tabs>
                <w:tab w:val="left" w:pos="228"/>
              </w:tabs>
              <w:jc w:val="center"/>
              <w:rPr>
                <w:rFonts w:ascii="Palatino Linotype" w:hAnsi="Palatino Linotype"/>
              </w:rPr>
            </w:pPr>
            <w:r w:rsidRPr="00864CE0">
              <w:rPr>
                <w:rFonts w:ascii="Palatino Linotype" w:hAnsi="Palatino Linotype"/>
              </w:rPr>
              <w:t>IPJ/DGPMB IJJ/DGJMB/GJM</w:t>
            </w:r>
          </w:p>
          <w:p w14:paraId="2EE1A7F7" w14:textId="77777777" w:rsidR="00AD5BD3" w:rsidRPr="00864CE0" w:rsidRDefault="00AD5BD3" w:rsidP="00AD5BD3">
            <w:pPr>
              <w:pStyle w:val="Frspaiere1"/>
              <w:tabs>
                <w:tab w:val="left" w:pos="228"/>
              </w:tabs>
              <w:spacing w:line="276" w:lineRule="auto"/>
              <w:jc w:val="center"/>
              <w:rPr>
                <w:rFonts w:ascii="Palatino Linotype" w:hAnsi="Palatino Linotype"/>
                <w:spacing w:val="-2"/>
                <w:lang w:val="ro-RO"/>
              </w:rPr>
            </w:pPr>
          </w:p>
        </w:tc>
        <w:tc>
          <w:tcPr>
            <w:tcW w:w="1984" w:type="dxa"/>
            <w:vAlign w:val="center"/>
          </w:tcPr>
          <w:p w14:paraId="21F57983" w14:textId="77777777" w:rsidR="00AD5BD3" w:rsidRPr="00864CE0" w:rsidRDefault="00AD5BD3" w:rsidP="00AD5BD3">
            <w:pPr>
              <w:spacing w:after="120"/>
              <w:jc w:val="center"/>
              <w:rPr>
                <w:rFonts w:ascii="Palatino Linotype" w:hAnsi="Palatino Linotype"/>
                <w:sz w:val="22"/>
                <w:szCs w:val="22"/>
              </w:rPr>
            </w:pPr>
          </w:p>
        </w:tc>
        <w:tc>
          <w:tcPr>
            <w:tcW w:w="2552" w:type="dxa"/>
            <w:vAlign w:val="center"/>
          </w:tcPr>
          <w:p w14:paraId="614354B4" w14:textId="08CD74A5" w:rsidR="00AD5BD3" w:rsidRPr="00864CE0" w:rsidRDefault="00AD5BD3" w:rsidP="00AD5BD3">
            <w:pPr>
              <w:pStyle w:val="Frspaiere1"/>
              <w:tabs>
                <w:tab w:val="left" w:pos="228"/>
              </w:tabs>
              <w:spacing w:line="276" w:lineRule="auto"/>
              <w:jc w:val="center"/>
              <w:rPr>
                <w:rFonts w:ascii="Palatino Linotype" w:hAnsi="Palatino Linotype"/>
                <w:spacing w:val="-2"/>
              </w:rPr>
            </w:pPr>
            <w:proofErr w:type="spellStart"/>
            <w:r w:rsidRPr="00864CE0">
              <w:rPr>
                <w:rFonts w:ascii="Palatino Linotype" w:hAnsi="Palatino Linotype"/>
                <w:spacing w:val="-2"/>
              </w:rPr>
              <w:t>Poliția</w:t>
            </w:r>
            <w:proofErr w:type="spellEnd"/>
            <w:r w:rsidRPr="00864CE0">
              <w:rPr>
                <w:rFonts w:ascii="Palatino Linotype" w:hAnsi="Palatino Linotype"/>
                <w:spacing w:val="-2"/>
              </w:rPr>
              <w:t xml:space="preserve"> </w:t>
            </w:r>
            <w:proofErr w:type="spellStart"/>
            <w:r w:rsidRPr="00864CE0">
              <w:rPr>
                <w:rFonts w:ascii="Palatino Linotype" w:hAnsi="Palatino Linotype"/>
                <w:spacing w:val="-2"/>
              </w:rPr>
              <w:t>Locală</w:t>
            </w:r>
            <w:proofErr w:type="spellEnd"/>
          </w:p>
        </w:tc>
        <w:tc>
          <w:tcPr>
            <w:tcW w:w="1984" w:type="dxa"/>
            <w:vAlign w:val="center"/>
          </w:tcPr>
          <w:p w14:paraId="6F156D7B" w14:textId="17119032" w:rsidR="00AD5BD3" w:rsidRPr="00864CE0" w:rsidRDefault="00AD5BD3" w:rsidP="00AD5BD3">
            <w:pPr>
              <w:spacing w:after="120"/>
              <w:jc w:val="center"/>
              <w:rPr>
                <w:rFonts w:ascii="Palatino Linotype" w:hAnsi="Palatino Linotype"/>
                <w:sz w:val="22"/>
                <w:szCs w:val="22"/>
              </w:rPr>
            </w:pPr>
            <w:r w:rsidRPr="00864CE0">
              <w:rPr>
                <w:rFonts w:ascii="Palatino Linotype" w:hAnsi="Palatino Linotype"/>
                <w:sz w:val="22"/>
                <w:szCs w:val="22"/>
              </w:rPr>
              <w:t>Bugetul  instituțiilor responsabile</w:t>
            </w:r>
          </w:p>
        </w:tc>
      </w:tr>
      <w:tr w:rsidR="00AD5BD3" w:rsidRPr="00D250C7" w14:paraId="3DB84A86" w14:textId="77777777" w:rsidTr="008A43F4">
        <w:trPr>
          <w:trHeight w:val="368"/>
        </w:trPr>
        <w:tc>
          <w:tcPr>
            <w:tcW w:w="562" w:type="dxa"/>
            <w:vAlign w:val="center"/>
          </w:tcPr>
          <w:p w14:paraId="184AC6ED" w14:textId="0771DDA6" w:rsidR="00AD5BD3" w:rsidRPr="008E6A44" w:rsidRDefault="00F41C59" w:rsidP="00AD5BD3">
            <w:pPr>
              <w:spacing w:after="120"/>
              <w:jc w:val="center"/>
              <w:rPr>
                <w:rFonts w:ascii="Palatino Linotype" w:hAnsi="Palatino Linotype"/>
              </w:rPr>
            </w:pPr>
            <w:r>
              <w:rPr>
                <w:rFonts w:ascii="Palatino Linotype" w:hAnsi="Palatino Linotype"/>
              </w:rPr>
              <w:lastRenderedPageBreak/>
              <w:t>k)</w:t>
            </w:r>
          </w:p>
        </w:tc>
        <w:tc>
          <w:tcPr>
            <w:tcW w:w="4253" w:type="dxa"/>
            <w:vAlign w:val="center"/>
          </w:tcPr>
          <w:p w14:paraId="07BE3876" w14:textId="6183575F" w:rsidR="00AD5BD3" w:rsidRPr="00864CE0" w:rsidRDefault="00AD5BD3" w:rsidP="00AD5BD3">
            <w:pPr>
              <w:spacing w:after="0"/>
              <w:rPr>
                <w:rFonts w:ascii="Palatino Linotype" w:hAnsi="Palatino Linotype"/>
                <w:sz w:val="22"/>
                <w:szCs w:val="22"/>
              </w:rPr>
            </w:pPr>
            <w:r w:rsidRPr="00864CE0">
              <w:rPr>
                <w:rFonts w:ascii="Palatino Linotype" w:hAnsi="Palatino Linotype"/>
                <w:sz w:val="22"/>
                <w:szCs w:val="22"/>
              </w:rPr>
              <w:t xml:space="preserve">Constituirea și completarea cu rigurozitate, la nivelul fiecărei unități școlare (grădinițe, școli primare/gimnaziale, licee și școli profesionale), a </w:t>
            </w:r>
            <w:r w:rsidRPr="00864CE0">
              <w:rPr>
                <w:rFonts w:ascii="Palatino Linotype" w:hAnsi="Palatino Linotype"/>
                <w:i/>
                <w:sz w:val="22"/>
                <w:szCs w:val="22"/>
              </w:rPr>
              <w:t>Registrului special de evidență a activităților punctuale, desfășurate în unitățile de învățământ preuniversitar, pe linia siguranței școlare</w:t>
            </w:r>
          </w:p>
        </w:tc>
        <w:tc>
          <w:tcPr>
            <w:tcW w:w="2126" w:type="dxa"/>
            <w:vAlign w:val="center"/>
          </w:tcPr>
          <w:p w14:paraId="0A5F77B7" w14:textId="5DD7FCD1" w:rsidR="00AD5BD3" w:rsidRPr="00864CE0" w:rsidRDefault="00AD5BD3" w:rsidP="00AD5BD3">
            <w:pPr>
              <w:spacing w:after="120"/>
              <w:rPr>
                <w:rFonts w:ascii="Palatino Linotype" w:hAnsi="Palatino Linotype"/>
                <w:sz w:val="22"/>
                <w:szCs w:val="22"/>
              </w:rPr>
            </w:pPr>
            <w:r w:rsidRPr="00864CE0">
              <w:rPr>
                <w:rFonts w:ascii="Palatino Linotype" w:hAnsi="Palatino Linotype"/>
                <w:sz w:val="22"/>
                <w:szCs w:val="22"/>
              </w:rPr>
              <w:t>La data începerii</w:t>
            </w:r>
            <w:r w:rsidRPr="00864CE0">
              <w:rPr>
                <w:rFonts w:ascii="Palatino Linotype" w:hAnsi="Palatino Linotype"/>
                <w:i/>
                <w:sz w:val="22"/>
                <w:szCs w:val="22"/>
              </w:rPr>
              <w:t xml:space="preserve"> </w:t>
            </w:r>
            <w:r w:rsidRPr="0046711B">
              <w:rPr>
                <w:rFonts w:ascii="Palatino Linotype" w:hAnsi="Palatino Linotype"/>
                <w:sz w:val="22"/>
                <w:szCs w:val="22"/>
              </w:rPr>
              <w:t xml:space="preserve">cursurilor </w:t>
            </w:r>
            <w:r w:rsidRPr="00864CE0">
              <w:rPr>
                <w:rFonts w:ascii="Palatino Linotype" w:hAnsi="Palatino Linotype"/>
                <w:sz w:val="22"/>
                <w:szCs w:val="22"/>
              </w:rPr>
              <w:t>anului școlar (pentru constituirea registrului)</w:t>
            </w:r>
          </w:p>
          <w:p w14:paraId="0B804CE0" w14:textId="5C76EE83" w:rsidR="00AD5BD3" w:rsidRPr="00864CE0" w:rsidRDefault="00AD5BD3" w:rsidP="00AD5BD3">
            <w:pPr>
              <w:spacing w:after="120"/>
              <w:rPr>
                <w:rFonts w:ascii="Palatino Linotype" w:hAnsi="Palatino Linotype"/>
                <w:sz w:val="22"/>
                <w:szCs w:val="22"/>
              </w:rPr>
            </w:pPr>
            <w:r w:rsidRPr="00864CE0">
              <w:rPr>
                <w:rFonts w:ascii="Palatino Linotype" w:hAnsi="Palatino Linotype"/>
                <w:sz w:val="22"/>
                <w:szCs w:val="22"/>
              </w:rPr>
              <w:t>Permanent (pentru completare)</w:t>
            </w:r>
          </w:p>
          <w:p w14:paraId="2788A97C" w14:textId="77777777" w:rsidR="00AD5BD3" w:rsidRPr="00864CE0" w:rsidRDefault="00AD5BD3" w:rsidP="00AD5BD3">
            <w:pPr>
              <w:spacing w:after="120"/>
              <w:rPr>
                <w:rFonts w:ascii="Palatino Linotype" w:hAnsi="Palatino Linotype"/>
                <w:sz w:val="22"/>
                <w:szCs w:val="22"/>
              </w:rPr>
            </w:pPr>
          </w:p>
        </w:tc>
        <w:tc>
          <w:tcPr>
            <w:tcW w:w="1985" w:type="dxa"/>
            <w:vAlign w:val="center"/>
          </w:tcPr>
          <w:p w14:paraId="0828CE98" w14:textId="77777777" w:rsidR="00AD5BD3" w:rsidRPr="00864CE0" w:rsidRDefault="00AD5BD3" w:rsidP="00AD5BD3">
            <w:pPr>
              <w:pStyle w:val="Frspaiere1"/>
              <w:tabs>
                <w:tab w:val="left" w:pos="228"/>
              </w:tabs>
              <w:jc w:val="center"/>
              <w:rPr>
                <w:rFonts w:ascii="Palatino Linotype" w:hAnsi="Palatino Linotype"/>
              </w:rPr>
            </w:pPr>
            <w:proofErr w:type="spellStart"/>
            <w:r w:rsidRPr="00864CE0">
              <w:rPr>
                <w:rFonts w:ascii="Palatino Linotype" w:hAnsi="Palatino Linotype"/>
              </w:rPr>
              <w:t>Conducerea</w:t>
            </w:r>
            <w:proofErr w:type="spellEnd"/>
            <w:r w:rsidRPr="00864CE0">
              <w:rPr>
                <w:rFonts w:ascii="Palatino Linotype" w:hAnsi="Palatino Linotype"/>
              </w:rPr>
              <w:t xml:space="preserve"> </w:t>
            </w:r>
            <w:proofErr w:type="spellStart"/>
            <w:r w:rsidRPr="00864CE0">
              <w:rPr>
                <w:rFonts w:ascii="Palatino Linotype" w:hAnsi="Palatino Linotype"/>
              </w:rPr>
              <w:t>unităților</w:t>
            </w:r>
            <w:proofErr w:type="spellEnd"/>
            <w:r w:rsidRPr="00864CE0">
              <w:rPr>
                <w:rFonts w:ascii="Palatino Linotype" w:hAnsi="Palatino Linotype"/>
              </w:rPr>
              <w:t xml:space="preserve"> de </w:t>
            </w:r>
            <w:proofErr w:type="spellStart"/>
            <w:r w:rsidRPr="00864CE0">
              <w:rPr>
                <w:rFonts w:ascii="Palatino Linotype" w:hAnsi="Palatino Linotype"/>
              </w:rPr>
              <w:t>învățământ</w:t>
            </w:r>
            <w:proofErr w:type="spellEnd"/>
            <w:r w:rsidRPr="00864CE0">
              <w:rPr>
                <w:rFonts w:ascii="Palatino Linotype" w:hAnsi="Palatino Linotype"/>
              </w:rPr>
              <w:t xml:space="preserve"> </w:t>
            </w:r>
            <w:proofErr w:type="spellStart"/>
            <w:r w:rsidRPr="00864CE0">
              <w:rPr>
                <w:rFonts w:ascii="Palatino Linotype" w:hAnsi="Palatino Linotype"/>
              </w:rPr>
              <w:t>preuniversitar</w:t>
            </w:r>
            <w:proofErr w:type="spellEnd"/>
          </w:p>
          <w:p w14:paraId="40DAD0BD" w14:textId="29A177A2" w:rsidR="00AD5BD3" w:rsidRPr="00864CE0" w:rsidRDefault="00AD5BD3" w:rsidP="00AD5BD3">
            <w:pPr>
              <w:pStyle w:val="Frspaiere1"/>
              <w:tabs>
                <w:tab w:val="left" w:pos="228"/>
              </w:tabs>
              <w:jc w:val="center"/>
              <w:rPr>
                <w:rFonts w:ascii="Palatino Linotype" w:hAnsi="Palatino Linotype"/>
              </w:rPr>
            </w:pPr>
          </w:p>
        </w:tc>
        <w:tc>
          <w:tcPr>
            <w:tcW w:w="1984" w:type="dxa"/>
            <w:vAlign w:val="center"/>
          </w:tcPr>
          <w:p w14:paraId="2FD84C65" w14:textId="581ED409" w:rsidR="00AD5BD3" w:rsidRPr="00864CE0" w:rsidRDefault="00AD5BD3" w:rsidP="00AD5BD3">
            <w:pPr>
              <w:pStyle w:val="Frspaiere1"/>
              <w:tabs>
                <w:tab w:val="left" w:pos="228"/>
              </w:tabs>
              <w:jc w:val="center"/>
              <w:rPr>
                <w:rFonts w:ascii="Palatino Linotype" w:hAnsi="Palatino Linotype"/>
              </w:rPr>
            </w:pPr>
            <w:r w:rsidRPr="00864CE0">
              <w:rPr>
                <w:rFonts w:ascii="Palatino Linotype" w:hAnsi="Palatino Linotype"/>
              </w:rPr>
              <w:t>ISJ/ISMB</w:t>
            </w:r>
          </w:p>
          <w:p w14:paraId="033A7321" w14:textId="77777777" w:rsidR="00AD5BD3" w:rsidRPr="00864CE0" w:rsidRDefault="00AD5BD3" w:rsidP="00AD5BD3">
            <w:pPr>
              <w:pStyle w:val="Frspaiere1"/>
              <w:tabs>
                <w:tab w:val="left" w:pos="228"/>
              </w:tabs>
              <w:jc w:val="center"/>
              <w:rPr>
                <w:rFonts w:ascii="Palatino Linotype" w:hAnsi="Palatino Linotype"/>
              </w:rPr>
            </w:pPr>
            <w:r w:rsidRPr="00864CE0">
              <w:rPr>
                <w:rFonts w:ascii="Palatino Linotype" w:hAnsi="Palatino Linotype"/>
              </w:rPr>
              <w:t>IPJ/DGPMB</w:t>
            </w:r>
          </w:p>
          <w:p w14:paraId="7ED73550" w14:textId="79573E6B" w:rsidR="00AD5BD3" w:rsidRPr="00864CE0" w:rsidRDefault="00AD5BD3" w:rsidP="00AD5BD3">
            <w:pPr>
              <w:pStyle w:val="Frspaiere1"/>
              <w:tabs>
                <w:tab w:val="left" w:pos="228"/>
              </w:tabs>
              <w:jc w:val="center"/>
              <w:rPr>
                <w:rFonts w:ascii="Palatino Linotype" w:hAnsi="Palatino Linotype"/>
              </w:rPr>
            </w:pPr>
            <w:r w:rsidRPr="00864CE0">
              <w:rPr>
                <w:rFonts w:ascii="Palatino Linotype" w:hAnsi="Palatino Linotype"/>
              </w:rPr>
              <w:t>IJJ/DGJMB/GJM</w:t>
            </w:r>
          </w:p>
          <w:p w14:paraId="63CFA989" w14:textId="77777777" w:rsidR="00AD5BD3" w:rsidRPr="00864CE0" w:rsidRDefault="00AD5BD3" w:rsidP="00AD5BD3">
            <w:pPr>
              <w:pStyle w:val="Frspaiere1"/>
              <w:tabs>
                <w:tab w:val="left" w:pos="228"/>
              </w:tabs>
              <w:jc w:val="center"/>
              <w:rPr>
                <w:rFonts w:ascii="Palatino Linotype" w:hAnsi="Palatino Linotype"/>
              </w:rPr>
            </w:pPr>
            <w:r w:rsidRPr="00864CE0">
              <w:rPr>
                <w:rFonts w:ascii="Palatino Linotype" w:hAnsi="Palatino Linotype"/>
              </w:rPr>
              <w:t>ANÎTP</w:t>
            </w:r>
          </w:p>
          <w:p w14:paraId="0DE59999" w14:textId="7FBBD462" w:rsidR="00AD5BD3" w:rsidRPr="00864CE0" w:rsidRDefault="00AD5BD3" w:rsidP="00AD5BD3">
            <w:pPr>
              <w:pStyle w:val="Frspaiere1"/>
              <w:tabs>
                <w:tab w:val="left" w:pos="228"/>
              </w:tabs>
              <w:jc w:val="center"/>
              <w:rPr>
                <w:rFonts w:ascii="Palatino Linotype" w:hAnsi="Palatino Linotype"/>
              </w:rPr>
            </w:pPr>
            <w:r w:rsidRPr="00864CE0">
              <w:rPr>
                <w:rFonts w:ascii="Palatino Linotype" w:hAnsi="Palatino Linotype"/>
              </w:rPr>
              <w:t>ANA</w:t>
            </w:r>
          </w:p>
          <w:p w14:paraId="3C424AD0" w14:textId="77777777" w:rsidR="00AD5BD3" w:rsidRPr="00864CE0" w:rsidRDefault="00AD5BD3" w:rsidP="00AD5BD3">
            <w:pPr>
              <w:pStyle w:val="Frspaiere1"/>
              <w:tabs>
                <w:tab w:val="left" w:pos="228"/>
              </w:tabs>
              <w:jc w:val="center"/>
              <w:rPr>
                <w:rFonts w:ascii="Palatino Linotype" w:hAnsi="Palatino Linotype"/>
              </w:rPr>
            </w:pPr>
            <w:r w:rsidRPr="00864CE0">
              <w:rPr>
                <w:rFonts w:ascii="Palatino Linotype" w:hAnsi="Palatino Linotype"/>
              </w:rPr>
              <w:t>DGASPC</w:t>
            </w:r>
          </w:p>
          <w:p w14:paraId="563CEB4C" w14:textId="77777777" w:rsidR="00AD5BD3" w:rsidRPr="00864CE0" w:rsidRDefault="00AD5BD3" w:rsidP="00AD5BD3">
            <w:pPr>
              <w:pStyle w:val="Frspaiere1"/>
              <w:tabs>
                <w:tab w:val="left" w:pos="228"/>
              </w:tabs>
              <w:jc w:val="center"/>
              <w:rPr>
                <w:rFonts w:ascii="Palatino Linotype" w:hAnsi="Palatino Linotype"/>
              </w:rPr>
            </w:pPr>
            <w:r w:rsidRPr="00864CE0">
              <w:rPr>
                <w:rFonts w:ascii="Palatino Linotype" w:hAnsi="Palatino Linotype"/>
              </w:rPr>
              <w:t>DSP</w:t>
            </w:r>
          </w:p>
          <w:p w14:paraId="2586C292" w14:textId="7A1BA55D" w:rsidR="00AD5BD3" w:rsidRPr="00864CE0" w:rsidRDefault="00AD5BD3" w:rsidP="00AD5BD3">
            <w:pPr>
              <w:spacing w:after="120"/>
              <w:jc w:val="center"/>
              <w:rPr>
                <w:rFonts w:ascii="Palatino Linotype" w:hAnsi="Palatino Linotype"/>
                <w:sz w:val="22"/>
                <w:szCs w:val="22"/>
              </w:rPr>
            </w:pPr>
            <w:r w:rsidRPr="00864CE0">
              <w:rPr>
                <w:rFonts w:ascii="Palatino Linotype" w:hAnsi="Palatino Linotype"/>
                <w:sz w:val="22"/>
                <w:szCs w:val="22"/>
              </w:rPr>
              <w:t>Poliția Locală</w:t>
            </w:r>
          </w:p>
        </w:tc>
        <w:tc>
          <w:tcPr>
            <w:tcW w:w="2552" w:type="dxa"/>
            <w:vAlign w:val="center"/>
          </w:tcPr>
          <w:p w14:paraId="0043FCBC" w14:textId="30A7E960" w:rsidR="00AD5BD3" w:rsidRPr="00864CE0" w:rsidRDefault="00AD5BD3" w:rsidP="00AD5BD3">
            <w:pPr>
              <w:pStyle w:val="Frspaiere1"/>
              <w:tabs>
                <w:tab w:val="left" w:pos="228"/>
              </w:tabs>
              <w:spacing w:line="276" w:lineRule="auto"/>
              <w:jc w:val="center"/>
              <w:rPr>
                <w:rFonts w:ascii="Palatino Linotype" w:hAnsi="Palatino Linotype"/>
              </w:rPr>
            </w:pPr>
            <w:r w:rsidRPr="00864CE0">
              <w:rPr>
                <w:rFonts w:ascii="Palatino Linotype" w:hAnsi="Palatino Linotype"/>
              </w:rPr>
              <w:t xml:space="preserve">Centre </w:t>
            </w:r>
            <w:proofErr w:type="spellStart"/>
            <w:r w:rsidRPr="00864CE0">
              <w:rPr>
                <w:rFonts w:ascii="Palatino Linotype" w:hAnsi="Palatino Linotype"/>
              </w:rPr>
              <w:t>regionale</w:t>
            </w:r>
            <w:proofErr w:type="spellEnd"/>
            <w:r w:rsidRPr="00864CE0">
              <w:rPr>
                <w:rFonts w:ascii="Palatino Linotype" w:hAnsi="Palatino Linotype"/>
              </w:rPr>
              <w:t xml:space="preserve"> ale ANÎTP</w:t>
            </w:r>
          </w:p>
          <w:p w14:paraId="34B0E456" w14:textId="0BB2FD97" w:rsidR="00AD5BD3" w:rsidRPr="00864CE0" w:rsidRDefault="00AD5BD3" w:rsidP="00AD5BD3">
            <w:pPr>
              <w:pStyle w:val="Frspaiere1"/>
              <w:tabs>
                <w:tab w:val="left" w:pos="228"/>
              </w:tabs>
              <w:spacing w:line="276" w:lineRule="auto"/>
              <w:jc w:val="center"/>
              <w:rPr>
                <w:rFonts w:ascii="Palatino Linotype" w:hAnsi="Palatino Linotype"/>
              </w:rPr>
            </w:pPr>
            <w:r w:rsidRPr="00864CE0">
              <w:rPr>
                <w:rFonts w:ascii="Palatino Linotype" w:hAnsi="Palatino Linotype"/>
              </w:rPr>
              <w:t>CPECA</w:t>
            </w:r>
          </w:p>
          <w:p w14:paraId="3DE321B2" w14:textId="72D2A762" w:rsidR="00AD5BD3" w:rsidRPr="00864CE0" w:rsidRDefault="00AD5BD3" w:rsidP="00AD5BD3">
            <w:pPr>
              <w:pStyle w:val="Frspaiere1"/>
              <w:tabs>
                <w:tab w:val="left" w:pos="228"/>
              </w:tabs>
              <w:spacing w:line="276" w:lineRule="auto"/>
              <w:jc w:val="center"/>
              <w:rPr>
                <w:rFonts w:ascii="Palatino Linotype" w:hAnsi="Palatino Linotype"/>
                <w:spacing w:val="-2"/>
              </w:rPr>
            </w:pPr>
            <w:r w:rsidRPr="00864CE0">
              <w:rPr>
                <w:rFonts w:ascii="Palatino Linotype" w:hAnsi="Palatino Linotype"/>
              </w:rPr>
              <w:t xml:space="preserve">Alte </w:t>
            </w:r>
            <w:proofErr w:type="spellStart"/>
            <w:r w:rsidRPr="00864CE0">
              <w:rPr>
                <w:rFonts w:ascii="Palatino Linotype" w:hAnsi="Palatino Linotype"/>
              </w:rPr>
              <w:t>structuri</w:t>
            </w:r>
            <w:proofErr w:type="spellEnd"/>
            <w:r w:rsidRPr="00864CE0">
              <w:rPr>
                <w:rFonts w:ascii="Palatino Linotype" w:hAnsi="Palatino Linotype"/>
              </w:rPr>
              <w:t xml:space="preserve"> </w:t>
            </w:r>
            <w:proofErr w:type="spellStart"/>
            <w:r w:rsidRPr="00864CE0">
              <w:rPr>
                <w:rFonts w:ascii="Palatino Linotype" w:hAnsi="Palatino Linotype"/>
              </w:rPr>
              <w:t>partenere</w:t>
            </w:r>
            <w:proofErr w:type="spellEnd"/>
            <w:r w:rsidRPr="00864CE0">
              <w:rPr>
                <w:rFonts w:ascii="Palatino Linotype" w:hAnsi="Palatino Linotype"/>
              </w:rPr>
              <w:t xml:space="preserve"> care </w:t>
            </w:r>
            <w:proofErr w:type="spellStart"/>
            <w:r w:rsidRPr="00864CE0">
              <w:rPr>
                <w:rFonts w:ascii="Palatino Linotype" w:hAnsi="Palatino Linotype"/>
              </w:rPr>
              <w:t>derulează</w:t>
            </w:r>
            <w:proofErr w:type="spellEnd"/>
            <w:r w:rsidRPr="00864CE0">
              <w:rPr>
                <w:rFonts w:ascii="Palatino Linotype" w:hAnsi="Palatino Linotype"/>
              </w:rPr>
              <w:t xml:space="preserve"> </w:t>
            </w:r>
            <w:proofErr w:type="spellStart"/>
            <w:r w:rsidRPr="00864CE0">
              <w:rPr>
                <w:rFonts w:ascii="Palatino Linotype" w:hAnsi="Palatino Linotype"/>
              </w:rPr>
              <w:t>activități</w:t>
            </w:r>
            <w:proofErr w:type="spellEnd"/>
            <w:r w:rsidRPr="00864CE0">
              <w:rPr>
                <w:rFonts w:ascii="Palatino Linotype" w:hAnsi="Palatino Linotype"/>
              </w:rPr>
              <w:t xml:space="preserve"> de </w:t>
            </w:r>
            <w:proofErr w:type="spellStart"/>
            <w:r w:rsidRPr="00864CE0">
              <w:rPr>
                <w:rFonts w:ascii="Palatino Linotype" w:hAnsi="Palatino Linotype"/>
              </w:rPr>
              <w:t>referință</w:t>
            </w:r>
            <w:proofErr w:type="spellEnd"/>
          </w:p>
        </w:tc>
        <w:tc>
          <w:tcPr>
            <w:tcW w:w="1984" w:type="dxa"/>
            <w:vAlign w:val="center"/>
          </w:tcPr>
          <w:p w14:paraId="4D908E84" w14:textId="176D718A" w:rsidR="00AD5BD3" w:rsidRPr="00864CE0" w:rsidRDefault="00AD5BD3" w:rsidP="00AD5BD3">
            <w:pPr>
              <w:spacing w:after="120"/>
              <w:jc w:val="center"/>
              <w:rPr>
                <w:rFonts w:ascii="Palatino Linotype" w:hAnsi="Palatino Linotype"/>
                <w:sz w:val="22"/>
                <w:szCs w:val="22"/>
              </w:rPr>
            </w:pPr>
            <w:r w:rsidRPr="00864CE0">
              <w:rPr>
                <w:rFonts w:ascii="Palatino Linotype" w:hAnsi="Palatino Linotype"/>
                <w:sz w:val="22"/>
                <w:szCs w:val="22"/>
              </w:rPr>
              <w:t>Bugetul  instituțiilor responsabile</w:t>
            </w:r>
          </w:p>
        </w:tc>
      </w:tr>
      <w:tr w:rsidR="00AD5BD3" w:rsidRPr="00D250C7" w14:paraId="09A5FDDB" w14:textId="77777777" w:rsidTr="008A43F4">
        <w:trPr>
          <w:trHeight w:val="368"/>
        </w:trPr>
        <w:tc>
          <w:tcPr>
            <w:tcW w:w="562" w:type="dxa"/>
            <w:vAlign w:val="center"/>
          </w:tcPr>
          <w:p w14:paraId="3E7432E1" w14:textId="6EB27D91" w:rsidR="00AD5BD3" w:rsidRPr="008E6A44" w:rsidRDefault="00F41C59" w:rsidP="00AD5BD3">
            <w:pPr>
              <w:spacing w:after="120"/>
              <w:jc w:val="center"/>
              <w:rPr>
                <w:rFonts w:ascii="Palatino Linotype" w:hAnsi="Palatino Linotype"/>
              </w:rPr>
            </w:pPr>
            <w:r>
              <w:rPr>
                <w:rFonts w:ascii="Palatino Linotype" w:hAnsi="Palatino Linotype"/>
              </w:rPr>
              <w:t>l)</w:t>
            </w:r>
          </w:p>
        </w:tc>
        <w:tc>
          <w:tcPr>
            <w:tcW w:w="4253" w:type="dxa"/>
            <w:vAlign w:val="center"/>
          </w:tcPr>
          <w:p w14:paraId="0AD0C386" w14:textId="3398DC5E" w:rsidR="00AD5BD3" w:rsidRPr="00864CE0" w:rsidRDefault="00AD5BD3" w:rsidP="00AD5BD3">
            <w:pPr>
              <w:spacing w:after="0"/>
              <w:rPr>
                <w:rFonts w:ascii="Palatino Linotype" w:hAnsi="Palatino Linotype"/>
                <w:sz w:val="22"/>
                <w:szCs w:val="22"/>
              </w:rPr>
            </w:pPr>
            <w:r w:rsidRPr="00864CE0">
              <w:rPr>
                <w:rFonts w:ascii="Palatino Linotype" w:hAnsi="Palatino Linotype"/>
                <w:sz w:val="22"/>
                <w:szCs w:val="22"/>
              </w:rPr>
              <w:t xml:space="preserve">Asigurarea pregătirii adecvate a personalului MAI care interacționează cu elevii, inclusiv în vederea aplicării  Hotărârii Guvernului nr. 49/2011  pentru aprobarea </w:t>
            </w:r>
            <w:r w:rsidRPr="00864CE0">
              <w:rPr>
                <w:rFonts w:ascii="Palatino Linotype" w:hAnsi="Palatino Linotype"/>
                <w:i/>
                <w:sz w:val="22"/>
                <w:szCs w:val="22"/>
              </w:rPr>
              <w:t>Metodologiei-cadru privind prevenirea și intervenția în echipă multidisciplinară și în rețea în situațiile de violență asupra copilului și de violență în familie</w:t>
            </w:r>
            <w:r w:rsidRPr="00864CE0">
              <w:rPr>
                <w:rFonts w:ascii="Palatino Linotype" w:hAnsi="Palatino Linotype"/>
                <w:sz w:val="22"/>
                <w:szCs w:val="22"/>
              </w:rPr>
              <w:t xml:space="preserve"> și a </w:t>
            </w:r>
            <w:r w:rsidRPr="00864CE0">
              <w:rPr>
                <w:rFonts w:ascii="Palatino Linotype" w:hAnsi="Palatino Linotype"/>
                <w:i/>
                <w:sz w:val="22"/>
                <w:szCs w:val="22"/>
              </w:rPr>
              <w:t xml:space="preserve">Metodologiei de intervenție multidisciplinară și interinstituțională privind copiii exploatați și aflați în situații de risc de exploatare prin muncă, copiii victime ale traficului de persoane, precum și copiii români </w:t>
            </w:r>
            <w:proofErr w:type="spellStart"/>
            <w:r w:rsidRPr="00864CE0">
              <w:rPr>
                <w:rFonts w:ascii="Palatino Linotype" w:hAnsi="Palatino Linotype"/>
                <w:i/>
                <w:sz w:val="22"/>
                <w:szCs w:val="22"/>
              </w:rPr>
              <w:t>migranți</w:t>
            </w:r>
            <w:proofErr w:type="spellEnd"/>
            <w:r w:rsidRPr="00864CE0">
              <w:rPr>
                <w:rFonts w:ascii="Palatino Linotype" w:hAnsi="Palatino Linotype"/>
                <w:i/>
                <w:sz w:val="22"/>
                <w:szCs w:val="22"/>
              </w:rPr>
              <w:t xml:space="preserve"> victime ale altor forme de violență pe teritoriul altor state</w:t>
            </w:r>
            <w:r w:rsidRPr="00864CE0">
              <w:rPr>
                <w:rFonts w:ascii="Palatino Linotype" w:hAnsi="Palatino Linotype"/>
                <w:sz w:val="22"/>
                <w:szCs w:val="22"/>
              </w:rPr>
              <w:t xml:space="preserve">, cât și instruirea periodică a efectivelor din dispozitivele de menținere a ordinii și siguranței publice, referitor la evoluția situației operative în zona unităților de </w:t>
            </w:r>
            <w:r w:rsidRPr="00864CE0">
              <w:rPr>
                <w:rFonts w:ascii="Palatino Linotype" w:hAnsi="Palatino Linotype"/>
                <w:sz w:val="22"/>
                <w:szCs w:val="22"/>
              </w:rPr>
              <w:lastRenderedPageBreak/>
              <w:t>învățământ preuniversitar și cu privire la respectarea procedurilor de intervenție pe durata derulării activităților;</w:t>
            </w:r>
          </w:p>
        </w:tc>
        <w:tc>
          <w:tcPr>
            <w:tcW w:w="2126" w:type="dxa"/>
            <w:vAlign w:val="center"/>
          </w:tcPr>
          <w:p w14:paraId="05E9A0BC" w14:textId="2B5302D2" w:rsidR="00AD5BD3" w:rsidRPr="00864CE0" w:rsidRDefault="00AD5BD3" w:rsidP="00AD5BD3">
            <w:pPr>
              <w:spacing w:after="120"/>
              <w:rPr>
                <w:rFonts w:ascii="Palatino Linotype" w:hAnsi="Palatino Linotype"/>
                <w:sz w:val="22"/>
                <w:szCs w:val="22"/>
              </w:rPr>
            </w:pPr>
            <w:r w:rsidRPr="00864CE0">
              <w:rPr>
                <w:rFonts w:ascii="Palatino Linotype" w:hAnsi="Palatino Linotype"/>
                <w:sz w:val="22"/>
                <w:szCs w:val="22"/>
              </w:rPr>
              <w:lastRenderedPageBreak/>
              <w:t>Permanent</w:t>
            </w:r>
          </w:p>
        </w:tc>
        <w:tc>
          <w:tcPr>
            <w:tcW w:w="1985" w:type="dxa"/>
            <w:vAlign w:val="center"/>
          </w:tcPr>
          <w:p w14:paraId="63A83B92" w14:textId="77777777" w:rsidR="00AD5BD3" w:rsidRPr="00864CE0" w:rsidRDefault="00AD5BD3" w:rsidP="00AD5BD3">
            <w:pPr>
              <w:pStyle w:val="Frspaiere1"/>
              <w:jc w:val="center"/>
              <w:rPr>
                <w:rFonts w:ascii="Palatino Linotype" w:hAnsi="Palatino Linotype"/>
                <w:lang w:val="ro-RO"/>
              </w:rPr>
            </w:pPr>
            <w:r w:rsidRPr="00864CE0">
              <w:rPr>
                <w:rFonts w:ascii="Palatino Linotype" w:hAnsi="Palatino Linotype"/>
                <w:lang w:val="ro-RO"/>
              </w:rPr>
              <w:t>IPJ/DGPMB</w:t>
            </w:r>
          </w:p>
          <w:p w14:paraId="48022E13" w14:textId="77777777" w:rsidR="00AD5BD3" w:rsidRPr="00864CE0" w:rsidRDefault="00AD5BD3" w:rsidP="00AD5BD3">
            <w:pPr>
              <w:pStyle w:val="Frspaiere1"/>
              <w:jc w:val="center"/>
              <w:rPr>
                <w:rFonts w:ascii="Palatino Linotype" w:hAnsi="Palatino Linotype"/>
                <w:lang w:val="ro-RO"/>
              </w:rPr>
            </w:pPr>
            <w:r w:rsidRPr="00864CE0">
              <w:rPr>
                <w:rFonts w:ascii="Palatino Linotype" w:hAnsi="Palatino Linotype"/>
                <w:lang w:val="ro-RO"/>
              </w:rPr>
              <w:t>IJJ/DGJMB</w:t>
            </w:r>
          </w:p>
          <w:p w14:paraId="68C9D492" w14:textId="77777777" w:rsidR="00AD5BD3" w:rsidRPr="00864CE0" w:rsidRDefault="00AD5BD3" w:rsidP="00AD5BD3">
            <w:pPr>
              <w:pStyle w:val="Frspaiere1"/>
              <w:jc w:val="center"/>
              <w:rPr>
                <w:rFonts w:ascii="Palatino Linotype" w:hAnsi="Palatino Linotype"/>
              </w:rPr>
            </w:pPr>
            <w:r w:rsidRPr="00864CE0">
              <w:rPr>
                <w:rFonts w:ascii="Palatino Linotype" w:hAnsi="Palatino Linotype"/>
                <w:lang w:val="ro-RO"/>
              </w:rPr>
              <w:t>CPECA</w:t>
            </w:r>
            <w:r w:rsidRPr="00864CE0">
              <w:rPr>
                <w:rFonts w:ascii="Palatino Linotype" w:hAnsi="Palatino Linotype"/>
              </w:rPr>
              <w:t xml:space="preserve"> </w:t>
            </w:r>
          </w:p>
          <w:p w14:paraId="21ECCEC4" w14:textId="77777777" w:rsidR="00AD5BD3" w:rsidRPr="00864CE0" w:rsidRDefault="00AD5BD3" w:rsidP="00AD5BD3">
            <w:pPr>
              <w:pStyle w:val="Frspaiere1"/>
              <w:jc w:val="center"/>
              <w:rPr>
                <w:rFonts w:ascii="Palatino Linotype" w:hAnsi="Palatino Linotype"/>
              </w:rPr>
            </w:pPr>
            <w:r w:rsidRPr="00864CE0">
              <w:rPr>
                <w:rFonts w:ascii="Palatino Linotype" w:hAnsi="Palatino Linotype"/>
              </w:rPr>
              <w:t xml:space="preserve">Centre </w:t>
            </w:r>
            <w:proofErr w:type="spellStart"/>
            <w:r w:rsidRPr="00864CE0">
              <w:rPr>
                <w:rFonts w:ascii="Palatino Linotype" w:hAnsi="Palatino Linotype"/>
              </w:rPr>
              <w:t>regionale</w:t>
            </w:r>
            <w:proofErr w:type="spellEnd"/>
            <w:r w:rsidRPr="00864CE0">
              <w:rPr>
                <w:rFonts w:ascii="Palatino Linotype" w:hAnsi="Palatino Linotype"/>
              </w:rPr>
              <w:t xml:space="preserve"> ale ANÎTP</w:t>
            </w:r>
          </w:p>
          <w:p w14:paraId="6EC7F07C" w14:textId="77777777" w:rsidR="00AD5BD3" w:rsidRPr="00864CE0" w:rsidRDefault="00AD5BD3" w:rsidP="00AD5BD3">
            <w:pPr>
              <w:pStyle w:val="Frspaiere1"/>
              <w:tabs>
                <w:tab w:val="left" w:pos="228"/>
              </w:tabs>
              <w:jc w:val="center"/>
              <w:rPr>
                <w:rFonts w:ascii="Palatino Linotype" w:hAnsi="Palatino Linotype"/>
              </w:rPr>
            </w:pPr>
          </w:p>
        </w:tc>
        <w:tc>
          <w:tcPr>
            <w:tcW w:w="1984" w:type="dxa"/>
            <w:vAlign w:val="center"/>
          </w:tcPr>
          <w:p w14:paraId="2EBABAD8" w14:textId="3DD0B4FE" w:rsidR="00AD5BD3" w:rsidRPr="00864CE0" w:rsidRDefault="00AD5BD3" w:rsidP="00AD5BD3">
            <w:pPr>
              <w:pStyle w:val="Frspaiere1"/>
              <w:jc w:val="center"/>
              <w:rPr>
                <w:rFonts w:ascii="Palatino Linotype" w:hAnsi="Palatino Linotype"/>
                <w:lang w:val="ro-RO"/>
              </w:rPr>
            </w:pPr>
            <w:r w:rsidRPr="00864CE0">
              <w:rPr>
                <w:rFonts w:ascii="Palatino Linotype" w:hAnsi="Palatino Linotype"/>
                <w:lang w:val="ro-RO"/>
              </w:rPr>
              <w:t>IGPR</w:t>
            </w:r>
          </w:p>
          <w:p w14:paraId="0ABC5682" w14:textId="26C74144" w:rsidR="00AD5BD3" w:rsidRPr="00864CE0" w:rsidRDefault="00AD5BD3" w:rsidP="00AD5BD3">
            <w:pPr>
              <w:pStyle w:val="Frspaiere1"/>
              <w:jc w:val="center"/>
              <w:rPr>
                <w:rFonts w:ascii="Palatino Linotype" w:hAnsi="Palatino Linotype"/>
                <w:lang w:val="ro-RO"/>
              </w:rPr>
            </w:pPr>
            <w:r w:rsidRPr="00864CE0">
              <w:rPr>
                <w:rFonts w:ascii="Palatino Linotype" w:hAnsi="Palatino Linotype"/>
                <w:lang w:val="ro-RO"/>
              </w:rPr>
              <w:t>IGJR</w:t>
            </w:r>
          </w:p>
          <w:p w14:paraId="451F9A94" w14:textId="0FC37958" w:rsidR="00AD5BD3" w:rsidRPr="00864CE0" w:rsidRDefault="00AD5BD3" w:rsidP="00AD5BD3">
            <w:pPr>
              <w:pStyle w:val="Frspaiere1"/>
              <w:jc w:val="center"/>
              <w:rPr>
                <w:rFonts w:ascii="Palatino Linotype" w:hAnsi="Palatino Linotype"/>
                <w:lang w:val="ro-RO"/>
              </w:rPr>
            </w:pPr>
            <w:r w:rsidRPr="00864CE0">
              <w:rPr>
                <w:rFonts w:ascii="Palatino Linotype" w:hAnsi="Palatino Linotype"/>
                <w:lang w:val="ro-RO"/>
              </w:rPr>
              <w:t>ANA</w:t>
            </w:r>
          </w:p>
          <w:p w14:paraId="5912EDDF" w14:textId="1C7CCDCA" w:rsidR="00AD5BD3" w:rsidRPr="00864CE0" w:rsidRDefault="00AD5BD3" w:rsidP="00AD5BD3">
            <w:pPr>
              <w:pStyle w:val="Frspaiere1"/>
              <w:jc w:val="center"/>
              <w:rPr>
                <w:rFonts w:ascii="Palatino Linotype" w:hAnsi="Palatino Linotype"/>
                <w:lang w:val="ro-RO"/>
              </w:rPr>
            </w:pPr>
            <w:r w:rsidRPr="00864CE0">
              <w:rPr>
                <w:rFonts w:ascii="Palatino Linotype" w:hAnsi="Palatino Linotype"/>
                <w:lang w:val="ro-RO"/>
              </w:rPr>
              <w:t>ANITP</w:t>
            </w:r>
          </w:p>
          <w:p w14:paraId="0761BAFD" w14:textId="075A08E3" w:rsidR="00AD5BD3" w:rsidRPr="00864CE0" w:rsidRDefault="00AD5BD3" w:rsidP="00AD5BD3">
            <w:pPr>
              <w:pStyle w:val="Frspaiere1"/>
              <w:jc w:val="center"/>
              <w:rPr>
                <w:rFonts w:ascii="Palatino Linotype" w:hAnsi="Palatino Linotype"/>
              </w:rPr>
            </w:pPr>
          </w:p>
        </w:tc>
        <w:tc>
          <w:tcPr>
            <w:tcW w:w="2552" w:type="dxa"/>
            <w:vAlign w:val="center"/>
          </w:tcPr>
          <w:p w14:paraId="4F1C850D" w14:textId="77777777" w:rsidR="00AD5BD3" w:rsidRPr="00864CE0" w:rsidRDefault="00AD5BD3" w:rsidP="00AD5BD3">
            <w:pPr>
              <w:pStyle w:val="Frspaiere1"/>
              <w:jc w:val="center"/>
              <w:rPr>
                <w:rFonts w:ascii="Palatino Linotype" w:hAnsi="Palatino Linotype"/>
              </w:rPr>
            </w:pPr>
            <w:r w:rsidRPr="00864CE0">
              <w:rPr>
                <w:rFonts w:ascii="Palatino Linotype" w:hAnsi="Palatino Linotype"/>
              </w:rPr>
              <w:t>ISJ/ISMB</w:t>
            </w:r>
          </w:p>
          <w:p w14:paraId="4B4F2BCA" w14:textId="14292C7A" w:rsidR="00AD5BD3" w:rsidRPr="00864CE0" w:rsidRDefault="00AD5BD3" w:rsidP="00AD5BD3">
            <w:pPr>
              <w:pStyle w:val="Frspaiere1"/>
              <w:jc w:val="center"/>
              <w:rPr>
                <w:rFonts w:ascii="Palatino Linotype" w:hAnsi="Palatino Linotype"/>
              </w:rPr>
            </w:pPr>
            <w:r w:rsidRPr="00864CE0">
              <w:rPr>
                <w:rFonts w:ascii="Palatino Linotype" w:hAnsi="Palatino Linotype"/>
              </w:rPr>
              <w:t>DGASPC</w:t>
            </w:r>
          </w:p>
        </w:tc>
        <w:tc>
          <w:tcPr>
            <w:tcW w:w="1984" w:type="dxa"/>
            <w:vAlign w:val="center"/>
          </w:tcPr>
          <w:p w14:paraId="374FC0D8" w14:textId="2FED8D80" w:rsidR="00AD5BD3" w:rsidRPr="00864CE0" w:rsidRDefault="00AD5BD3" w:rsidP="00AD5BD3">
            <w:pPr>
              <w:spacing w:after="120"/>
              <w:jc w:val="center"/>
              <w:rPr>
                <w:rFonts w:ascii="Palatino Linotype" w:hAnsi="Palatino Linotype"/>
                <w:sz w:val="22"/>
                <w:szCs w:val="22"/>
              </w:rPr>
            </w:pPr>
            <w:r w:rsidRPr="00864CE0">
              <w:rPr>
                <w:rFonts w:ascii="Palatino Linotype" w:hAnsi="Palatino Linotype"/>
                <w:sz w:val="22"/>
                <w:szCs w:val="22"/>
              </w:rPr>
              <w:t>Bugetul  instituțiilor responsabile</w:t>
            </w:r>
          </w:p>
        </w:tc>
      </w:tr>
      <w:tr w:rsidR="00AD5BD3" w:rsidRPr="00D250C7" w14:paraId="533E22F9" w14:textId="77777777" w:rsidTr="008A43F4">
        <w:trPr>
          <w:trHeight w:val="368"/>
        </w:trPr>
        <w:tc>
          <w:tcPr>
            <w:tcW w:w="562" w:type="dxa"/>
            <w:vAlign w:val="center"/>
          </w:tcPr>
          <w:p w14:paraId="278E4113" w14:textId="7A9D967F" w:rsidR="00AD5BD3" w:rsidRDefault="00F41C59" w:rsidP="00AD5BD3">
            <w:pPr>
              <w:spacing w:after="120"/>
              <w:jc w:val="center"/>
              <w:rPr>
                <w:rFonts w:ascii="Palatino Linotype" w:hAnsi="Palatino Linotype"/>
              </w:rPr>
            </w:pPr>
            <w:r>
              <w:rPr>
                <w:rFonts w:ascii="Palatino Linotype" w:hAnsi="Palatino Linotype"/>
              </w:rPr>
              <w:t>m)</w:t>
            </w:r>
          </w:p>
        </w:tc>
        <w:tc>
          <w:tcPr>
            <w:tcW w:w="4253" w:type="dxa"/>
            <w:vAlign w:val="center"/>
          </w:tcPr>
          <w:p w14:paraId="1763488D" w14:textId="010B22C6" w:rsidR="00AD5BD3" w:rsidRPr="00864CE0" w:rsidRDefault="00AD5BD3" w:rsidP="00AD5BD3">
            <w:pPr>
              <w:spacing w:after="0"/>
              <w:rPr>
                <w:rFonts w:ascii="Palatino Linotype" w:hAnsi="Palatino Linotype"/>
                <w:sz w:val="22"/>
                <w:szCs w:val="22"/>
              </w:rPr>
            </w:pPr>
            <w:r w:rsidRPr="00864CE0">
              <w:rPr>
                <w:rFonts w:ascii="Palatino Linotype" w:hAnsi="Palatino Linotype"/>
                <w:sz w:val="22"/>
                <w:szCs w:val="22"/>
              </w:rPr>
              <w:t>Verificarea amplasării corespunzătoare a mijloacelor de semnalizare în zona stațiilor mijloacelor de transport public de persoane, prevăzute cu alveole sau refugii și a trecerilor pentru pietoni, aflate în apropierea unităților de învățământ preuniversitar</w:t>
            </w:r>
          </w:p>
        </w:tc>
        <w:tc>
          <w:tcPr>
            <w:tcW w:w="2126" w:type="dxa"/>
            <w:vAlign w:val="center"/>
          </w:tcPr>
          <w:p w14:paraId="56E30A1C" w14:textId="420AC195" w:rsidR="00AD5BD3" w:rsidRPr="00864CE0" w:rsidRDefault="00AD5BD3" w:rsidP="00AD5BD3">
            <w:pPr>
              <w:spacing w:after="120"/>
              <w:rPr>
                <w:rFonts w:ascii="Palatino Linotype" w:hAnsi="Palatino Linotype"/>
                <w:sz w:val="22"/>
                <w:szCs w:val="22"/>
              </w:rPr>
            </w:pPr>
            <w:r w:rsidRPr="00864CE0">
              <w:rPr>
                <w:rFonts w:ascii="Palatino Linotype" w:hAnsi="Palatino Linotype"/>
                <w:sz w:val="22"/>
                <w:szCs w:val="22"/>
              </w:rPr>
              <w:t xml:space="preserve">Cu 30 zile înainte de începerea </w:t>
            </w:r>
            <w:r>
              <w:rPr>
                <w:rFonts w:ascii="Palatino Linotype" w:hAnsi="Palatino Linotype"/>
                <w:sz w:val="22"/>
                <w:szCs w:val="22"/>
              </w:rPr>
              <w:t xml:space="preserve">cursurilor </w:t>
            </w:r>
            <w:r w:rsidRPr="00864CE0">
              <w:rPr>
                <w:rFonts w:ascii="Palatino Linotype" w:hAnsi="Palatino Linotype"/>
                <w:sz w:val="22"/>
                <w:szCs w:val="22"/>
              </w:rPr>
              <w:t>anului școlar</w:t>
            </w:r>
          </w:p>
        </w:tc>
        <w:tc>
          <w:tcPr>
            <w:tcW w:w="1985" w:type="dxa"/>
            <w:vAlign w:val="center"/>
          </w:tcPr>
          <w:p w14:paraId="5F07B98C" w14:textId="00746A18" w:rsidR="00AD5BD3" w:rsidRPr="00864CE0" w:rsidRDefault="00AD5BD3" w:rsidP="00AD5BD3">
            <w:pPr>
              <w:pStyle w:val="Frspaiere1"/>
              <w:jc w:val="center"/>
              <w:rPr>
                <w:rFonts w:ascii="Palatino Linotype" w:hAnsi="Palatino Linotype"/>
              </w:rPr>
            </w:pPr>
            <w:r w:rsidRPr="00864CE0">
              <w:rPr>
                <w:rFonts w:ascii="Palatino Linotype" w:hAnsi="Palatino Linotype"/>
              </w:rPr>
              <w:t>IPJ/DGPMB</w:t>
            </w:r>
          </w:p>
        </w:tc>
        <w:tc>
          <w:tcPr>
            <w:tcW w:w="1984" w:type="dxa"/>
            <w:vAlign w:val="center"/>
          </w:tcPr>
          <w:p w14:paraId="466626D8" w14:textId="49C93702" w:rsidR="00AD5BD3" w:rsidRPr="00864CE0" w:rsidRDefault="00AD5BD3" w:rsidP="00AD5BD3">
            <w:pPr>
              <w:spacing w:after="120"/>
              <w:jc w:val="center"/>
              <w:rPr>
                <w:rFonts w:ascii="Palatino Linotype" w:hAnsi="Palatino Linotype"/>
                <w:sz w:val="22"/>
                <w:szCs w:val="22"/>
              </w:rPr>
            </w:pPr>
            <w:r w:rsidRPr="00864CE0">
              <w:rPr>
                <w:rFonts w:ascii="Palatino Linotype" w:hAnsi="Palatino Linotype"/>
                <w:sz w:val="22"/>
                <w:szCs w:val="22"/>
              </w:rPr>
              <w:t>IGPR</w:t>
            </w:r>
          </w:p>
        </w:tc>
        <w:tc>
          <w:tcPr>
            <w:tcW w:w="2552" w:type="dxa"/>
            <w:vAlign w:val="center"/>
          </w:tcPr>
          <w:p w14:paraId="57ED1764" w14:textId="378598FD" w:rsidR="00AD5BD3" w:rsidRPr="00864CE0" w:rsidRDefault="00AD5BD3" w:rsidP="00AD5BD3">
            <w:pPr>
              <w:pStyle w:val="Frspaiere1"/>
              <w:jc w:val="center"/>
              <w:rPr>
                <w:rFonts w:ascii="Palatino Linotype" w:hAnsi="Palatino Linotype"/>
              </w:rPr>
            </w:pPr>
            <w:r w:rsidRPr="00864CE0">
              <w:rPr>
                <w:rFonts w:ascii="Palatino Linotype" w:hAnsi="Palatino Linotype"/>
              </w:rPr>
              <w:t>AAPL</w:t>
            </w:r>
          </w:p>
        </w:tc>
        <w:tc>
          <w:tcPr>
            <w:tcW w:w="1984" w:type="dxa"/>
            <w:vAlign w:val="center"/>
          </w:tcPr>
          <w:p w14:paraId="3DA738E3" w14:textId="77EBB5B6" w:rsidR="00AD5BD3" w:rsidRPr="00864CE0" w:rsidRDefault="00AD5BD3" w:rsidP="00AD5BD3">
            <w:pPr>
              <w:spacing w:after="120"/>
              <w:jc w:val="center"/>
              <w:rPr>
                <w:rFonts w:ascii="Palatino Linotype" w:hAnsi="Palatino Linotype"/>
                <w:sz w:val="22"/>
                <w:szCs w:val="22"/>
              </w:rPr>
            </w:pPr>
            <w:r w:rsidRPr="00864CE0">
              <w:rPr>
                <w:rFonts w:ascii="Palatino Linotype" w:hAnsi="Palatino Linotype"/>
                <w:sz w:val="22"/>
                <w:szCs w:val="22"/>
              </w:rPr>
              <w:t>Nu este cazul</w:t>
            </w:r>
          </w:p>
        </w:tc>
      </w:tr>
      <w:tr w:rsidR="00AD5BD3" w:rsidRPr="00D250C7" w14:paraId="0C8C9094" w14:textId="77777777" w:rsidTr="008A43F4">
        <w:trPr>
          <w:trHeight w:val="368"/>
        </w:trPr>
        <w:tc>
          <w:tcPr>
            <w:tcW w:w="562" w:type="dxa"/>
            <w:vAlign w:val="center"/>
          </w:tcPr>
          <w:p w14:paraId="5660C189" w14:textId="0B79E337" w:rsidR="00AD5BD3" w:rsidRDefault="00F41C59" w:rsidP="00AD5BD3">
            <w:pPr>
              <w:spacing w:after="120"/>
              <w:jc w:val="center"/>
              <w:rPr>
                <w:rFonts w:ascii="Palatino Linotype" w:hAnsi="Palatino Linotype"/>
              </w:rPr>
            </w:pPr>
            <w:r>
              <w:rPr>
                <w:rFonts w:ascii="Palatino Linotype" w:hAnsi="Palatino Linotype"/>
              </w:rPr>
              <w:t>n)</w:t>
            </w:r>
          </w:p>
        </w:tc>
        <w:tc>
          <w:tcPr>
            <w:tcW w:w="4253" w:type="dxa"/>
            <w:vAlign w:val="center"/>
          </w:tcPr>
          <w:p w14:paraId="58ED9383" w14:textId="40BE3ABF" w:rsidR="00AD5BD3" w:rsidRPr="00864CE0" w:rsidRDefault="00AD5BD3" w:rsidP="00AD5BD3">
            <w:pPr>
              <w:spacing w:after="0"/>
              <w:rPr>
                <w:rFonts w:ascii="Palatino Linotype" w:hAnsi="Palatino Linotype"/>
                <w:sz w:val="22"/>
                <w:szCs w:val="22"/>
              </w:rPr>
            </w:pPr>
            <w:r w:rsidRPr="00864CE0">
              <w:rPr>
                <w:rFonts w:ascii="Palatino Linotype" w:hAnsi="Palatino Linotype"/>
                <w:sz w:val="22"/>
                <w:szCs w:val="22"/>
              </w:rPr>
              <w:t>Organizarea de acțiuni de verificare a autovehiculelor destinate efectuării transportului școlar, atât în trafic, cât și în punctele de îmbarcare/debarcare elevi, în vederea asigurării unui climat de siguranță rutieră și de prevenire a transportului rutier de persoane și a altor activități conexe, fără îndeplinirea condițiilor legale</w:t>
            </w:r>
            <w:r>
              <w:rPr>
                <w:rFonts w:ascii="Palatino Linotype" w:hAnsi="Palatino Linotype"/>
                <w:sz w:val="22"/>
                <w:szCs w:val="22"/>
              </w:rPr>
              <w:t>.</w:t>
            </w:r>
          </w:p>
        </w:tc>
        <w:tc>
          <w:tcPr>
            <w:tcW w:w="2126" w:type="dxa"/>
            <w:vAlign w:val="center"/>
          </w:tcPr>
          <w:p w14:paraId="2D40F443" w14:textId="7EAE3001" w:rsidR="00AD5BD3" w:rsidRPr="00864CE0" w:rsidRDefault="00AD5BD3" w:rsidP="00AD5BD3">
            <w:pPr>
              <w:spacing w:after="120"/>
              <w:rPr>
                <w:rFonts w:ascii="Palatino Linotype" w:hAnsi="Palatino Linotype"/>
                <w:sz w:val="22"/>
                <w:szCs w:val="22"/>
              </w:rPr>
            </w:pPr>
            <w:r w:rsidRPr="00864CE0">
              <w:rPr>
                <w:rFonts w:ascii="Palatino Linotype" w:hAnsi="Palatino Linotype"/>
                <w:sz w:val="22"/>
                <w:szCs w:val="22"/>
              </w:rPr>
              <w:t>Permanent</w:t>
            </w:r>
          </w:p>
        </w:tc>
        <w:tc>
          <w:tcPr>
            <w:tcW w:w="1985" w:type="dxa"/>
            <w:vAlign w:val="center"/>
          </w:tcPr>
          <w:p w14:paraId="2FE788DB" w14:textId="7CE0BFF3" w:rsidR="00AD5BD3" w:rsidRPr="00864CE0" w:rsidRDefault="00AD5BD3" w:rsidP="00AD5BD3">
            <w:pPr>
              <w:pStyle w:val="Frspaiere1"/>
              <w:jc w:val="center"/>
              <w:rPr>
                <w:rFonts w:ascii="Palatino Linotype" w:hAnsi="Palatino Linotype"/>
              </w:rPr>
            </w:pPr>
            <w:r w:rsidRPr="00864CE0">
              <w:rPr>
                <w:rFonts w:ascii="Palatino Linotype" w:hAnsi="Palatino Linotype"/>
              </w:rPr>
              <w:t>IPJ/DGPMB</w:t>
            </w:r>
          </w:p>
        </w:tc>
        <w:tc>
          <w:tcPr>
            <w:tcW w:w="1984" w:type="dxa"/>
            <w:vAlign w:val="center"/>
          </w:tcPr>
          <w:p w14:paraId="6079FD38" w14:textId="53A8A283" w:rsidR="00AD5BD3" w:rsidRPr="00864CE0" w:rsidRDefault="00AD5BD3" w:rsidP="00AD5BD3">
            <w:pPr>
              <w:spacing w:after="120"/>
              <w:jc w:val="center"/>
              <w:rPr>
                <w:rFonts w:ascii="Palatino Linotype" w:hAnsi="Palatino Linotype"/>
                <w:sz w:val="22"/>
                <w:szCs w:val="22"/>
              </w:rPr>
            </w:pPr>
            <w:r w:rsidRPr="00864CE0">
              <w:rPr>
                <w:rFonts w:ascii="Palatino Linotype" w:hAnsi="Palatino Linotype"/>
                <w:sz w:val="22"/>
                <w:szCs w:val="22"/>
              </w:rPr>
              <w:t>IGPR</w:t>
            </w:r>
          </w:p>
        </w:tc>
        <w:tc>
          <w:tcPr>
            <w:tcW w:w="2552" w:type="dxa"/>
            <w:vAlign w:val="center"/>
          </w:tcPr>
          <w:p w14:paraId="42F42802" w14:textId="14615DA6" w:rsidR="00AD5BD3" w:rsidRPr="00864CE0" w:rsidRDefault="00AD5BD3" w:rsidP="00AD5BD3">
            <w:pPr>
              <w:pStyle w:val="Frspaiere1"/>
              <w:jc w:val="center"/>
              <w:rPr>
                <w:rFonts w:ascii="Palatino Linotype" w:hAnsi="Palatino Linotype"/>
              </w:rPr>
            </w:pPr>
            <w:proofErr w:type="spellStart"/>
            <w:r w:rsidRPr="00864CE0">
              <w:rPr>
                <w:rFonts w:ascii="Palatino Linotype" w:hAnsi="Palatino Linotype"/>
              </w:rPr>
              <w:t>Poliția</w:t>
            </w:r>
            <w:proofErr w:type="spellEnd"/>
            <w:r w:rsidRPr="00864CE0">
              <w:rPr>
                <w:rFonts w:ascii="Palatino Linotype" w:hAnsi="Palatino Linotype"/>
              </w:rPr>
              <w:t xml:space="preserve"> </w:t>
            </w:r>
            <w:proofErr w:type="spellStart"/>
            <w:r w:rsidRPr="00864CE0">
              <w:rPr>
                <w:rFonts w:ascii="Palatino Linotype" w:hAnsi="Palatino Linotype"/>
              </w:rPr>
              <w:t>Locală</w:t>
            </w:r>
            <w:proofErr w:type="spellEnd"/>
            <w:r w:rsidRPr="00864CE0">
              <w:rPr>
                <w:rFonts w:ascii="Palatino Linotype" w:hAnsi="Palatino Linotype"/>
              </w:rPr>
              <w:t xml:space="preserve"> </w:t>
            </w:r>
            <w:proofErr w:type="spellStart"/>
            <w:r w:rsidRPr="00864CE0">
              <w:rPr>
                <w:rFonts w:ascii="Palatino Linotype" w:hAnsi="Palatino Linotype"/>
              </w:rPr>
              <w:t>sau</w:t>
            </w:r>
            <w:proofErr w:type="spellEnd"/>
            <w:r w:rsidRPr="00864CE0">
              <w:rPr>
                <w:rFonts w:ascii="Palatino Linotype" w:hAnsi="Palatino Linotype"/>
              </w:rPr>
              <w:t xml:space="preserve"> </w:t>
            </w:r>
            <w:proofErr w:type="spellStart"/>
            <w:r w:rsidRPr="00864CE0">
              <w:rPr>
                <w:rFonts w:ascii="Palatino Linotype" w:hAnsi="Palatino Linotype"/>
              </w:rPr>
              <w:t>alte</w:t>
            </w:r>
            <w:proofErr w:type="spellEnd"/>
            <w:r w:rsidRPr="00864CE0">
              <w:rPr>
                <w:rFonts w:ascii="Palatino Linotype" w:hAnsi="Palatino Linotype"/>
              </w:rPr>
              <w:t xml:space="preserve"> </w:t>
            </w:r>
            <w:proofErr w:type="spellStart"/>
            <w:r w:rsidRPr="00864CE0">
              <w:rPr>
                <w:rFonts w:ascii="Palatino Linotype" w:hAnsi="Palatino Linotype"/>
              </w:rPr>
              <w:t>autorități</w:t>
            </w:r>
            <w:proofErr w:type="spellEnd"/>
            <w:r w:rsidRPr="00864CE0">
              <w:rPr>
                <w:rFonts w:ascii="Palatino Linotype" w:hAnsi="Palatino Linotype"/>
              </w:rPr>
              <w:t xml:space="preserve"> cu </w:t>
            </w:r>
            <w:proofErr w:type="spellStart"/>
            <w:r w:rsidRPr="00864CE0">
              <w:rPr>
                <w:rFonts w:ascii="Palatino Linotype" w:hAnsi="Palatino Linotype"/>
              </w:rPr>
              <w:t>atribuții</w:t>
            </w:r>
            <w:proofErr w:type="spellEnd"/>
            <w:r w:rsidRPr="00864CE0">
              <w:rPr>
                <w:rFonts w:ascii="Palatino Linotype" w:hAnsi="Palatino Linotype"/>
              </w:rPr>
              <w:t xml:space="preserve"> </w:t>
            </w:r>
            <w:proofErr w:type="spellStart"/>
            <w:r w:rsidRPr="00864CE0">
              <w:rPr>
                <w:rFonts w:ascii="Palatino Linotype" w:hAnsi="Palatino Linotype"/>
              </w:rPr>
              <w:t>specifice</w:t>
            </w:r>
            <w:proofErr w:type="spellEnd"/>
          </w:p>
        </w:tc>
        <w:tc>
          <w:tcPr>
            <w:tcW w:w="1984" w:type="dxa"/>
            <w:vAlign w:val="center"/>
          </w:tcPr>
          <w:p w14:paraId="2BAFA653" w14:textId="44D40F39" w:rsidR="00AD5BD3" w:rsidRPr="00864CE0" w:rsidRDefault="00AD5BD3" w:rsidP="00AD5BD3">
            <w:pPr>
              <w:spacing w:after="120"/>
              <w:jc w:val="center"/>
              <w:rPr>
                <w:rFonts w:ascii="Palatino Linotype" w:hAnsi="Palatino Linotype"/>
                <w:sz w:val="22"/>
                <w:szCs w:val="22"/>
              </w:rPr>
            </w:pPr>
            <w:r w:rsidRPr="00864CE0">
              <w:rPr>
                <w:rFonts w:ascii="Palatino Linotype" w:hAnsi="Palatino Linotype"/>
                <w:sz w:val="22"/>
                <w:szCs w:val="22"/>
              </w:rPr>
              <w:t>Nu este cazul</w:t>
            </w:r>
          </w:p>
        </w:tc>
      </w:tr>
      <w:tr w:rsidR="00AD5BD3" w:rsidRPr="00D250C7" w14:paraId="52EED2E2" w14:textId="77777777" w:rsidTr="00DD759C">
        <w:trPr>
          <w:trHeight w:val="368"/>
        </w:trPr>
        <w:tc>
          <w:tcPr>
            <w:tcW w:w="15446" w:type="dxa"/>
            <w:gridSpan w:val="7"/>
            <w:shd w:val="clear" w:color="auto" w:fill="D9D9D9" w:themeFill="background1" w:themeFillShade="D9"/>
            <w:vAlign w:val="center"/>
          </w:tcPr>
          <w:p w14:paraId="699D4F0F" w14:textId="68E42C85" w:rsidR="00AD5BD3" w:rsidRPr="00E5713E" w:rsidRDefault="00F41C59" w:rsidP="00AD5BD3">
            <w:pPr>
              <w:spacing w:after="120"/>
              <w:rPr>
                <w:rFonts w:ascii="Palatino Linotype" w:hAnsi="Palatino Linotype"/>
                <w:sz w:val="22"/>
                <w:szCs w:val="22"/>
                <w:highlight w:val="yellow"/>
              </w:rPr>
            </w:pPr>
            <w:r>
              <w:rPr>
                <w:rFonts w:ascii="Palatino Linotype" w:hAnsi="Palatino Linotype"/>
                <w:b/>
                <w:sz w:val="22"/>
                <w:szCs w:val="22"/>
              </w:rPr>
              <w:t>6</w:t>
            </w:r>
            <w:r w:rsidR="00AD5BD3" w:rsidRPr="00E5713E">
              <w:rPr>
                <w:rFonts w:ascii="Palatino Linotype" w:hAnsi="Palatino Linotype"/>
                <w:b/>
                <w:sz w:val="22"/>
                <w:szCs w:val="22"/>
              </w:rPr>
              <w:t>.2. Prevenirea violenței, promovarea stării de bine și a coeziunii comunității școlare</w:t>
            </w:r>
          </w:p>
        </w:tc>
      </w:tr>
      <w:tr w:rsidR="00AD5BD3" w:rsidRPr="008E6A44" w14:paraId="48D05059" w14:textId="77777777" w:rsidTr="008A43F4">
        <w:trPr>
          <w:trHeight w:val="368"/>
        </w:trPr>
        <w:tc>
          <w:tcPr>
            <w:tcW w:w="562" w:type="dxa"/>
            <w:vAlign w:val="center"/>
          </w:tcPr>
          <w:p w14:paraId="603752D4" w14:textId="19F9ACE2" w:rsidR="00AD5BD3" w:rsidRPr="008E6A44" w:rsidRDefault="00F41C59" w:rsidP="00AD5BD3">
            <w:pPr>
              <w:spacing w:after="120"/>
              <w:jc w:val="center"/>
              <w:rPr>
                <w:rFonts w:ascii="Palatino Linotype" w:hAnsi="Palatino Linotype"/>
              </w:rPr>
            </w:pPr>
            <w:r>
              <w:rPr>
                <w:rFonts w:ascii="Palatino Linotype" w:hAnsi="Palatino Linotype"/>
              </w:rPr>
              <w:t xml:space="preserve">a) </w:t>
            </w:r>
          </w:p>
        </w:tc>
        <w:tc>
          <w:tcPr>
            <w:tcW w:w="4253" w:type="dxa"/>
            <w:vAlign w:val="center"/>
          </w:tcPr>
          <w:p w14:paraId="457175BE" w14:textId="09F35B7E" w:rsidR="00AD5BD3" w:rsidRPr="00752DA8" w:rsidRDefault="00AD5BD3" w:rsidP="00AD5BD3">
            <w:pPr>
              <w:spacing w:after="0"/>
              <w:rPr>
                <w:rFonts w:ascii="Palatino Linotype" w:hAnsi="Palatino Linotype"/>
                <w:sz w:val="22"/>
                <w:szCs w:val="22"/>
              </w:rPr>
            </w:pPr>
            <w:r w:rsidRPr="00752DA8">
              <w:rPr>
                <w:rFonts w:ascii="Palatino Linotype" w:hAnsi="Palatino Linotype"/>
                <w:sz w:val="22"/>
                <w:szCs w:val="22"/>
              </w:rPr>
              <w:t xml:space="preserve">Publicarea pe site a </w:t>
            </w:r>
            <w:r w:rsidRPr="00752DA8">
              <w:rPr>
                <w:rFonts w:ascii="Palatino Linotype" w:hAnsi="Palatino Linotype"/>
                <w:i/>
                <w:sz w:val="22"/>
                <w:szCs w:val="22"/>
              </w:rPr>
              <w:t>Regulamentului de ordine interioară al unității școlare</w:t>
            </w:r>
            <w:r w:rsidRPr="00752DA8">
              <w:rPr>
                <w:rFonts w:ascii="Palatino Linotype" w:hAnsi="Palatino Linotype"/>
                <w:sz w:val="22"/>
                <w:szCs w:val="22"/>
              </w:rPr>
              <w:t xml:space="preserve"> de către fiecare unitate de învățământ preuniversitar și comunicarea acestuia către  autoritățile responsabile pentru siguranța în unitățile de învățământ preuniversitar</w:t>
            </w:r>
          </w:p>
        </w:tc>
        <w:tc>
          <w:tcPr>
            <w:tcW w:w="2126" w:type="dxa"/>
            <w:vAlign w:val="center"/>
          </w:tcPr>
          <w:p w14:paraId="2CBED4FD" w14:textId="31B13AEF" w:rsidR="00AD5BD3" w:rsidRPr="00864CE0" w:rsidRDefault="00AD5BD3" w:rsidP="00AD5BD3">
            <w:pPr>
              <w:spacing w:after="120"/>
              <w:rPr>
                <w:rFonts w:ascii="Palatino Linotype" w:hAnsi="Palatino Linotype"/>
                <w:sz w:val="22"/>
                <w:szCs w:val="22"/>
              </w:rPr>
            </w:pPr>
            <w:r w:rsidRPr="00864CE0">
              <w:rPr>
                <w:rFonts w:ascii="Palatino Linotype" w:hAnsi="Palatino Linotype"/>
                <w:spacing w:val="-2"/>
                <w:sz w:val="22"/>
                <w:szCs w:val="22"/>
              </w:rPr>
              <w:t xml:space="preserve">În prima săptămâna </w:t>
            </w:r>
            <w:r>
              <w:rPr>
                <w:rFonts w:ascii="Palatino Linotype" w:hAnsi="Palatino Linotype"/>
                <w:spacing w:val="-2"/>
                <w:sz w:val="22"/>
                <w:szCs w:val="22"/>
              </w:rPr>
              <w:t xml:space="preserve">de cursuri </w:t>
            </w:r>
            <w:r w:rsidRPr="00864CE0">
              <w:rPr>
                <w:rFonts w:ascii="Palatino Linotype" w:hAnsi="Palatino Linotype"/>
                <w:spacing w:val="-2"/>
                <w:sz w:val="22"/>
                <w:szCs w:val="22"/>
              </w:rPr>
              <w:t>a anului școlar</w:t>
            </w:r>
          </w:p>
        </w:tc>
        <w:tc>
          <w:tcPr>
            <w:tcW w:w="1985" w:type="dxa"/>
            <w:vAlign w:val="center"/>
          </w:tcPr>
          <w:p w14:paraId="161AAEB8" w14:textId="77777777" w:rsidR="00AD5BD3" w:rsidRPr="00864CE0" w:rsidRDefault="00AD5BD3" w:rsidP="00AD5BD3">
            <w:pPr>
              <w:pStyle w:val="Frspaiere1"/>
              <w:tabs>
                <w:tab w:val="left" w:pos="228"/>
              </w:tabs>
              <w:spacing w:line="276" w:lineRule="auto"/>
              <w:jc w:val="center"/>
              <w:rPr>
                <w:rFonts w:ascii="Palatino Linotype" w:eastAsia="Calibri" w:hAnsi="Palatino Linotype"/>
                <w:lang w:eastAsia="ro-RO"/>
              </w:rPr>
            </w:pPr>
            <w:proofErr w:type="spellStart"/>
            <w:r w:rsidRPr="00864CE0">
              <w:rPr>
                <w:rFonts w:ascii="Palatino Linotype" w:eastAsia="Calibri" w:hAnsi="Palatino Linotype"/>
                <w:lang w:eastAsia="ro-RO"/>
              </w:rPr>
              <w:t>Unitățile</w:t>
            </w:r>
            <w:proofErr w:type="spellEnd"/>
            <w:r w:rsidRPr="00864CE0">
              <w:rPr>
                <w:rFonts w:ascii="Palatino Linotype" w:eastAsia="Calibri" w:hAnsi="Palatino Linotype"/>
                <w:lang w:eastAsia="ro-RO"/>
              </w:rPr>
              <w:t xml:space="preserve"> </w:t>
            </w:r>
            <w:proofErr w:type="spellStart"/>
            <w:r w:rsidRPr="00864CE0">
              <w:rPr>
                <w:rFonts w:ascii="Palatino Linotype" w:eastAsia="Calibri" w:hAnsi="Palatino Linotype"/>
                <w:lang w:eastAsia="ro-RO"/>
              </w:rPr>
              <w:t>școlare</w:t>
            </w:r>
            <w:proofErr w:type="spellEnd"/>
          </w:p>
          <w:p w14:paraId="2FFDB505" w14:textId="0523DBB3" w:rsidR="00AD5BD3" w:rsidRPr="00864CE0" w:rsidRDefault="00AD5BD3" w:rsidP="00AD5BD3">
            <w:pPr>
              <w:pStyle w:val="Frspaiere1"/>
              <w:tabs>
                <w:tab w:val="left" w:pos="228"/>
              </w:tabs>
              <w:spacing w:line="276" w:lineRule="auto"/>
              <w:jc w:val="center"/>
              <w:rPr>
                <w:rFonts w:ascii="Palatino Linotype" w:hAnsi="Palatino Linotype"/>
              </w:rPr>
            </w:pPr>
          </w:p>
        </w:tc>
        <w:tc>
          <w:tcPr>
            <w:tcW w:w="1984" w:type="dxa"/>
            <w:vAlign w:val="center"/>
          </w:tcPr>
          <w:p w14:paraId="73CB43EB" w14:textId="2A307716" w:rsidR="00AD5BD3" w:rsidRPr="00864CE0" w:rsidRDefault="00AD5BD3" w:rsidP="00AD5BD3">
            <w:pPr>
              <w:pStyle w:val="Frspaiere1"/>
              <w:tabs>
                <w:tab w:val="left" w:pos="228"/>
              </w:tabs>
              <w:spacing w:line="276" w:lineRule="auto"/>
              <w:jc w:val="center"/>
              <w:rPr>
                <w:rFonts w:ascii="Palatino Linotype" w:eastAsia="Calibri" w:hAnsi="Palatino Linotype"/>
                <w:lang w:eastAsia="ro-RO"/>
              </w:rPr>
            </w:pPr>
            <w:r w:rsidRPr="00864CE0">
              <w:rPr>
                <w:rFonts w:ascii="Palatino Linotype" w:eastAsia="Calibri" w:hAnsi="Palatino Linotype"/>
                <w:lang w:eastAsia="ro-RO"/>
              </w:rPr>
              <w:t>ISJ/ISMB</w:t>
            </w:r>
          </w:p>
          <w:p w14:paraId="331642C1" w14:textId="4AF28FD4" w:rsidR="00AD5BD3" w:rsidRPr="00864CE0" w:rsidRDefault="00AD5BD3" w:rsidP="00AD5BD3">
            <w:pPr>
              <w:spacing w:after="120"/>
              <w:jc w:val="center"/>
              <w:rPr>
                <w:rFonts w:ascii="Palatino Linotype" w:hAnsi="Palatino Linotype"/>
                <w:sz w:val="22"/>
                <w:szCs w:val="22"/>
              </w:rPr>
            </w:pPr>
          </w:p>
        </w:tc>
        <w:tc>
          <w:tcPr>
            <w:tcW w:w="2552" w:type="dxa"/>
            <w:vAlign w:val="center"/>
          </w:tcPr>
          <w:p w14:paraId="780BB9F4" w14:textId="6C6A740A" w:rsidR="00AD5BD3" w:rsidRPr="00864CE0" w:rsidRDefault="00AD5BD3" w:rsidP="00AD5BD3">
            <w:pPr>
              <w:spacing w:after="120"/>
              <w:jc w:val="center"/>
              <w:rPr>
                <w:rFonts w:ascii="Palatino Linotype" w:hAnsi="Palatino Linotype"/>
                <w:sz w:val="22"/>
                <w:szCs w:val="22"/>
              </w:rPr>
            </w:pPr>
          </w:p>
        </w:tc>
        <w:tc>
          <w:tcPr>
            <w:tcW w:w="1984" w:type="dxa"/>
            <w:vAlign w:val="center"/>
          </w:tcPr>
          <w:p w14:paraId="74E9CFA8" w14:textId="4CA6B3CA" w:rsidR="00AD5BD3" w:rsidRPr="00864CE0" w:rsidRDefault="00AD5BD3" w:rsidP="00AD5BD3">
            <w:pPr>
              <w:spacing w:after="120"/>
              <w:jc w:val="center"/>
              <w:rPr>
                <w:rFonts w:ascii="Palatino Linotype" w:hAnsi="Palatino Linotype"/>
                <w:sz w:val="22"/>
                <w:szCs w:val="22"/>
              </w:rPr>
            </w:pPr>
            <w:r w:rsidRPr="00864CE0">
              <w:rPr>
                <w:rFonts w:ascii="Palatino Linotype" w:hAnsi="Palatino Linotype"/>
                <w:sz w:val="22"/>
                <w:szCs w:val="22"/>
              </w:rPr>
              <w:t>Nu este cazul</w:t>
            </w:r>
          </w:p>
        </w:tc>
      </w:tr>
      <w:tr w:rsidR="00AD5BD3" w:rsidRPr="008E6A44" w14:paraId="59E319C1" w14:textId="77777777" w:rsidTr="008A43F4">
        <w:trPr>
          <w:trHeight w:val="368"/>
        </w:trPr>
        <w:tc>
          <w:tcPr>
            <w:tcW w:w="562" w:type="dxa"/>
            <w:vAlign w:val="center"/>
          </w:tcPr>
          <w:p w14:paraId="50CFA257" w14:textId="422D570C" w:rsidR="00AD5BD3" w:rsidRDefault="005E13CA" w:rsidP="00AD5BD3">
            <w:pPr>
              <w:spacing w:after="120"/>
              <w:jc w:val="center"/>
              <w:rPr>
                <w:rFonts w:ascii="Palatino Linotype" w:hAnsi="Palatino Linotype"/>
              </w:rPr>
            </w:pPr>
            <w:r>
              <w:rPr>
                <w:rFonts w:ascii="Palatino Linotype" w:hAnsi="Palatino Linotype"/>
              </w:rPr>
              <w:lastRenderedPageBreak/>
              <w:t>b)</w:t>
            </w:r>
          </w:p>
        </w:tc>
        <w:tc>
          <w:tcPr>
            <w:tcW w:w="4253" w:type="dxa"/>
            <w:vAlign w:val="center"/>
          </w:tcPr>
          <w:p w14:paraId="4893B67A" w14:textId="6B07D28B" w:rsidR="00AD5BD3" w:rsidRPr="00752DA8" w:rsidRDefault="00AD5BD3" w:rsidP="00AD5BD3">
            <w:pPr>
              <w:spacing w:after="0"/>
              <w:rPr>
                <w:rFonts w:ascii="Palatino Linotype" w:hAnsi="Palatino Linotype"/>
                <w:sz w:val="22"/>
                <w:szCs w:val="22"/>
              </w:rPr>
            </w:pPr>
            <w:r w:rsidRPr="00752DA8">
              <w:rPr>
                <w:rFonts w:ascii="Palatino Linotype" w:hAnsi="Palatino Linotype"/>
                <w:sz w:val="22"/>
                <w:szCs w:val="22"/>
              </w:rPr>
              <w:t>Repartizarea fiecărei instituții de învățământ preuniversitar în responsabilitatea structurilor cu atribuții în domeniul ordinii publice (poliție/ jandarmerie/poliție locală), în vederea organizării activității de menținere a ordinii și siguranței publice în zona adiacentă</w:t>
            </w:r>
          </w:p>
        </w:tc>
        <w:tc>
          <w:tcPr>
            <w:tcW w:w="2126" w:type="dxa"/>
            <w:vAlign w:val="center"/>
          </w:tcPr>
          <w:p w14:paraId="65CC3C1C" w14:textId="77777777" w:rsidR="00AD5BD3" w:rsidRPr="00864CE0" w:rsidRDefault="00AD5BD3" w:rsidP="00AD5BD3">
            <w:pPr>
              <w:spacing w:after="120"/>
              <w:rPr>
                <w:rFonts w:ascii="Palatino Linotype" w:hAnsi="Palatino Linotype"/>
                <w:sz w:val="22"/>
                <w:szCs w:val="22"/>
              </w:rPr>
            </w:pPr>
          </w:p>
        </w:tc>
        <w:tc>
          <w:tcPr>
            <w:tcW w:w="1985" w:type="dxa"/>
            <w:vAlign w:val="center"/>
          </w:tcPr>
          <w:p w14:paraId="672AFD8C" w14:textId="262503CD" w:rsidR="00AD5BD3" w:rsidRPr="00864CE0" w:rsidRDefault="00AD5BD3" w:rsidP="00AD5BD3">
            <w:pPr>
              <w:spacing w:after="120"/>
              <w:jc w:val="center"/>
              <w:rPr>
                <w:rFonts w:ascii="Palatino Linotype" w:hAnsi="Palatino Linotype"/>
                <w:sz w:val="22"/>
                <w:szCs w:val="22"/>
              </w:rPr>
            </w:pPr>
            <w:r w:rsidRPr="00864CE0">
              <w:rPr>
                <w:rFonts w:ascii="Palatino Linotype" w:eastAsia="Calibri" w:hAnsi="Palatino Linotype"/>
                <w:sz w:val="22"/>
                <w:szCs w:val="22"/>
                <w:lang w:eastAsia="ro-RO"/>
              </w:rPr>
              <w:t>Instituția Prefectului</w:t>
            </w:r>
          </w:p>
        </w:tc>
        <w:tc>
          <w:tcPr>
            <w:tcW w:w="1984" w:type="dxa"/>
            <w:vAlign w:val="center"/>
          </w:tcPr>
          <w:p w14:paraId="40ACE23E" w14:textId="03CFFB51" w:rsidR="00AD5BD3" w:rsidRPr="00864CE0" w:rsidRDefault="00AD5BD3" w:rsidP="00AD5BD3">
            <w:pPr>
              <w:spacing w:after="120"/>
              <w:jc w:val="center"/>
              <w:rPr>
                <w:rFonts w:ascii="Palatino Linotype" w:hAnsi="Palatino Linotype"/>
                <w:sz w:val="22"/>
                <w:szCs w:val="22"/>
              </w:rPr>
            </w:pPr>
            <w:r w:rsidRPr="00864CE0">
              <w:rPr>
                <w:rFonts w:ascii="Palatino Linotype" w:hAnsi="Palatino Linotype"/>
                <w:sz w:val="22"/>
                <w:szCs w:val="22"/>
              </w:rPr>
              <w:t>ISJ/ISMB</w:t>
            </w:r>
          </w:p>
          <w:p w14:paraId="43702A48" w14:textId="77777777" w:rsidR="00AD5BD3" w:rsidRPr="00864CE0" w:rsidRDefault="00AD5BD3" w:rsidP="00AD5BD3">
            <w:pPr>
              <w:spacing w:after="120"/>
              <w:jc w:val="center"/>
              <w:rPr>
                <w:rFonts w:ascii="Palatino Linotype" w:hAnsi="Palatino Linotype"/>
                <w:sz w:val="22"/>
                <w:szCs w:val="22"/>
              </w:rPr>
            </w:pPr>
            <w:r w:rsidRPr="00864CE0">
              <w:rPr>
                <w:rFonts w:ascii="Palatino Linotype" w:hAnsi="Palatino Linotype"/>
                <w:sz w:val="22"/>
                <w:szCs w:val="22"/>
              </w:rPr>
              <w:t>IPJ/DGPMB</w:t>
            </w:r>
          </w:p>
          <w:p w14:paraId="4112EA1E" w14:textId="77777777" w:rsidR="00AD5BD3" w:rsidRPr="00864CE0" w:rsidRDefault="00AD5BD3" w:rsidP="00AD5BD3">
            <w:pPr>
              <w:spacing w:after="120"/>
              <w:jc w:val="center"/>
              <w:rPr>
                <w:rFonts w:ascii="Palatino Linotype" w:hAnsi="Palatino Linotype"/>
                <w:sz w:val="22"/>
                <w:szCs w:val="22"/>
              </w:rPr>
            </w:pPr>
            <w:r w:rsidRPr="00864CE0">
              <w:rPr>
                <w:rFonts w:ascii="Palatino Linotype" w:hAnsi="Palatino Linotype"/>
                <w:sz w:val="22"/>
                <w:szCs w:val="22"/>
              </w:rPr>
              <w:t>IJJ/DGJMB</w:t>
            </w:r>
          </w:p>
          <w:p w14:paraId="774DDBF7" w14:textId="77777777" w:rsidR="00AD5BD3" w:rsidRPr="00864CE0" w:rsidRDefault="00AD5BD3" w:rsidP="00AD5BD3">
            <w:pPr>
              <w:spacing w:after="120"/>
              <w:jc w:val="center"/>
              <w:rPr>
                <w:rFonts w:ascii="Palatino Linotype" w:hAnsi="Palatino Linotype"/>
                <w:sz w:val="22"/>
                <w:szCs w:val="22"/>
              </w:rPr>
            </w:pPr>
          </w:p>
        </w:tc>
        <w:tc>
          <w:tcPr>
            <w:tcW w:w="2552" w:type="dxa"/>
            <w:vAlign w:val="center"/>
          </w:tcPr>
          <w:p w14:paraId="00FC9975" w14:textId="60541E2E" w:rsidR="00AD5BD3" w:rsidRPr="00864CE0" w:rsidRDefault="00AD5BD3" w:rsidP="00AD5BD3">
            <w:pPr>
              <w:spacing w:after="120"/>
              <w:jc w:val="center"/>
              <w:rPr>
                <w:rFonts w:ascii="Palatino Linotype" w:hAnsi="Palatino Linotype"/>
                <w:sz w:val="22"/>
                <w:szCs w:val="22"/>
              </w:rPr>
            </w:pPr>
            <w:r w:rsidRPr="00864CE0">
              <w:rPr>
                <w:rFonts w:ascii="Palatino Linotype" w:hAnsi="Palatino Linotype"/>
                <w:sz w:val="22"/>
                <w:szCs w:val="22"/>
              </w:rPr>
              <w:t>Poliția Locală</w:t>
            </w:r>
          </w:p>
        </w:tc>
        <w:tc>
          <w:tcPr>
            <w:tcW w:w="1984" w:type="dxa"/>
            <w:vAlign w:val="center"/>
          </w:tcPr>
          <w:p w14:paraId="7597C164" w14:textId="1616B4F6" w:rsidR="00AD5BD3" w:rsidRPr="00864CE0" w:rsidRDefault="00AD5BD3" w:rsidP="00AD5BD3">
            <w:pPr>
              <w:spacing w:after="120"/>
              <w:jc w:val="center"/>
              <w:rPr>
                <w:rFonts w:ascii="Palatino Linotype" w:hAnsi="Palatino Linotype"/>
                <w:sz w:val="22"/>
                <w:szCs w:val="22"/>
              </w:rPr>
            </w:pPr>
            <w:r w:rsidRPr="00864CE0">
              <w:rPr>
                <w:rFonts w:ascii="Palatino Linotype" w:hAnsi="Palatino Linotype"/>
                <w:sz w:val="22"/>
                <w:szCs w:val="22"/>
              </w:rPr>
              <w:t>Nu este cazul</w:t>
            </w:r>
          </w:p>
        </w:tc>
      </w:tr>
      <w:tr w:rsidR="00AD5BD3" w:rsidRPr="008E6A44" w14:paraId="10CC0D2F" w14:textId="77777777" w:rsidTr="008A43F4">
        <w:trPr>
          <w:trHeight w:val="368"/>
        </w:trPr>
        <w:tc>
          <w:tcPr>
            <w:tcW w:w="562" w:type="dxa"/>
            <w:vAlign w:val="center"/>
          </w:tcPr>
          <w:p w14:paraId="545360A7" w14:textId="7F396333" w:rsidR="00AD5BD3" w:rsidRDefault="005E13CA" w:rsidP="00AD5BD3">
            <w:pPr>
              <w:spacing w:after="120"/>
              <w:jc w:val="center"/>
              <w:rPr>
                <w:rFonts w:ascii="Palatino Linotype" w:hAnsi="Palatino Linotype"/>
              </w:rPr>
            </w:pPr>
            <w:r>
              <w:rPr>
                <w:rFonts w:ascii="Palatino Linotype" w:hAnsi="Palatino Linotype"/>
              </w:rPr>
              <w:t>c)</w:t>
            </w:r>
          </w:p>
        </w:tc>
        <w:tc>
          <w:tcPr>
            <w:tcW w:w="4253" w:type="dxa"/>
            <w:vAlign w:val="center"/>
          </w:tcPr>
          <w:p w14:paraId="1DAFDB8F" w14:textId="02213820" w:rsidR="00AD5BD3" w:rsidRPr="00864CE0" w:rsidRDefault="00AD5BD3" w:rsidP="00AD5BD3">
            <w:pPr>
              <w:spacing w:after="120"/>
              <w:rPr>
                <w:rFonts w:ascii="Palatino Linotype" w:hAnsi="Palatino Linotype"/>
                <w:sz w:val="22"/>
                <w:szCs w:val="22"/>
              </w:rPr>
            </w:pPr>
            <w:r w:rsidRPr="00864CE0">
              <w:rPr>
                <w:rFonts w:ascii="Palatino Linotype" w:hAnsi="Palatino Linotype"/>
                <w:sz w:val="22"/>
                <w:szCs w:val="22"/>
              </w:rPr>
              <w:t>Organizarea și derularea de proiecte/campanii/ programe/ acțiuni de prevenire a violenței în mediul școlar preuniversitar, a traficului de persoane, precum și a consumului de droguri și de promovare a unui stil de viață sănătos</w:t>
            </w:r>
          </w:p>
        </w:tc>
        <w:tc>
          <w:tcPr>
            <w:tcW w:w="2126" w:type="dxa"/>
            <w:vAlign w:val="center"/>
          </w:tcPr>
          <w:p w14:paraId="7E86BE35" w14:textId="37FD0536" w:rsidR="00AD5BD3" w:rsidRPr="00864CE0" w:rsidRDefault="00AD5BD3" w:rsidP="00AD5BD3">
            <w:pPr>
              <w:spacing w:after="120"/>
              <w:rPr>
                <w:rFonts w:ascii="Palatino Linotype" w:hAnsi="Palatino Linotype"/>
                <w:sz w:val="22"/>
                <w:szCs w:val="22"/>
              </w:rPr>
            </w:pPr>
            <w:r w:rsidRPr="00864CE0">
              <w:rPr>
                <w:rFonts w:ascii="Palatino Linotype" w:hAnsi="Palatino Linotype"/>
                <w:sz w:val="22"/>
                <w:szCs w:val="22"/>
              </w:rPr>
              <w:t>2024-2027</w:t>
            </w:r>
          </w:p>
        </w:tc>
        <w:tc>
          <w:tcPr>
            <w:tcW w:w="1985" w:type="dxa"/>
            <w:vAlign w:val="center"/>
          </w:tcPr>
          <w:p w14:paraId="00BDAE74" w14:textId="77777777" w:rsidR="00AD5BD3" w:rsidRPr="00864CE0" w:rsidRDefault="00AD5BD3" w:rsidP="00AD5BD3">
            <w:pPr>
              <w:spacing w:after="120"/>
              <w:jc w:val="center"/>
              <w:rPr>
                <w:rFonts w:ascii="Palatino Linotype" w:hAnsi="Palatino Linotype"/>
                <w:sz w:val="22"/>
                <w:szCs w:val="22"/>
              </w:rPr>
            </w:pPr>
            <w:r w:rsidRPr="00864CE0">
              <w:rPr>
                <w:rFonts w:ascii="Palatino Linotype" w:hAnsi="Palatino Linotype"/>
                <w:sz w:val="22"/>
                <w:szCs w:val="22"/>
              </w:rPr>
              <w:t>CJRAE/ CMBRAE</w:t>
            </w:r>
          </w:p>
          <w:p w14:paraId="07DA56B6" w14:textId="77777777" w:rsidR="00AD5BD3" w:rsidRPr="00864CE0" w:rsidRDefault="00AD5BD3" w:rsidP="00AD5BD3">
            <w:pPr>
              <w:spacing w:after="120"/>
              <w:jc w:val="center"/>
              <w:rPr>
                <w:rFonts w:ascii="Palatino Linotype" w:hAnsi="Palatino Linotype"/>
                <w:sz w:val="22"/>
                <w:szCs w:val="22"/>
              </w:rPr>
            </w:pPr>
            <w:r w:rsidRPr="00864CE0">
              <w:rPr>
                <w:rFonts w:ascii="Palatino Linotype" w:hAnsi="Palatino Linotype"/>
                <w:sz w:val="22"/>
                <w:szCs w:val="22"/>
              </w:rPr>
              <w:t>ISJ/ISMB</w:t>
            </w:r>
          </w:p>
          <w:p w14:paraId="5E3D2AEE" w14:textId="77777777" w:rsidR="00AD5BD3" w:rsidRPr="00864CE0" w:rsidRDefault="00AD5BD3" w:rsidP="00AD5BD3">
            <w:pPr>
              <w:spacing w:after="120"/>
              <w:jc w:val="center"/>
              <w:rPr>
                <w:rFonts w:ascii="Palatino Linotype" w:hAnsi="Palatino Linotype"/>
                <w:sz w:val="22"/>
                <w:szCs w:val="22"/>
              </w:rPr>
            </w:pPr>
            <w:r w:rsidRPr="00864CE0">
              <w:rPr>
                <w:rFonts w:ascii="Palatino Linotype" w:hAnsi="Palatino Linotype"/>
                <w:sz w:val="22"/>
                <w:szCs w:val="22"/>
              </w:rPr>
              <w:t>IPJ/DGPMB</w:t>
            </w:r>
          </w:p>
          <w:p w14:paraId="6BA4D53F" w14:textId="77777777" w:rsidR="00AD5BD3" w:rsidRPr="00864CE0" w:rsidRDefault="00AD5BD3" w:rsidP="00AD5BD3">
            <w:pPr>
              <w:spacing w:after="120"/>
              <w:jc w:val="center"/>
              <w:rPr>
                <w:rFonts w:ascii="Palatino Linotype" w:hAnsi="Palatino Linotype"/>
                <w:sz w:val="22"/>
                <w:szCs w:val="22"/>
              </w:rPr>
            </w:pPr>
            <w:r w:rsidRPr="00864CE0">
              <w:rPr>
                <w:rFonts w:ascii="Palatino Linotype" w:hAnsi="Palatino Linotype"/>
                <w:sz w:val="22"/>
                <w:szCs w:val="22"/>
              </w:rPr>
              <w:t>IJJ/DGJMB/GJM</w:t>
            </w:r>
          </w:p>
          <w:p w14:paraId="2C949142" w14:textId="77777777" w:rsidR="00AD5BD3" w:rsidRPr="00864CE0" w:rsidRDefault="00AD5BD3" w:rsidP="00AD5BD3">
            <w:pPr>
              <w:spacing w:after="120"/>
              <w:jc w:val="center"/>
              <w:rPr>
                <w:rFonts w:ascii="Palatino Linotype" w:hAnsi="Palatino Linotype"/>
                <w:sz w:val="22"/>
                <w:szCs w:val="22"/>
              </w:rPr>
            </w:pPr>
            <w:r w:rsidRPr="00864CE0">
              <w:rPr>
                <w:rFonts w:ascii="Palatino Linotype" w:hAnsi="Palatino Linotype"/>
                <w:sz w:val="22"/>
                <w:szCs w:val="22"/>
              </w:rPr>
              <w:t>CPECA</w:t>
            </w:r>
          </w:p>
          <w:p w14:paraId="123BFF7A" w14:textId="7E721A79" w:rsidR="00AD5BD3" w:rsidRPr="00864CE0" w:rsidRDefault="00AD5BD3" w:rsidP="00AD5BD3">
            <w:pPr>
              <w:spacing w:after="120"/>
              <w:jc w:val="center"/>
              <w:rPr>
                <w:rFonts w:ascii="Palatino Linotype" w:hAnsi="Palatino Linotype"/>
                <w:sz w:val="22"/>
                <w:szCs w:val="22"/>
              </w:rPr>
            </w:pPr>
            <w:r w:rsidRPr="00864CE0">
              <w:rPr>
                <w:rFonts w:ascii="Palatino Linotype" w:hAnsi="Palatino Linotype"/>
                <w:sz w:val="22"/>
                <w:szCs w:val="22"/>
              </w:rPr>
              <w:t xml:space="preserve">Centrele teritoriale ale </w:t>
            </w:r>
            <w:r w:rsidRPr="00864CE0">
              <w:t xml:space="preserve"> </w:t>
            </w:r>
            <w:r w:rsidRPr="00864CE0">
              <w:rPr>
                <w:rFonts w:ascii="Palatino Linotype" w:hAnsi="Palatino Linotype"/>
                <w:sz w:val="22"/>
                <w:szCs w:val="22"/>
              </w:rPr>
              <w:t>ANÎTP</w:t>
            </w:r>
          </w:p>
        </w:tc>
        <w:tc>
          <w:tcPr>
            <w:tcW w:w="1984" w:type="dxa"/>
            <w:vAlign w:val="center"/>
          </w:tcPr>
          <w:p w14:paraId="41E3F880" w14:textId="77777777" w:rsidR="00AD5BD3" w:rsidRPr="00864CE0" w:rsidRDefault="00AD5BD3" w:rsidP="00AD5BD3">
            <w:pPr>
              <w:spacing w:after="120"/>
              <w:jc w:val="center"/>
              <w:rPr>
                <w:rFonts w:ascii="Palatino Linotype" w:hAnsi="Palatino Linotype"/>
                <w:sz w:val="22"/>
                <w:szCs w:val="22"/>
              </w:rPr>
            </w:pPr>
            <w:r w:rsidRPr="00864CE0">
              <w:rPr>
                <w:rFonts w:ascii="Palatino Linotype" w:hAnsi="Palatino Linotype"/>
                <w:sz w:val="22"/>
                <w:szCs w:val="22"/>
              </w:rPr>
              <w:t>ME</w:t>
            </w:r>
          </w:p>
          <w:p w14:paraId="25605547" w14:textId="77777777" w:rsidR="00AD5BD3" w:rsidRPr="00864CE0" w:rsidRDefault="00AD5BD3" w:rsidP="00AD5BD3">
            <w:pPr>
              <w:spacing w:after="120"/>
              <w:jc w:val="center"/>
              <w:rPr>
                <w:rFonts w:ascii="Palatino Linotype" w:hAnsi="Palatino Linotype"/>
                <w:sz w:val="22"/>
                <w:szCs w:val="22"/>
              </w:rPr>
            </w:pPr>
            <w:r w:rsidRPr="00864CE0">
              <w:rPr>
                <w:rFonts w:ascii="Palatino Linotype" w:hAnsi="Palatino Linotype"/>
                <w:sz w:val="22"/>
                <w:szCs w:val="22"/>
              </w:rPr>
              <w:t>IGPR</w:t>
            </w:r>
          </w:p>
          <w:p w14:paraId="0D048061" w14:textId="77777777" w:rsidR="00AD5BD3" w:rsidRPr="00864CE0" w:rsidRDefault="00AD5BD3" w:rsidP="00AD5BD3">
            <w:pPr>
              <w:spacing w:after="120"/>
              <w:jc w:val="center"/>
              <w:rPr>
                <w:rFonts w:ascii="Palatino Linotype" w:hAnsi="Palatino Linotype"/>
                <w:sz w:val="22"/>
                <w:szCs w:val="22"/>
              </w:rPr>
            </w:pPr>
            <w:r w:rsidRPr="00864CE0">
              <w:rPr>
                <w:rFonts w:ascii="Palatino Linotype" w:hAnsi="Palatino Linotype"/>
                <w:sz w:val="22"/>
                <w:szCs w:val="22"/>
              </w:rPr>
              <w:t>IGJR</w:t>
            </w:r>
          </w:p>
          <w:p w14:paraId="4D735225" w14:textId="168BD203" w:rsidR="00AD5BD3" w:rsidRPr="00864CE0" w:rsidRDefault="00AD5BD3" w:rsidP="00AD5BD3">
            <w:pPr>
              <w:spacing w:after="120"/>
              <w:jc w:val="center"/>
              <w:rPr>
                <w:rFonts w:ascii="Palatino Linotype" w:hAnsi="Palatino Linotype"/>
                <w:sz w:val="22"/>
                <w:szCs w:val="22"/>
              </w:rPr>
            </w:pPr>
            <w:r w:rsidRPr="00864CE0">
              <w:rPr>
                <w:rFonts w:ascii="Palatino Linotype" w:hAnsi="Palatino Linotype"/>
                <w:sz w:val="22"/>
                <w:szCs w:val="22"/>
              </w:rPr>
              <w:t xml:space="preserve"> ANÎTP</w:t>
            </w:r>
          </w:p>
          <w:p w14:paraId="22C4A77D" w14:textId="5C23441C" w:rsidR="00AD5BD3" w:rsidRPr="00864CE0" w:rsidRDefault="00AD5BD3" w:rsidP="00AD5BD3">
            <w:pPr>
              <w:spacing w:after="120"/>
              <w:jc w:val="center"/>
              <w:rPr>
                <w:rFonts w:ascii="Palatino Linotype" w:hAnsi="Palatino Linotype"/>
                <w:sz w:val="22"/>
                <w:szCs w:val="22"/>
              </w:rPr>
            </w:pPr>
            <w:r w:rsidRPr="00864CE0">
              <w:rPr>
                <w:rFonts w:ascii="Palatino Linotype" w:hAnsi="Palatino Linotype"/>
                <w:sz w:val="22"/>
                <w:szCs w:val="22"/>
              </w:rPr>
              <w:t>ANA</w:t>
            </w:r>
          </w:p>
        </w:tc>
        <w:tc>
          <w:tcPr>
            <w:tcW w:w="2552" w:type="dxa"/>
            <w:vAlign w:val="center"/>
          </w:tcPr>
          <w:p w14:paraId="4ADFA5CF" w14:textId="686E6704" w:rsidR="00AD5BD3" w:rsidRPr="00864CE0" w:rsidRDefault="00AD5BD3" w:rsidP="00AD5BD3">
            <w:pPr>
              <w:spacing w:after="120"/>
              <w:jc w:val="center"/>
              <w:rPr>
                <w:rFonts w:ascii="Palatino Linotype" w:hAnsi="Palatino Linotype"/>
                <w:sz w:val="22"/>
                <w:szCs w:val="22"/>
              </w:rPr>
            </w:pPr>
            <w:proofErr w:type="spellStart"/>
            <w:r w:rsidRPr="00864CE0">
              <w:rPr>
                <w:rFonts w:ascii="Palatino Linotype" w:hAnsi="Palatino Linotype"/>
                <w:sz w:val="22"/>
                <w:szCs w:val="22"/>
                <w:lang w:val="en-AU"/>
              </w:rPr>
              <w:t>Instituțiile</w:t>
            </w:r>
            <w:proofErr w:type="spellEnd"/>
            <w:r w:rsidRPr="00864CE0">
              <w:rPr>
                <w:rFonts w:ascii="Palatino Linotype" w:hAnsi="Palatino Linotype"/>
                <w:sz w:val="22"/>
                <w:szCs w:val="22"/>
                <w:lang w:val="en-AU"/>
              </w:rPr>
              <w:t xml:space="preserve"> </w:t>
            </w:r>
            <w:proofErr w:type="spellStart"/>
            <w:r w:rsidRPr="00864CE0">
              <w:rPr>
                <w:rFonts w:ascii="Palatino Linotype" w:hAnsi="Palatino Linotype"/>
                <w:sz w:val="22"/>
                <w:szCs w:val="22"/>
                <w:lang w:val="en-AU"/>
              </w:rPr>
              <w:t>prefectului</w:t>
            </w:r>
            <w:proofErr w:type="spellEnd"/>
          </w:p>
          <w:p w14:paraId="00E8D609" w14:textId="77777777" w:rsidR="00AD5BD3" w:rsidRPr="00864CE0" w:rsidRDefault="00AD5BD3" w:rsidP="00AD5BD3">
            <w:pPr>
              <w:spacing w:after="120"/>
              <w:jc w:val="center"/>
              <w:rPr>
                <w:rFonts w:ascii="Palatino Linotype" w:hAnsi="Palatino Linotype"/>
                <w:sz w:val="22"/>
                <w:szCs w:val="22"/>
              </w:rPr>
            </w:pPr>
            <w:r w:rsidRPr="00864CE0">
              <w:rPr>
                <w:rFonts w:ascii="Palatino Linotype" w:hAnsi="Palatino Linotype"/>
                <w:sz w:val="22"/>
                <w:szCs w:val="22"/>
              </w:rPr>
              <w:t>IGPR-DSS, structuri teritoriale pentru siguranța școlară,</w:t>
            </w:r>
          </w:p>
          <w:p w14:paraId="4DAE5DFB" w14:textId="77777777" w:rsidR="00AD5BD3" w:rsidRPr="00864CE0" w:rsidRDefault="00AD5BD3" w:rsidP="00AD5BD3">
            <w:pPr>
              <w:spacing w:after="120"/>
              <w:jc w:val="center"/>
              <w:rPr>
                <w:rFonts w:ascii="Palatino Linotype" w:hAnsi="Palatino Linotype"/>
                <w:sz w:val="22"/>
                <w:szCs w:val="22"/>
              </w:rPr>
            </w:pPr>
            <w:r w:rsidRPr="00864CE0">
              <w:rPr>
                <w:rFonts w:ascii="Palatino Linotype" w:hAnsi="Palatino Linotype"/>
                <w:sz w:val="22"/>
                <w:szCs w:val="22"/>
              </w:rPr>
              <w:t>INSP/DSP</w:t>
            </w:r>
          </w:p>
          <w:p w14:paraId="355837A2" w14:textId="77777777" w:rsidR="00AD5BD3" w:rsidRPr="00864CE0" w:rsidRDefault="00AD5BD3" w:rsidP="00AD5BD3">
            <w:pPr>
              <w:spacing w:after="120"/>
              <w:jc w:val="center"/>
              <w:rPr>
                <w:rFonts w:ascii="Palatino Linotype" w:hAnsi="Palatino Linotype"/>
                <w:sz w:val="22"/>
                <w:szCs w:val="22"/>
              </w:rPr>
            </w:pPr>
            <w:r w:rsidRPr="00864CE0">
              <w:rPr>
                <w:rFonts w:ascii="Palatino Linotype" w:hAnsi="Palatino Linotype"/>
                <w:sz w:val="22"/>
                <w:szCs w:val="22"/>
              </w:rPr>
              <w:t>specialiști din cadrul Centrului Național de Sănătate Mintală și Luptă Antidrog</w:t>
            </w:r>
          </w:p>
          <w:p w14:paraId="6D5A3AC7" w14:textId="3B215B8B" w:rsidR="00AD5BD3" w:rsidRPr="00864CE0" w:rsidRDefault="00AD5BD3" w:rsidP="00AD5BD3">
            <w:pPr>
              <w:spacing w:after="120"/>
              <w:jc w:val="center"/>
              <w:rPr>
                <w:rFonts w:ascii="Palatino Linotype" w:hAnsi="Palatino Linotype"/>
                <w:sz w:val="22"/>
                <w:szCs w:val="22"/>
                <w:lang w:val="en-AU"/>
              </w:rPr>
            </w:pPr>
            <w:r w:rsidRPr="00864CE0">
              <w:rPr>
                <w:rFonts w:ascii="Palatino Linotype" w:hAnsi="Palatino Linotype"/>
                <w:sz w:val="22"/>
                <w:szCs w:val="22"/>
              </w:rPr>
              <w:t>ONG-uri, asociații ale părinților și elevilor, organizații interguvernamentale</w:t>
            </w:r>
          </w:p>
        </w:tc>
        <w:tc>
          <w:tcPr>
            <w:tcW w:w="1984" w:type="dxa"/>
            <w:vAlign w:val="center"/>
          </w:tcPr>
          <w:p w14:paraId="030EEBD6" w14:textId="77777777" w:rsidR="00AD5BD3" w:rsidRPr="00864CE0" w:rsidRDefault="00AD5BD3" w:rsidP="00AD5BD3">
            <w:pPr>
              <w:spacing w:after="120"/>
              <w:jc w:val="center"/>
              <w:rPr>
                <w:rFonts w:ascii="Palatino Linotype" w:hAnsi="Palatino Linotype"/>
                <w:sz w:val="22"/>
                <w:szCs w:val="22"/>
              </w:rPr>
            </w:pPr>
            <w:r w:rsidRPr="00864CE0">
              <w:rPr>
                <w:rFonts w:ascii="Palatino Linotype" w:hAnsi="Palatino Linotype"/>
                <w:sz w:val="22"/>
                <w:szCs w:val="22"/>
              </w:rPr>
              <w:t>Bugetul instituțiilor responsabile, AAPL, parteneri, sponsori</w:t>
            </w:r>
          </w:p>
          <w:p w14:paraId="398DD25D" w14:textId="6E7A1501" w:rsidR="00AD5BD3" w:rsidRPr="00864CE0" w:rsidRDefault="00AD5BD3" w:rsidP="00AD5BD3">
            <w:pPr>
              <w:spacing w:after="120"/>
              <w:jc w:val="center"/>
              <w:rPr>
                <w:rFonts w:ascii="Palatino Linotype" w:hAnsi="Palatino Linotype"/>
                <w:sz w:val="22"/>
                <w:szCs w:val="22"/>
              </w:rPr>
            </w:pPr>
            <w:r w:rsidRPr="00864CE0">
              <w:rPr>
                <w:rFonts w:ascii="Palatino Linotype" w:hAnsi="Palatino Linotype"/>
                <w:sz w:val="22"/>
                <w:szCs w:val="22"/>
              </w:rPr>
              <w:t>Fonduri nerambursabile</w:t>
            </w:r>
          </w:p>
        </w:tc>
      </w:tr>
      <w:tr w:rsidR="00AD5BD3" w:rsidRPr="008E6A44" w14:paraId="61FCA703" w14:textId="77777777" w:rsidTr="008A43F4">
        <w:trPr>
          <w:trHeight w:val="368"/>
        </w:trPr>
        <w:tc>
          <w:tcPr>
            <w:tcW w:w="562" w:type="dxa"/>
            <w:vAlign w:val="center"/>
          </w:tcPr>
          <w:p w14:paraId="53013A70" w14:textId="67725B30" w:rsidR="00AD5BD3" w:rsidRPr="008E6A44" w:rsidRDefault="005E13CA" w:rsidP="00AD5BD3">
            <w:pPr>
              <w:spacing w:after="120"/>
              <w:jc w:val="center"/>
              <w:rPr>
                <w:rFonts w:ascii="Palatino Linotype" w:hAnsi="Palatino Linotype"/>
              </w:rPr>
            </w:pPr>
            <w:r>
              <w:rPr>
                <w:rFonts w:ascii="Palatino Linotype" w:hAnsi="Palatino Linotype"/>
              </w:rPr>
              <w:t>d)</w:t>
            </w:r>
          </w:p>
        </w:tc>
        <w:tc>
          <w:tcPr>
            <w:tcW w:w="4253" w:type="dxa"/>
            <w:vAlign w:val="center"/>
          </w:tcPr>
          <w:p w14:paraId="712BCED3" w14:textId="5362FAA5" w:rsidR="00AD5BD3" w:rsidRPr="00864CE0" w:rsidRDefault="00AD5BD3" w:rsidP="00AD5BD3">
            <w:pPr>
              <w:spacing w:after="0"/>
              <w:rPr>
                <w:rFonts w:ascii="Palatino Linotype" w:hAnsi="Palatino Linotype"/>
                <w:strike/>
                <w:sz w:val="22"/>
                <w:szCs w:val="22"/>
              </w:rPr>
            </w:pPr>
            <w:r w:rsidRPr="00864CE0">
              <w:rPr>
                <w:rFonts w:ascii="Palatino Linotype" w:hAnsi="Palatino Linotype"/>
                <w:sz w:val="22"/>
                <w:szCs w:val="22"/>
              </w:rPr>
              <w:t>Implementarea temei „Prevenirea și reducerea faptelor de violență, respectiv a consumului de droguri, alcool și tutun” în cadrul Programului „Școala Altfel”</w:t>
            </w:r>
          </w:p>
        </w:tc>
        <w:tc>
          <w:tcPr>
            <w:tcW w:w="2126" w:type="dxa"/>
            <w:vAlign w:val="center"/>
          </w:tcPr>
          <w:p w14:paraId="38AA6352" w14:textId="173678AA" w:rsidR="00AD5BD3" w:rsidRPr="00864CE0" w:rsidRDefault="00AD5BD3" w:rsidP="00AD5BD3">
            <w:pPr>
              <w:spacing w:after="120"/>
              <w:rPr>
                <w:rFonts w:ascii="Palatino Linotype" w:hAnsi="Palatino Linotype"/>
                <w:strike/>
                <w:sz w:val="22"/>
                <w:szCs w:val="22"/>
              </w:rPr>
            </w:pPr>
            <w:r w:rsidRPr="00864CE0">
              <w:rPr>
                <w:rFonts w:ascii="Palatino Linotype" w:hAnsi="Palatino Linotype"/>
                <w:sz w:val="22"/>
                <w:szCs w:val="22"/>
              </w:rPr>
              <w:t>Pe parcursul anului școlar</w:t>
            </w:r>
          </w:p>
        </w:tc>
        <w:tc>
          <w:tcPr>
            <w:tcW w:w="1985" w:type="dxa"/>
            <w:vAlign w:val="center"/>
          </w:tcPr>
          <w:p w14:paraId="1FBFDABE" w14:textId="734C384F" w:rsidR="00AD5BD3" w:rsidRPr="00864CE0" w:rsidRDefault="00AD5BD3" w:rsidP="00AD5BD3">
            <w:pPr>
              <w:pStyle w:val="Frspaiere1"/>
              <w:tabs>
                <w:tab w:val="left" w:pos="228"/>
              </w:tabs>
              <w:spacing w:line="276" w:lineRule="auto"/>
              <w:jc w:val="center"/>
              <w:rPr>
                <w:rFonts w:ascii="Palatino Linotype" w:hAnsi="Palatino Linotype"/>
                <w:color w:val="4472C4" w:themeColor="accent1"/>
                <w:lang w:val="ro-RO"/>
              </w:rPr>
            </w:pPr>
            <w:r w:rsidRPr="00864CE0">
              <w:rPr>
                <w:rFonts w:ascii="Palatino Linotype" w:hAnsi="Palatino Linotype"/>
                <w:lang w:val="ro-RO"/>
              </w:rPr>
              <w:t>ISJ/ISMB</w:t>
            </w:r>
          </w:p>
          <w:p w14:paraId="1E375B5B" w14:textId="77777777" w:rsidR="00AD5BD3" w:rsidRPr="007125C0" w:rsidRDefault="00AD5BD3" w:rsidP="00AD5BD3">
            <w:pPr>
              <w:pStyle w:val="Frspaiere1"/>
              <w:tabs>
                <w:tab w:val="left" w:pos="228"/>
              </w:tabs>
              <w:spacing w:line="276" w:lineRule="auto"/>
              <w:jc w:val="center"/>
              <w:rPr>
                <w:rFonts w:ascii="Palatino Linotype" w:hAnsi="Palatino Linotype"/>
                <w:color w:val="000000" w:themeColor="text1"/>
                <w:lang w:val="ro-RO"/>
              </w:rPr>
            </w:pPr>
            <w:r w:rsidRPr="007125C0">
              <w:rPr>
                <w:rFonts w:ascii="Palatino Linotype" w:hAnsi="Palatino Linotype"/>
                <w:color w:val="000000" w:themeColor="text1"/>
                <w:lang w:val="ro-RO"/>
              </w:rPr>
              <w:t>IPJ/DGPMB</w:t>
            </w:r>
          </w:p>
          <w:p w14:paraId="4CB86B9A" w14:textId="7F9A0511" w:rsidR="00AD5BD3" w:rsidRPr="007125C0" w:rsidRDefault="007F0B9B" w:rsidP="00AD5BD3">
            <w:pPr>
              <w:pStyle w:val="Frspaiere1"/>
              <w:tabs>
                <w:tab w:val="left" w:pos="228"/>
              </w:tabs>
              <w:spacing w:line="276" w:lineRule="auto"/>
              <w:jc w:val="center"/>
              <w:rPr>
                <w:rFonts w:ascii="Palatino Linotype" w:hAnsi="Palatino Linotype"/>
                <w:strike/>
                <w:color w:val="000000" w:themeColor="text1"/>
                <w:lang w:val="ro-RO"/>
              </w:rPr>
            </w:pPr>
            <w:r w:rsidRPr="007125C0">
              <w:rPr>
                <w:rFonts w:ascii="Palatino Linotype" w:hAnsi="Palatino Linotype"/>
                <w:color w:val="000000" w:themeColor="text1"/>
                <w:lang w:val="ro-RO"/>
              </w:rPr>
              <w:t>CPECA</w:t>
            </w:r>
          </w:p>
          <w:p w14:paraId="5A04DFF7" w14:textId="77777777" w:rsidR="00AD5BD3" w:rsidRPr="00864CE0" w:rsidRDefault="00AD5BD3" w:rsidP="00AD5BD3">
            <w:pPr>
              <w:pStyle w:val="Frspaiere1"/>
              <w:tabs>
                <w:tab w:val="left" w:pos="228"/>
              </w:tabs>
              <w:spacing w:line="276" w:lineRule="auto"/>
              <w:jc w:val="center"/>
              <w:rPr>
                <w:rFonts w:ascii="Palatino Linotype" w:hAnsi="Palatino Linotype"/>
                <w:color w:val="000000" w:themeColor="text1"/>
                <w:lang w:val="ro-RO"/>
              </w:rPr>
            </w:pPr>
            <w:r w:rsidRPr="007125C0">
              <w:rPr>
                <w:rFonts w:ascii="Palatino Linotype" w:hAnsi="Palatino Linotype"/>
                <w:color w:val="000000" w:themeColor="text1"/>
                <w:lang w:val="ro-RO"/>
              </w:rPr>
              <w:t>DGASPC/SPAS</w:t>
            </w:r>
          </w:p>
          <w:p w14:paraId="7BB12590" w14:textId="77777777" w:rsidR="00AD5BD3" w:rsidRPr="00864CE0" w:rsidRDefault="00AD5BD3" w:rsidP="00AD5BD3">
            <w:pPr>
              <w:spacing w:after="120"/>
              <w:jc w:val="center"/>
              <w:rPr>
                <w:rFonts w:ascii="Palatino Linotype" w:hAnsi="Palatino Linotype"/>
                <w:strike/>
                <w:sz w:val="22"/>
                <w:szCs w:val="22"/>
              </w:rPr>
            </w:pPr>
          </w:p>
        </w:tc>
        <w:tc>
          <w:tcPr>
            <w:tcW w:w="1984" w:type="dxa"/>
            <w:vAlign w:val="center"/>
          </w:tcPr>
          <w:p w14:paraId="55FB1147" w14:textId="52C1489F" w:rsidR="00AD5BD3" w:rsidRPr="007F0B9B" w:rsidRDefault="00AD5BD3" w:rsidP="00AD5BD3">
            <w:pPr>
              <w:spacing w:after="120"/>
              <w:jc w:val="center"/>
              <w:rPr>
                <w:rFonts w:ascii="Palatino Linotype" w:hAnsi="Palatino Linotype"/>
                <w:strike/>
                <w:sz w:val="22"/>
                <w:szCs w:val="22"/>
              </w:rPr>
            </w:pPr>
          </w:p>
        </w:tc>
        <w:tc>
          <w:tcPr>
            <w:tcW w:w="2552" w:type="dxa"/>
            <w:vAlign w:val="center"/>
          </w:tcPr>
          <w:p w14:paraId="1BD2B653" w14:textId="0C2A9FB4" w:rsidR="00AD5BD3" w:rsidRPr="00864CE0" w:rsidRDefault="00AD5BD3" w:rsidP="00AD5BD3">
            <w:pPr>
              <w:spacing w:after="120"/>
              <w:jc w:val="center"/>
              <w:rPr>
                <w:rFonts w:ascii="Palatino Linotype" w:hAnsi="Palatino Linotype"/>
                <w:strike/>
                <w:sz w:val="22"/>
                <w:szCs w:val="22"/>
                <w:lang w:val="en-AU"/>
              </w:rPr>
            </w:pPr>
            <w:r w:rsidRPr="00864CE0">
              <w:rPr>
                <w:rFonts w:ascii="Palatino Linotype" w:hAnsi="Palatino Linotype"/>
                <w:sz w:val="22"/>
                <w:szCs w:val="22"/>
              </w:rPr>
              <w:t>ONG-uri</w:t>
            </w:r>
          </w:p>
        </w:tc>
        <w:tc>
          <w:tcPr>
            <w:tcW w:w="1984" w:type="dxa"/>
            <w:vAlign w:val="center"/>
          </w:tcPr>
          <w:p w14:paraId="7DA94658" w14:textId="5A3D776F" w:rsidR="00AD5BD3" w:rsidRPr="00864CE0" w:rsidRDefault="00AD5BD3" w:rsidP="00AD5BD3">
            <w:pPr>
              <w:spacing w:after="120"/>
              <w:jc w:val="center"/>
              <w:rPr>
                <w:rFonts w:ascii="Palatino Linotype" w:hAnsi="Palatino Linotype"/>
                <w:strike/>
                <w:sz w:val="22"/>
                <w:szCs w:val="22"/>
              </w:rPr>
            </w:pPr>
            <w:r w:rsidRPr="00864CE0">
              <w:rPr>
                <w:rFonts w:ascii="Palatino Linotype" w:hAnsi="Palatino Linotype"/>
                <w:sz w:val="22"/>
                <w:szCs w:val="22"/>
              </w:rPr>
              <w:t>Bugetul instituțiilor responsabile</w:t>
            </w:r>
          </w:p>
        </w:tc>
      </w:tr>
      <w:tr w:rsidR="00AD5BD3" w:rsidRPr="008E6A44" w14:paraId="56B1B793" w14:textId="77777777" w:rsidTr="008A43F4">
        <w:trPr>
          <w:trHeight w:val="368"/>
        </w:trPr>
        <w:tc>
          <w:tcPr>
            <w:tcW w:w="562" w:type="dxa"/>
            <w:vAlign w:val="center"/>
          </w:tcPr>
          <w:p w14:paraId="19F4118F" w14:textId="2A104CBB" w:rsidR="00AD5BD3" w:rsidRPr="008E6A44" w:rsidRDefault="005E13CA" w:rsidP="00AD5BD3">
            <w:pPr>
              <w:spacing w:after="120"/>
              <w:jc w:val="center"/>
              <w:rPr>
                <w:rFonts w:ascii="Palatino Linotype" w:hAnsi="Palatino Linotype"/>
              </w:rPr>
            </w:pPr>
            <w:r>
              <w:rPr>
                <w:rFonts w:ascii="Palatino Linotype" w:hAnsi="Palatino Linotype"/>
              </w:rPr>
              <w:t>e)</w:t>
            </w:r>
          </w:p>
        </w:tc>
        <w:tc>
          <w:tcPr>
            <w:tcW w:w="4253" w:type="dxa"/>
            <w:vAlign w:val="center"/>
          </w:tcPr>
          <w:p w14:paraId="435258C4" w14:textId="7B08D050" w:rsidR="00AD5BD3" w:rsidRPr="00E5713E" w:rsidRDefault="00AD5BD3" w:rsidP="00AD5BD3">
            <w:pPr>
              <w:spacing w:after="120"/>
              <w:rPr>
                <w:rFonts w:ascii="Palatino Linotype" w:hAnsi="Palatino Linotype"/>
                <w:sz w:val="22"/>
                <w:szCs w:val="22"/>
              </w:rPr>
            </w:pPr>
            <w:r w:rsidRPr="00E5713E">
              <w:rPr>
                <w:rFonts w:ascii="Palatino Linotype" w:hAnsi="Palatino Linotype"/>
                <w:sz w:val="22"/>
                <w:szCs w:val="22"/>
              </w:rPr>
              <w:t>Implementarea programului „Împreună prindem curaj” în minim 250 unități de învățământ preuniversitar/an</w:t>
            </w:r>
          </w:p>
        </w:tc>
        <w:tc>
          <w:tcPr>
            <w:tcW w:w="2126" w:type="dxa"/>
            <w:vAlign w:val="center"/>
          </w:tcPr>
          <w:p w14:paraId="49242B6C" w14:textId="77777777" w:rsidR="00AD5BD3" w:rsidRPr="00E5713E" w:rsidRDefault="00AD5BD3" w:rsidP="00AD5BD3">
            <w:pPr>
              <w:spacing w:after="120"/>
              <w:rPr>
                <w:rFonts w:ascii="Palatino Linotype" w:hAnsi="Palatino Linotype"/>
                <w:sz w:val="22"/>
                <w:szCs w:val="22"/>
              </w:rPr>
            </w:pPr>
            <w:r w:rsidRPr="00E5713E">
              <w:rPr>
                <w:rFonts w:ascii="Palatino Linotype" w:hAnsi="Palatino Linotype"/>
                <w:sz w:val="22"/>
                <w:szCs w:val="22"/>
              </w:rPr>
              <w:t>2024-2027</w:t>
            </w:r>
          </w:p>
        </w:tc>
        <w:tc>
          <w:tcPr>
            <w:tcW w:w="1985" w:type="dxa"/>
            <w:vAlign w:val="center"/>
          </w:tcPr>
          <w:p w14:paraId="0BA2AE5F"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Unități de învățământ</w:t>
            </w:r>
          </w:p>
        </w:tc>
        <w:tc>
          <w:tcPr>
            <w:tcW w:w="1984" w:type="dxa"/>
            <w:vAlign w:val="center"/>
          </w:tcPr>
          <w:p w14:paraId="7B0827B5"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ME</w:t>
            </w:r>
          </w:p>
          <w:p w14:paraId="02E8499D"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CJRAE/ CMBRAE</w:t>
            </w:r>
          </w:p>
        </w:tc>
        <w:tc>
          <w:tcPr>
            <w:tcW w:w="2552" w:type="dxa"/>
            <w:vAlign w:val="center"/>
          </w:tcPr>
          <w:p w14:paraId="245CAD15" w14:textId="2244CE8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IGPR-DSS, structuri teritoriale pentru siguranța școlară,</w:t>
            </w:r>
          </w:p>
          <w:p w14:paraId="66EA4214" w14:textId="77777777" w:rsidR="00AD5BD3" w:rsidRPr="00E5713E" w:rsidRDefault="00AD5BD3" w:rsidP="00AD5BD3">
            <w:pPr>
              <w:spacing w:after="0"/>
              <w:jc w:val="center"/>
              <w:rPr>
                <w:rFonts w:ascii="Palatino Linotype" w:hAnsi="Palatino Linotype"/>
                <w:sz w:val="22"/>
                <w:szCs w:val="22"/>
              </w:rPr>
            </w:pPr>
            <w:r w:rsidRPr="00797FF8">
              <w:rPr>
                <w:rFonts w:ascii="Palatino Linotype" w:hAnsi="Palatino Linotype"/>
                <w:sz w:val="22"/>
                <w:szCs w:val="22"/>
              </w:rPr>
              <w:t>ANITP</w:t>
            </w:r>
          </w:p>
          <w:p w14:paraId="1268B615" w14:textId="69CFE0A6" w:rsidR="00AD5BD3" w:rsidRPr="00E5713E" w:rsidRDefault="00AD5BD3" w:rsidP="00AD5BD3">
            <w:pPr>
              <w:spacing w:after="0"/>
              <w:jc w:val="center"/>
              <w:rPr>
                <w:rFonts w:ascii="Palatino Linotype" w:hAnsi="Palatino Linotype"/>
                <w:sz w:val="22"/>
                <w:szCs w:val="22"/>
              </w:rPr>
            </w:pPr>
            <w:r w:rsidRPr="00E5713E">
              <w:rPr>
                <w:rFonts w:ascii="Palatino Linotype" w:hAnsi="Palatino Linotype"/>
                <w:sz w:val="22"/>
                <w:szCs w:val="22"/>
              </w:rPr>
              <w:t>ONG-uri, asociații ale părinților și elevilor, organizații interguvernamentale</w:t>
            </w:r>
          </w:p>
        </w:tc>
        <w:tc>
          <w:tcPr>
            <w:tcW w:w="1984" w:type="dxa"/>
            <w:vAlign w:val="center"/>
          </w:tcPr>
          <w:p w14:paraId="561DF7A1" w14:textId="66F6FB7B"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Bugetul de stat</w:t>
            </w:r>
          </w:p>
        </w:tc>
      </w:tr>
      <w:tr w:rsidR="00AD5BD3" w:rsidRPr="008E6A44" w14:paraId="44EAB676" w14:textId="77777777" w:rsidTr="008A43F4">
        <w:trPr>
          <w:trHeight w:val="368"/>
        </w:trPr>
        <w:tc>
          <w:tcPr>
            <w:tcW w:w="562" w:type="dxa"/>
            <w:vAlign w:val="center"/>
          </w:tcPr>
          <w:p w14:paraId="7ADC654E" w14:textId="573B95A2" w:rsidR="00AD5BD3" w:rsidRPr="008E6A44" w:rsidRDefault="005E13CA" w:rsidP="00AD5BD3">
            <w:pPr>
              <w:spacing w:after="120"/>
              <w:jc w:val="center"/>
              <w:rPr>
                <w:rFonts w:ascii="Palatino Linotype" w:hAnsi="Palatino Linotype"/>
              </w:rPr>
            </w:pPr>
            <w:r>
              <w:rPr>
                <w:rFonts w:ascii="Palatino Linotype" w:hAnsi="Palatino Linotype"/>
              </w:rPr>
              <w:t>f)</w:t>
            </w:r>
          </w:p>
        </w:tc>
        <w:tc>
          <w:tcPr>
            <w:tcW w:w="4253" w:type="dxa"/>
            <w:vAlign w:val="center"/>
          </w:tcPr>
          <w:p w14:paraId="7427588B" w14:textId="563E6C31" w:rsidR="00AD5BD3" w:rsidRPr="00E5713E" w:rsidRDefault="00AD5BD3" w:rsidP="00AD5BD3">
            <w:pPr>
              <w:widowControl w:val="0"/>
              <w:pBdr>
                <w:top w:val="nil"/>
                <w:left w:val="nil"/>
                <w:bottom w:val="nil"/>
                <w:right w:val="nil"/>
                <w:between w:val="nil"/>
              </w:pBdr>
              <w:spacing w:after="0"/>
              <w:rPr>
                <w:rFonts w:ascii="Palatino Linotype" w:eastAsia="Arial" w:hAnsi="Palatino Linotype" w:cs="Arial"/>
                <w:color w:val="000000"/>
                <w:sz w:val="22"/>
                <w:szCs w:val="22"/>
              </w:rPr>
            </w:pPr>
            <w:r w:rsidRPr="00E5713E">
              <w:rPr>
                <w:rFonts w:ascii="Palatino Linotype" w:hAnsi="Palatino Linotype"/>
                <w:sz w:val="22"/>
                <w:szCs w:val="22"/>
              </w:rPr>
              <w:t>Promovarea la nivel național a programelor școlare  pentru disciplinele opționale „Managementul emoțiilor”. „Educație pentru sănătate”, „Abilități de viață”, „Educație incluzivă și dezvoltarea gândirii critice”</w:t>
            </w:r>
            <w:r w:rsidRPr="00E5713E">
              <w:rPr>
                <w:rFonts w:ascii="Palatino Linotype" w:eastAsia="Arial" w:hAnsi="Palatino Linotype" w:cs="Arial"/>
                <w:color w:val="000000"/>
                <w:sz w:val="22"/>
                <w:szCs w:val="22"/>
              </w:rPr>
              <w:t xml:space="preserve">, </w:t>
            </w:r>
            <w:r w:rsidRPr="00E5713E">
              <w:rPr>
                <w:rFonts w:ascii="Palatino Linotype" w:hAnsi="Palatino Linotype"/>
                <w:sz w:val="22"/>
                <w:szCs w:val="22"/>
              </w:rPr>
              <w:t>în vederea includerii acestora în curriculum la decizia elevului din oferta școlii.</w:t>
            </w:r>
          </w:p>
        </w:tc>
        <w:tc>
          <w:tcPr>
            <w:tcW w:w="2126" w:type="dxa"/>
            <w:vAlign w:val="center"/>
          </w:tcPr>
          <w:p w14:paraId="247CCC67" w14:textId="77777777" w:rsidR="00AD5BD3" w:rsidRPr="00E5713E" w:rsidRDefault="00AD5BD3" w:rsidP="00AD5BD3">
            <w:pPr>
              <w:spacing w:after="120"/>
              <w:rPr>
                <w:rFonts w:ascii="Palatino Linotype" w:hAnsi="Palatino Linotype"/>
                <w:sz w:val="22"/>
                <w:szCs w:val="22"/>
              </w:rPr>
            </w:pPr>
            <w:r w:rsidRPr="00E5713E">
              <w:rPr>
                <w:rFonts w:ascii="Palatino Linotype" w:hAnsi="Palatino Linotype"/>
                <w:sz w:val="22"/>
                <w:szCs w:val="22"/>
              </w:rPr>
              <w:t>2024-2027</w:t>
            </w:r>
          </w:p>
        </w:tc>
        <w:tc>
          <w:tcPr>
            <w:tcW w:w="1985" w:type="dxa"/>
            <w:vAlign w:val="center"/>
          </w:tcPr>
          <w:p w14:paraId="62BA414A"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ISJ/ISMB</w:t>
            </w:r>
          </w:p>
        </w:tc>
        <w:tc>
          <w:tcPr>
            <w:tcW w:w="1984" w:type="dxa"/>
            <w:vAlign w:val="center"/>
          </w:tcPr>
          <w:p w14:paraId="1E67A4BA"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CNPEE</w:t>
            </w:r>
          </w:p>
        </w:tc>
        <w:tc>
          <w:tcPr>
            <w:tcW w:w="2552" w:type="dxa"/>
            <w:vAlign w:val="center"/>
          </w:tcPr>
          <w:p w14:paraId="09273C2E"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ONG-uri, asociații ale părinților</w:t>
            </w:r>
          </w:p>
        </w:tc>
        <w:tc>
          <w:tcPr>
            <w:tcW w:w="1984" w:type="dxa"/>
            <w:vAlign w:val="center"/>
          </w:tcPr>
          <w:p w14:paraId="413C6490" w14:textId="569D2BFE"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Bugetul de stat</w:t>
            </w:r>
          </w:p>
        </w:tc>
      </w:tr>
      <w:tr w:rsidR="00AD5BD3" w:rsidRPr="008E6A44" w14:paraId="623792AB" w14:textId="77777777" w:rsidTr="008A43F4">
        <w:trPr>
          <w:trHeight w:val="368"/>
        </w:trPr>
        <w:tc>
          <w:tcPr>
            <w:tcW w:w="562" w:type="dxa"/>
            <w:vAlign w:val="center"/>
          </w:tcPr>
          <w:p w14:paraId="7B66B803" w14:textId="55D52E5F" w:rsidR="00AD5BD3" w:rsidRPr="008E6A44" w:rsidRDefault="005E13CA" w:rsidP="00AD5BD3">
            <w:pPr>
              <w:spacing w:after="120"/>
              <w:jc w:val="center"/>
              <w:rPr>
                <w:rFonts w:ascii="Palatino Linotype" w:hAnsi="Palatino Linotype"/>
              </w:rPr>
            </w:pPr>
            <w:r>
              <w:rPr>
                <w:rFonts w:ascii="Palatino Linotype" w:hAnsi="Palatino Linotype"/>
              </w:rPr>
              <w:t>g)</w:t>
            </w:r>
          </w:p>
        </w:tc>
        <w:tc>
          <w:tcPr>
            <w:tcW w:w="4253" w:type="dxa"/>
            <w:vAlign w:val="center"/>
          </w:tcPr>
          <w:p w14:paraId="2EAE418E" w14:textId="04475985" w:rsidR="00AD5BD3" w:rsidRPr="00E5713E" w:rsidRDefault="00AD5BD3" w:rsidP="00AD5BD3">
            <w:pPr>
              <w:spacing w:after="120"/>
              <w:rPr>
                <w:rFonts w:ascii="Palatino Linotype" w:hAnsi="Palatino Linotype"/>
                <w:sz w:val="22"/>
                <w:szCs w:val="22"/>
              </w:rPr>
            </w:pPr>
            <w:r w:rsidRPr="00E5713E">
              <w:rPr>
                <w:rFonts w:ascii="Palatino Linotype" w:hAnsi="Palatino Linotype"/>
                <w:sz w:val="22"/>
                <w:szCs w:val="22"/>
              </w:rPr>
              <w:t xml:space="preserve">Organizarea de activități </w:t>
            </w:r>
            <w:proofErr w:type="spellStart"/>
            <w:r w:rsidRPr="00E5713E">
              <w:rPr>
                <w:rFonts w:ascii="Palatino Linotype" w:hAnsi="Palatino Linotype"/>
                <w:sz w:val="22"/>
                <w:szCs w:val="22"/>
              </w:rPr>
              <w:t>extracurriculare</w:t>
            </w:r>
            <w:proofErr w:type="spellEnd"/>
            <w:r w:rsidRPr="00E5713E">
              <w:rPr>
                <w:rFonts w:ascii="Palatino Linotype" w:hAnsi="Palatino Linotype"/>
                <w:sz w:val="22"/>
                <w:szCs w:val="22"/>
              </w:rPr>
              <w:t xml:space="preserve"> coordonate de cadrele didactice, consilieri școlari sau voluntari (ex. cercuri de educație </w:t>
            </w:r>
            <w:proofErr w:type="spellStart"/>
            <w:r w:rsidRPr="00E5713E">
              <w:rPr>
                <w:rFonts w:ascii="Palatino Linotype" w:hAnsi="Palatino Linotype"/>
                <w:sz w:val="22"/>
                <w:szCs w:val="22"/>
              </w:rPr>
              <w:t>nonformală</w:t>
            </w:r>
            <w:proofErr w:type="spellEnd"/>
            <w:r w:rsidRPr="00E5713E">
              <w:rPr>
                <w:rFonts w:ascii="Palatino Linotype" w:hAnsi="Palatino Linotype"/>
                <w:sz w:val="22"/>
                <w:szCs w:val="22"/>
              </w:rPr>
              <w:t xml:space="preserve">, concursuri, teatru forum, bibliotecă vie, expoziții, întâlniri cu specialiști, competiții sportive) axate pe dezvoltarea abilităților </w:t>
            </w:r>
            <w:proofErr w:type="spellStart"/>
            <w:r w:rsidRPr="00E5713E">
              <w:rPr>
                <w:rFonts w:ascii="Palatino Linotype" w:hAnsi="Palatino Linotype"/>
                <w:sz w:val="22"/>
                <w:szCs w:val="22"/>
              </w:rPr>
              <w:t>socio</w:t>
            </w:r>
            <w:proofErr w:type="spellEnd"/>
            <w:r w:rsidRPr="00E5713E">
              <w:rPr>
                <w:rFonts w:ascii="Palatino Linotype" w:hAnsi="Palatino Linotype"/>
                <w:sz w:val="22"/>
                <w:szCs w:val="22"/>
              </w:rPr>
              <w:t xml:space="preserve">-emoționale ale elevilor, a abilităților de gestionare asertivă a conflictelor,  pe creșterea empatiei, pe </w:t>
            </w:r>
            <w:r w:rsidRPr="00E5713E">
              <w:rPr>
                <w:rFonts w:ascii="Palatino Linotype" w:hAnsi="Palatino Linotype"/>
                <w:sz w:val="22"/>
                <w:szCs w:val="22"/>
              </w:rPr>
              <w:lastRenderedPageBreak/>
              <w:t>încurajarea respectului reciproc și a relațiilor pozitive dintre aceștia</w:t>
            </w:r>
          </w:p>
          <w:p w14:paraId="6E159ECE" w14:textId="50362422" w:rsidR="00AD5BD3" w:rsidRPr="00E5713E" w:rsidRDefault="00AD5BD3" w:rsidP="00AD5BD3">
            <w:pPr>
              <w:spacing w:after="0"/>
              <w:rPr>
                <w:rFonts w:ascii="Palatino Linotype" w:hAnsi="Palatino Linotype"/>
                <w:i/>
                <w:sz w:val="22"/>
                <w:szCs w:val="22"/>
              </w:rPr>
            </w:pPr>
            <w:r w:rsidRPr="00E5713E">
              <w:rPr>
                <w:rFonts w:ascii="Palatino Linotype" w:hAnsi="Palatino Linotype"/>
                <w:sz w:val="22"/>
                <w:szCs w:val="22"/>
              </w:rPr>
              <w:t>*</w:t>
            </w:r>
            <w:r w:rsidRPr="00E5713E">
              <w:rPr>
                <w:rFonts w:ascii="Palatino Linotype" w:hAnsi="Palatino Linotype"/>
                <w:i/>
                <w:sz w:val="22"/>
                <w:szCs w:val="22"/>
              </w:rPr>
              <w:t>acestea pot avea loc pe parcursul anului, în afara orarului și/sau în cadrul programului „Școala altfel</w:t>
            </w:r>
            <w:r w:rsidRPr="00E5713E">
              <w:rPr>
                <w:rFonts w:ascii="Palatino Linotype" w:hAnsi="Palatino Linotype"/>
                <w:sz w:val="22"/>
                <w:szCs w:val="22"/>
              </w:rPr>
              <w:t>”</w:t>
            </w:r>
          </w:p>
        </w:tc>
        <w:tc>
          <w:tcPr>
            <w:tcW w:w="2126" w:type="dxa"/>
            <w:vAlign w:val="center"/>
          </w:tcPr>
          <w:p w14:paraId="4E7A23D8" w14:textId="4262B1D0" w:rsidR="00AD5BD3" w:rsidRPr="00E5713E" w:rsidRDefault="00AD5BD3" w:rsidP="00AD5BD3">
            <w:pPr>
              <w:spacing w:after="120"/>
              <w:rPr>
                <w:rFonts w:ascii="Palatino Linotype" w:hAnsi="Palatino Linotype"/>
                <w:sz w:val="22"/>
                <w:szCs w:val="22"/>
              </w:rPr>
            </w:pPr>
            <w:r w:rsidRPr="00E5713E">
              <w:rPr>
                <w:rFonts w:ascii="Palatino Linotype" w:hAnsi="Palatino Linotype"/>
                <w:sz w:val="22"/>
                <w:szCs w:val="22"/>
              </w:rPr>
              <w:lastRenderedPageBreak/>
              <w:t>2024-2027</w:t>
            </w:r>
          </w:p>
        </w:tc>
        <w:tc>
          <w:tcPr>
            <w:tcW w:w="1985" w:type="dxa"/>
            <w:vAlign w:val="center"/>
          </w:tcPr>
          <w:p w14:paraId="2FAF4F44" w14:textId="76E4A64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Palatele și cluburile copiilor</w:t>
            </w:r>
          </w:p>
          <w:p w14:paraId="48C87007" w14:textId="268C97F0"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Cluburile sportive școlare</w:t>
            </w:r>
          </w:p>
          <w:p w14:paraId="01D90167" w14:textId="7AAD8F8D"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Unități de învățământ</w:t>
            </w:r>
          </w:p>
          <w:p w14:paraId="7D176FB5" w14:textId="0790E8DF"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 xml:space="preserve">Consiliile elevilor și alte structuri </w:t>
            </w:r>
            <w:r w:rsidRPr="00E5713E">
              <w:rPr>
                <w:rFonts w:ascii="Palatino Linotype" w:hAnsi="Palatino Linotype"/>
                <w:sz w:val="22"/>
                <w:szCs w:val="22"/>
              </w:rPr>
              <w:lastRenderedPageBreak/>
              <w:t>reprezentative ale elevilor</w:t>
            </w:r>
          </w:p>
        </w:tc>
        <w:tc>
          <w:tcPr>
            <w:tcW w:w="1984" w:type="dxa"/>
            <w:vAlign w:val="center"/>
          </w:tcPr>
          <w:p w14:paraId="56152A15" w14:textId="04FC52B5"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lastRenderedPageBreak/>
              <w:t>CJRAE/ CMBRAE</w:t>
            </w:r>
          </w:p>
          <w:p w14:paraId="7C5580B6" w14:textId="4A15559C"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DGASPC/ DAS/SPAS</w:t>
            </w:r>
          </w:p>
          <w:p w14:paraId="13B405F7" w14:textId="77777777" w:rsidR="00AD5BD3" w:rsidRPr="00E5713E" w:rsidRDefault="00AD5BD3" w:rsidP="00AD5BD3">
            <w:pPr>
              <w:spacing w:after="120"/>
              <w:jc w:val="center"/>
              <w:rPr>
                <w:rFonts w:ascii="Palatino Linotype" w:hAnsi="Palatino Linotype"/>
                <w:sz w:val="22"/>
                <w:szCs w:val="22"/>
              </w:rPr>
            </w:pPr>
          </w:p>
          <w:p w14:paraId="072561CE" w14:textId="36B70F21" w:rsidR="00AD5BD3" w:rsidRPr="00E5713E" w:rsidRDefault="00AD5BD3" w:rsidP="00AD5BD3">
            <w:pPr>
              <w:spacing w:after="120"/>
              <w:jc w:val="center"/>
              <w:rPr>
                <w:rFonts w:ascii="Palatino Linotype" w:hAnsi="Palatino Linotype"/>
                <w:sz w:val="22"/>
                <w:szCs w:val="22"/>
              </w:rPr>
            </w:pPr>
          </w:p>
        </w:tc>
        <w:tc>
          <w:tcPr>
            <w:tcW w:w="2552" w:type="dxa"/>
            <w:vAlign w:val="center"/>
          </w:tcPr>
          <w:p w14:paraId="4025C75F" w14:textId="2C1A96EB"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Structuri teritoriale pentru siguranța școlară, AAPL,</w:t>
            </w:r>
          </w:p>
          <w:p w14:paraId="045E4F72"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ONG-uri, asociații ale părinților și elevilor, organizații interguvernamentale</w:t>
            </w:r>
          </w:p>
        </w:tc>
        <w:tc>
          <w:tcPr>
            <w:tcW w:w="1984" w:type="dxa"/>
            <w:vAlign w:val="center"/>
          </w:tcPr>
          <w:p w14:paraId="3AD32FD7" w14:textId="2254B58F"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Bugetul instituțiilor responsabile, AAPL, parteneri, sponsori</w:t>
            </w:r>
          </w:p>
          <w:p w14:paraId="311A8A47" w14:textId="131C8B2B"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Fonduri nerambursabile</w:t>
            </w:r>
          </w:p>
        </w:tc>
      </w:tr>
      <w:tr w:rsidR="00AD5BD3" w:rsidRPr="008E6A44" w14:paraId="3BD87678" w14:textId="77777777" w:rsidTr="008A43F4">
        <w:tc>
          <w:tcPr>
            <w:tcW w:w="562" w:type="dxa"/>
            <w:vAlign w:val="center"/>
          </w:tcPr>
          <w:p w14:paraId="090291E7" w14:textId="27FFA712" w:rsidR="00AD5BD3" w:rsidRPr="008E6A44" w:rsidRDefault="005E13CA" w:rsidP="00AD5BD3">
            <w:pPr>
              <w:spacing w:after="120"/>
              <w:jc w:val="center"/>
              <w:rPr>
                <w:rFonts w:ascii="Palatino Linotype" w:hAnsi="Palatino Linotype"/>
              </w:rPr>
            </w:pPr>
            <w:r>
              <w:rPr>
                <w:rFonts w:ascii="Palatino Linotype" w:hAnsi="Palatino Linotype"/>
              </w:rPr>
              <w:t>h)</w:t>
            </w:r>
          </w:p>
        </w:tc>
        <w:tc>
          <w:tcPr>
            <w:tcW w:w="4253" w:type="dxa"/>
            <w:vAlign w:val="center"/>
          </w:tcPr>
          <w:p w14:paraId="42A3EDFC" w14:textId="7814EF08" w:rsidR="00AD5BD3" w:rsidRPr="00E5713E" w:rsidRDefault="00AD5BD3" w:rsidP="00AD5BD3">
            <w:pPr>
              <w:spacing w:after="0"/>
              <w:rPr>
                <w:rFonts w:ascii="Palatino Linotype" w:hAnsi="Palatino Linotype"/>
                <w:sz w:val="22"/>
                <w:szCs w:val="22"/>
              </w:rPr>
            </w:pPr>
            <w:r w:rsidRPr="00E5713E">
              <w:rPr>
                <w:rFonts w:ascii="Palatino Linotype" w:hAnsi="Palatino Linotype"/>
                <w:sz w:val="22"/>
                <w:szCs w:val="22"/>
              </w:rPr>
              <w:t>Organizarea de campanii/programe/</w:t>
            </w:r>
            <w:r>
              <w:rPr>
                <w:rFonts w:ascii="Palatino Linotype" w:hAnsi="Palatino Linotype"/>
                <w:sz w:val="22"/>
                <w:szCs w:val="22"/>
              </w:rPr>
              <w:t xml:space="preserve"> </w:t>
            </w:r>
            <w:r w:rsidRPr="00E5713E">
              <w:rPr>
                <w:rFonts w:ascii="Palatino Linotype" w:hAnsi="Palatino Linotype"/>
                <w:sz w:val="22"/>
                <w:szCs w:val="22"/>
              </w:rPr>
              <w:t xml:space="preserve">acțiuni pentru combaterea discriminării, </w:t>
            </w:r>
            <w:r>
              <w:rPr>
                <w:rFonts w:ascii="Palatino Linotype" w:hAnsi="Palatino Linotype"/>
                <w:sz w:val="22"/>
                <w:szCs w:val="22"/>
              </w:rPr>
              <w:t xml:space="preserve">a </w:t>
            </w:r>
            <w:r w:rsidRPr="00E5713E">
              <w:rPr>
                <w:rFonts w:ascii="Palatino Linotype" w:hAnsi="Palatino Linotype"/>
                <w:sz w:val="22"/>
                <w:szCs w:val="22"/>
              </w:rPr>
              <w:t>discursului instigator la ură,</w:t>
            </w:r>
            <w:r>
              <w:rPr>
                <w:rFonts w:ascii="Palatino Linotype" w:hAnsi="Palatino Linotype"/>
                <w:sz w:val="22"/>
                <w:szCs w:val="22"/>
              </w:rPr>
              <w:t xml:space="preserve"> a </w:t>
            </w:r>
            <w:r w:rsidRPr="00E5713E">
              <w:rPr>
                <w:rFonts w:ascii="Palatino Linotype" w:hAnsi="Palatino Linotype"/>
                <w:sz w:val="22"/>
                <w:szCs w:val="22"/>
              </w:rPr>
              <w:t xml:space="preserve"> stigmatizării, </w:t>
            </w:r>
            <w:r>
              <w:rPr>
                <w:rFonts w:ascii="Palatino Linotype" w:hAnsi="Palatino Linotype"/>
                <w:sz w:val="22"/>
                <w:szCs w:val="22"/>
              </w:rPr>
              <w:t xml:space="preserve">a </w:t>
            </w:r>
            <w:r w:rsidRPr="00752DA8">
              <w:rPr>
                <w:rFonts w:ascii="Palatino Linotype" w:hAnsi="Palatino Linotype"/>
                <w:sz w:val="22"/>
                <w:szCs w:val="22"/>
              </w:rPr>
              <w:t>xenofobiei, a rasismului, anti-semitismului, traficului de persoane</w:t>
            </w:r>
          </w:p>
        </w:tc>
        <w:tc>
          <w:tcPr>
            <w:tcW w:w="2126" w:type="dxa"/>
            <w:vAlign w:val="center"/>
          </w:tcPr>
          <w:p w14:paraId="25EDB6B0" w14:textId="4BC832BC" w:rsidR="00AD5BD3" w:rsidRPr="00E5713E" w:rsidRDefault="00AD5BD3" w:rsidP="00AD5BD3">
            <w:pPr>
              <w:spacing w:after="120"/>
              <w:rPr>
                <w:rFonts w:ascii="Palatino Linotype" w:hAnsi="Palatino Linotype"/>
                <w:sz w:val="22"/>
                <w:szCs w:val="22"/>
              </w:rPr>
            </w:pPr>
            <w:r w:rsidRPr="00E5713E">
              <w:rPr>
                <w:rFonts w:ascii="Palatino Linotype" w:hAnsi="Palatino Linotype"/>
                <w:sz w:val="22"/>
                <w:szCs w:val="22"/>
              </w:rPr>
              <w:t>2024-2027</w:t>
            </w:r>
          </w:p>
        </w:tc>
        <w:tc>
          <w:tcPr>
            <w:tcW w:w="1985" w:type="dxa"/>
            <w:vAlign w:val="center"/>
          </w:tcPr>
          <w:p w14:paraId="4F196458" w14:textId="04CA2189"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Unități de învățământ</w:t>
            </w:r>
          </w:p>
        </w:tc>
        <w:tc>
          <w:tcPr>
            <w:tcW w:w="1984" w:type="dxa"/>
            <w:vAlign w:val="center"/>
          </w:tcPr>
          <w:p w14:paraId="1C2B6800"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CJRAE/ CMBRAE</w:t>
            </w:r>
          </w:p>
          <w:p w14:paraId="357DBDED" w14:textId="77777777" w:rsidR="00AD5BD3" w:rsidRDefault="00AD5BD3" w:rsidP="00AD5BD3">
            <w:pPr>
              <w:spacing w:after="0"/>
              <w:jc w:val="center"/>
              <w:rPr>
                <w:rFonts w:ascii="Palatino Linotype" w:hAnsi="Palatino Linotype"/>
                <w:sz w:val="22"/>
                <w:szCs w:val="22"/>
              </w:rPr>
            </w:pPr>
            <w:r w:rsidRPr="00E5713E">
              <w:rPr>
                <w:rFonts w:ascii="Palatino Linotype" w:hAnsi="Palatino Linotype"/>
                <w:sz w:val="22"/>
                <w:szCs w:val="22"/>
              </w:rPr>
              <w:t>ME</w:t>
            </w:r>
          </w:p>
          <w:p w14:paraId="15FC4889" w14:textId="77777777" w:rsidR="00AD5BD3" w:rsidRPr="00E5713E" w:rsidRDefault="00AD5BD3" w:rsidP="00AD5BD3">
            <w:pPr>
              <w:spacing w:after="0"/>
              <w:jc w:val="center"/>
              <w:rPr>
                <w:rFonts w:ascii="Palatino Linotype" w:hAnsi="Palatino Linotype"/>
                <w:sz w:val="22"/>
                <w:szCs w:val="22"/>
              </w:rPr>
            </w:pPr>
          </w:p>
        </w:tc>
        <w:tc>
          <w:tcPr>
            <w:tcW w:w="2552" w:type="dxa"/>
            <w:vAlign w:val="center"/>
          </w:tcPr>
          <w:p w14:paraId="38AD78CC" w14:textId="77777777" w:rsidR="00AD5BD3" w:rsidRPr="00E5713E" w:rsidRDefault="00AD5BD3" w:rsidP="00AD5BD3">
            <w:pPr>
              <w:spacing w:after="0"/>
              <w:jc w:val="center"/>
              <w:rPr>
                <w:rFonts w:ascii="Palatino Linotype" w:hAnsi="Palatino Linotype"/>
                <w:sz w:val="22"/>
                <w:szCs w:val="22"/>
              </w:rPr>
            </w:pPr>
            <w:r w:rsidRPr="00797FF8">
              <w:rPr>
                <w:rFonts w:ascii="Palatino Linotype" w:hAnsi="Palatino Linotype"/>
                <w:sz w:val="22"/>
                <w:szCs w:val="22"/>
              </w:rPr>
              <w:t>ANITP</w:t>
            </w:r>
          </w:p>
          <w:p w14:paraId="214C97E1" w14:textId="415AB842" w:rsidR="00AD5BD3" w:rsidRPr="00E5713E" w:rsidRDefault="00AD5BD3" w:rsidP="00AD5BD3">
            <w:pPr>
              <w:spacing w:after="0"/>
              <w:jc w:val="center"/>
              <w:rPr>
                <w:rFonts w:ascii="Palatino Linotype" w:hAnsi="Palatino Linotype"/>
                <w:sz w:val="22"/>
                <w:szCs w:val="22"/>
              </w:rPr>
            </w:pPr>
            <w:r w:rsidRPr="00E5713E">
              <w:rPr>
                <w:rFonts w:ascii="Palatino Linotype" w:hAnsi="Palatino Linotype"/>
                <w:sz w:val="22"/>
                <w:szCs w:val="22"/>
              </w:rPr>
              <w:t>ONG-uri, asociații ale părinților și elevilor, organizații interguvernamentale</w:t>
            </w:r>
          </w:p>
        </w:tc>
        <w:tc>
          <w:tcPr>
            <w:tcW w:w="1984" w:type="dxa"/>
            <w:vAlign w:val="center"/>
          </w:tcPr>
          <w:p w14:paraId="01255C05" w14:textId="116B862E"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Bugetul de stat</w:t>
            </w:r>
          </w:p>
          <w:p w14:paraId="126B5CEC" w14:textId="09704829"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Fonduri nerambursabile</w:t>
            </w:r>
          </w:p>
        </w:tc>
      </w:tr>
      <w:tr w:rsidR="00AD5BD3" w:rsidRPr="008E6A44" w14:paraId="20CC6590" w14:textId="77777777" w:rsidTr="008A43F4">
        <w:tc>
          <w:tcPr>
            <w:tcW w:w="562" w:type="dxa"/>
            <w:vAlign w:val="center"/>
          </w:tcPr>
          <w:p w14:paraId="7A459DED" w14:textId="6C9F93A2" w:rsidR="00AD5BD3" w:rsidRPr="008E6A44" w:rsidRDefault="005E13CA" w:rsidP="00AD5BD3">
            <w:pPr>
              <w:spacing w:after="120"/>
              <w:jc w:val="center"/>
              <w:rPr>
                <w:rFonts w:ascii="Palatino Linotype" w:hAnsi="Palatino Linotype"/>
              </w:rPr>
            </w:pPr>
            <w:r>
              <w:rPr>
                <w:rFonts w:ascii="Palatino Linotype" w:hAnsi="Palatino Linotype"/>
              </w:rPr>
              <w:t>i)</w:t>
            </w:r>
          </w:p>
        </w:tc>
        <w:tc>
          <w:tcPr>
            <w:tcW w:w="4253" w:type="dxa"/>
            <w:vAlign w:val="center"/>
          </w:tcPr>
          <w:p w14:paraId="5BC8801C" w14:textId="65074CB4" w:rsidR="00AD5BD3" w:rsidRPr="00E5713E" w:rsidRDefault="00AD5BD3" w:rsidP="00AD5BD3">
            <w:pPr>
              <w:spacing w:after="120"/>
              <w:rPr>
                <w:rFonts w:ascii="Palatino Linotype" w:hAnsi="Palatino Linotype"/>
                <w:sz w:val="22"/>
                <w:szCs w:val="22"/>
              </w:rPr>
            </w:pPr>
            <w:r w:rsidRPr="00E5713E">
              <w:rPr>
                <w:rFonts w:ascii="Palatino Linotype" w:hAnsi="Palatino Linotype"/>
                <w:sz w:val="22"/>
                <w:szCs w:val="22"/>
              </w:rPr>
              <w:t>Organizarea anuală a concursului național „Ia atitudine, spune STOP violenței!”</w:t>
            </w:r>
          </w:p>
        </w:tc>
        <w:tc>
          <w:tcPr>
            <w:tcW w:w="2126" w:type="dxa"/>
            <w:vAlign w:val="center"/>
          </w:tcPr>
          <w:p w14:paraId="35E7AB7B" w14:textId="77777777" w:rsidR="00AD5BD3" w:rsidRPr="00E5713E" w:rsidRDefault="00AD5BD3" w:rsidP="00AD5BD3">
            <w:pPr>
              <w:spacing w:after="120"/>
              <w:rPr>
                <w:rFonts w:ascii="Palatino Linotype" w:hAnsi="Palatino Linotype"/>
                <w:sz w:val="22"/>
                <w:szCs w:val="22"/>
              </w:rPr>
            </w:pPr>
            <w:r w:rsidRPr="00E5713E">
              <w:rPr>
                <w:rFonts w:ascii="Palatino Linotype" w:hAnsi="Palatino Linotype"/>
                <w:sz w:val="22"/>
                <w:szCs w:val="22"/>
              </w:rPr>
              <w:t>2024-2027</w:t>
            </w:r>
          </w:p>
        </w:tc>
        <w:tc>
          <w:tcPr>
            <w:tcW w:w="1985" w:type="dxa"/>
            <w:vAlign w:val="center"/>
          </w:tcPr>
          <w:p w14:paraId="13AA6A73" w14:textId="7D8FEE4B"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ME,</w:t>
            </w:r>
          </w:p>
          <w:p w14:paraId="0BC26C50"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ISJ/ISMB</w:t>
            </w:r>
          </w:p>
        </w:tc>
        <w:tc>
          <w:tcPr>
            <w:tcW w:w="1984" w:type="dxa"/>
            <w:vAlign w:val="center"/>
          </w:tcPr>
          <w:p w14:paraId="3CC1E4D2" w14:textId="545777CA"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Nu este cazul</w:t>
            </w:r>
          </w:p>
        </w:tc>
        <w:tc>
          <w:tcPr>
            <w:tcW w:w="2552" w:type="dxa"/>
            <w:vAlign w:val="center"/>
          </w:tcPr>
          <w:p w14:paraId="2AF65AA1" w14:textId="77777777" w:rsidR="00AD5BD3" w:rsidRDefault="00AD5BD3" w:rsidP="00AD5BD3">
            <w:pPr>
              <w:spacing w:after="0"/>
              <w:jc w:val="center"/>
              <w:rPr>
                <w:rFonts w:ascii="Palatino Linotype" w:hAnsi="Palatino Linotype"/>
                <w:sz w:val="22"/>
                <w:szCs w:val="22"/>
              </w:rPr>
            </w:pPr>
            <w:r w:rsidRPr="00E5713E">
              <w:rPr>
                <w:rFonts w:ascii="Palatino Linotype" w:hAnsi="Palatino Linotype"/>
                <w:sz w:val="22"/>
                <w:szCs w:val="22"/>
              </w:rPr>
              <w:t>IGPR - DSS, structuri teritoriale pentru siguranța școlară</w:t>
            </w:r>
          </w:p>
          <w:p w14:paraId="7574291F" w14:textId="67B6AE9C" w:rsidR="00AD5BD3" w:rsidRPr="00E5713E" w:rsidRDefault="00AD5BD3" w:rsidP="00AD5BD3">
            <w:pPr>
              <w:spacing w:after="0"/>
              <w:jc w:val="center"/>
              <w:rPr>
                <w:rFonts w:ascii="Palatino Linotype" w:hAnsi="Palatino Linotype"/>
                <w:sz w:val="22"/>
                <w:szCs w:val="22"/>
              </w:rPr>
            </w:pPr>
            <w:r w:rsidRPr="00797FF8">
              <w:rPr>
                <w:rFonts w:ascii="Palatino Linotype" w:hAnsi="Palatino Linotype"/>
                <w:sz w:val="22"/>
                <w:szCs w:val="22"/>
              </w:rPr>
              <w:t>ANITP</w:t>
            </w:r>
          </w:p>
        </w:tc>
        <w:tc>
          <w:tcPr>
            <w:tcW w:w="1984" w:type="dxa"/>
            <w:vAlign w:val="center"/>
          </w:tcPr>
          <w:p w14:paraId="045A8C7E"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Bugetul ME</w:t>
            </w:r>
          </w:p>
        </w:tc>
      </w:tr>
      <w:tr w:rsidR="00AD5BD3" w:rsidRPr="008E6A44" w14:paraId="7DFF9154" w14:textId="77777777" w:rsidTr="008A43F4">
        <w:tc>
          <w:tcPr>
            <w:tcW w:w="562" w:type="dxa"/>
            <w:vAlign w:val="center"/>
          </w:tcPr>
          <w:p w14:paraId="5C610A18" w14:textId="218F87BB" w:rsidR="00AD5BD3" w:rsidRPr="008E6A44" w:rsidRDefault="005E13CA" w:rsidP="00AD5BD3">
            <w:pPr>
              <w:spacing w:after="120"/>
              <w:jc w:val="center"/>
              <w:rPr>
                <w:rFonts w:ascii="Palatino Linotype" w:hAnsi="Palatino Linotype"/>
              </w:rPr>
            </w:pPr>
            <w:r>
              <w:rPr>
                <w:rFonts w:ascii="Palatino Linotype" w:hAnsi="Palatino Linotype"/>
              </w:rPr>
              <w:t>j)</w:t>
            </w:r>
          </w:p>
        </w:tc>
        <w:tc>
          <w:tcPr>
            <w:tcW w:w="4253" w:type="dxa"/>
            <w:vAlign w:val="center"/>
          </w:tcPr>
          <w:p w14:paraId="11CD312F" w14:textId="6ED108EE" w:rsidR="00AD5BD3" w:rsidRPr="00E5713E" w:rsidRDefault="00AD5BD3" w:rsidP="00AD5BD3">
            <w:pPr>
              <w:spacing w:after="120"/>
              <w:rPr>
                <w:rFonts w:ascii="Palatino Linotype" w:hAnsi="Palatino Linotype"/>
                <w:sz w:val="22"/>
                <w:szCs w:val="22"/>
              </w:rPr>
            </w:pPr>
            <w:r w:rsidRPr="00E5713E">
              <w:rPr>
                <w:rFonts w:ascii="Palatino Linotype" w:hAnsi="Palatino Linotype"/>
                <w:sz w:val="22"/>
                <w:szCs w:val="22"/>
              </w:rPr>
              <w:t>Implementarea de programe pentru susținerea părinților în vederea prevenirii și combaterii violenței școlare</w:t>
            </w:r>
          </w:p>
        </w:tc>
        <w:tc>
          <w:tcPr>
            <w:tcW w:w="2126" w:type="dxa"/>
            <w:vAlign w:val="center"/>
          </w:tcPr>
          <w:p w14:paraId="07E49239" w14:textId="77777777" w:rsidR="00AD5BD3" w:rsidRPr="00E5713E" w:rsidRDefault="00AD5BD3" w:rsidP="00AD5BD3">
            <w:pPr>
              <w:spacing w:after="120"/>
              <w:rPr>
                <w:rFonts w:ascii="Palatino Linotype" w:hAnsi="Palatino Linotype"/>
                <w:sz w:val="22"/>
                <w:szCs w:val="22"/>
              </w:rPr>
            </w:pPr>
            <w:r w:rsidRPr="00E5713E">
              <w:rPr>
                <w:rFonts w:ascii="Palatino Linotype" w:hAnsi="Palatino Linotype"/>
                <w:sz w:val="22"/>
                <w:szCs w:val="22"/>
              </w:rPr>
              <w:t>2024-2027</w:t>
            </w:r>
          </w:p>
        </w:tc>
        <w:tc>
          <w:tcPr>
            <w:tcW w:w="1985" w:type="dxa"/>
            <w:vAlign w:val="center"/>
          </w:tcPr>
          <w:p w14:paraId="3B2F0A5F" w14:textId="4CAB7053"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DGASPC</w:t>
            </w:r>
          </w:p>
          <w:p w14:paraId="66CA4662" w14:textId="16ADB2F5"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CJRAE/ CMBRAE</w:t>
            </w:r>
          </w:p>
          <w:p w14:paraId="78FB07D9" w14:textId="2D2E71DB"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Unități de învățământ</w:t>
            </w:r>
          </w:p>
        </w:tc>
        <w:tc>
          <w:tcPr>
            <w:tcW w:w="1984" w:type="dxa"/>
            <w:vAlign w:val="center"/>
          </w:tcPr>
          <w:p w14:paraId="4CE1484C" w14:textId="6920DF96"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MFTES - ANPDCA</w:t>
            </w:r>
          </w:p>
          <w:p w14:paraId="5168FF66" w14:textId="3C02A784"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ME</w:t>
            </w:r>
            <w:r w:rsidRPr="00E5713E">
              <w:rPr>
                <w:rFonts w:ascii="Palatino Linotype" w:hAnsi="Palatino Linotype"/>
                <w:sz w:val="22"/>
                <w:szCs w:val="22"/>
              </w:rPr>
              <w:br/>
            </w:r>
          </w:p>
        </w:tc>
        <w:tc>
          <w:tcPr>
            <w:tcW w:w="2552" w:type="dxa"/>
            <w:vAlign w:val="center"/>
          </w:tcPr>
          <w:p w14:paraId="441AD7BA" w14:textId="42A6E346" w:rsidR="00AD5BD3" w:rsidRPr="00E5713E" w:rsidRDefault="00AD5BD3" w:rsidP="00AD5BD3">
            <w:pPr>
              <w:spacing w:after="0"/>
              <w:jc w:val="center"/>
              <w:rPr>
                <w:rFonts w:ascii="Palatino Linotype" w:hAnsi="Palatino Linotype"/>
                <w:sz w:val="22"/>
                <w:szCs w:val="22"/>
              </w:rPr>
            </w:pPr>
            <w:r w:rsidRPr="00E5713E">
              <w:rPr>
                <w:rFonts w:ascii="Palatino Linotype" w:hAnsi="Palatino Linotype"/>
                <w:sz w:val="22"/>
                <w:szCs w:val="22"/>
              </w:rPr>
              <w:t>DGASPC, structuri teritoriale pentru siguranța școlară,</w:t>
            </w:r>
          </w:p>
          <w:p w14:paraId="54D2D515" w14:textId="77777777" w:rsidR="00AD5BD3" w:rsidRPr="00E5713E" w:rsidRDefault="00AD5BD3" w:rsidP="00AD5BD3">
            <w:pPr>
              <w:spacing w:after="0"/>
              <w:jc w:val="center"/>
              <w:rPr>
                <w:rFonts w:ascii="Palatino Linotype" w:hAnsi="Palatino Linotype"/>
                <w:sz w:val="22"/>
                <w:szCs w:val="22"/>
              </w:rPr>
            </w:pPr>
            <w:r w:rsidRPr="00E5713E">
              <w:rPr>
                <w:rFonts w:ascii="Palatino Linotype" w:hAnsi="Palatino Linotype"/>
                <w:sz w:val="22"/>
                <w:szCs w:val="22"/>
              </w:rPr>
              <w:t>ONG-uri, asociații ale părinților, organizații interguvernamentale</w:t>
            </w:r>
          </w:p>
        </w:tc>
        <w:tc>
          <w:tcPr>
            <w:tcW w:w="1984" w:type="dxa"/>
            <w:vAlign w:val="center"/>
          </w:tcPr>
          <w:p w14:paraId="5C51D08F" w14:textId="641685DB"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Bugetul de stat</w:t>
            </w:r>
          </w:p>
          <w:p w14:paraId="374570A7" w14:textId="2F821B96"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Fonduri nerambursabile</w:t>
            </w:r>
          </w:p>
        </w:tc>
      </w:tr>
      <w:tr w:rsidR="00AD5BD3" w:rsidRPr="008E6A44" w14:paraId="2C71AD0D" w14:textId="77777777" w:rsidTr="008A43F4">
        <w:tc>
          <w:tcPr>
            <w:tcW w:w="562" w:type="dxa"/>
            <w:vAlign w:val="center"/>
          </w:tcPr>
          <w:p w14:paraId="50773B7A" w14:textId="7AF44F48" w:rsidR="00AD5BD3" w:rsidRPr="008E6A44" w:rsidRDefault="005E13CA" w:rsidP="00AD5BD3">
            <w:pPr>
              <w:spacing w:after="120"/>
              <w:jc w:val="center"/>
              <w:rPr>
                <w:rFonts w:ascii="Palatino Linotype" w:hAnsi="Palatino Linotype"/>
              </w:rPr>
            </w:pPr>
            <w:r>
              <w:rPr>
                <w:rFonts w:ascii="Palatino Linotype" w:hAnsi="Palatino Linotype"/>
              </w:rPr>
              <w:t>k)</w:t>
            </w:r>
          </w:p>
        </w:tc>
        <w:tc>
          <w:tcPr>
            <w:tcW w:w="4253" w:type="dxa"/>
            <w:vAlign w:val="center"/>
          </w:tcPr>
          <w:p w14:paraId="093189D2" w14:textId="4B63910B" w:rsidR="00AD5BD3" w:rsidRPr="00E5713E" w:rsidRDefault="00AD5BD3" w:rsidP="00AD5BD3">
            <w:pPr>
              <w:spacing w:after="0"/>
              <w:rPr>
                <w:rFonts w:ascii="Palatino Linotype" w:hAnsi="Palatino Linotype"/>
                <w:sz w:val="22"/>
                <w:szCs w:val="22"/>
              </w:rPr>
            </w:pPr>
            <w:r w:rsidRPr="00E5713E">
              <w:rPr>
                <w:rFonts w:ascii="Palatino Linotype" w:hAnsi="Palatino Linotype"/>
                <w:sz w:val="22"/>
                <w:szCs w:val="22"/>
              </w:rPr>
              <w:t>Organizarea la nivelul unităților de învățământ a unor activități periodice comune profesori - elevi - părinți centrate pe rolurile comune și specifice în asigurarea siguranței școlare a elevilor</w:t>
            </w:r>
          </w:p>
        </w:tc>
        <w:tc>
          <w:tcPr>
            <w:tcW w:w="2126" w:type="dxa"/>
            <w:vAlign w:val="center"/>
          </w:tcPr>
          <w:p w14:paraId="4C80F03D" w14:textId="44E0B543" w:rsidR="00AD5BD3" w:rsidRPr="00E5713E" w:rsidRDefault="00AD5BD3" w:rsidP="00AD5BD3">
            <w:pPr>
              <w:spacing w:after="120"/>
              <w:rPr>
                <w:rFonts w:ascii="Palatino Linotype" w:hAnsi="Palatino Linotype"/>
                <w:sz w:val="22"/>
                <w:szCs w:val="22"/>
              </w:rPr>
            </w:pPr>
            <w:r w:rsidRPr="00E5713E">
              <w:rPr>
                <w:rFonts w:ascii="Palatino Linotype" w:hAnsi="Palatino Linotype"/>
                <w:sz w:val="22"/>
                <w:szCs w:val="22"/>
              </w:rPr>
              <w:t>2024-2027</w:t>
            </w:r>
          </w:p>
        </w:tc>
        <w:tc>
          <w:tcPr>
            <w:tcW w:w="1985" w:type="dxa"/>
            <w:vAlign w:val="center"/>
          </w:tcPr>
          <w:p w14:paraId="1B40DE03" w14:textId="36D7B14B"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Unități de învățământ</w:t>
            </w:r>
          </w:p>
        </w:tc>
        <w:tc>
          <w:tcPr>
            <w:tcW w:w="1984" w:type="dxa"/>
            <w:vAlign w:val="center"/>
          </w:tcPr>
          <w:p w14:paraId="504C8A4E" w14:textId="0BB96463"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CJRAE/ CMBRAE</w:t>
            </w:r>
          </w:p>
        </w:tc>
        <w:tc>
          <w:tcPr>
            <w:tcW w:w="2552" w:type="dxa"/>
            <w:vAlign w:val="center"/>
          </w:tcPr>
          <w:p w14:paraId="2362AF06"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ONG-uri, asociații ale părinților și elevilor, organizații interguvernamentale</w:t>
            </w:r>
          </w:p>
        </w:tc>
        <w:tc>
          <w:tcPr>
            <w:tcW w:w="1984" w:type="dxa"/>
            <w:vAlign w:val="center"/>
          </w:tcPr>
          <w:p w14:paraId="02373C24" w14:textId="4F1A150C"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Bugetul de stat</w:t>
            </w:r>
          </w:p>
          <w:p w14:paraId="1BE1471C" w14:textId="338D0431"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Fonduri nerambursabile</w:t>
            </w:r>
          </w:p>
        </w:tc>
      </w:tr>
      <w:tr w:rsidR="00AD5BD3" w:rsidRPr="008E6A44" w14:paraId="34E48080" w14:textId="77777777" w:rsidTr="008A43F4">
        <w:tc>
          <w:tcPr>
            <w:tcW w:w="562" w:type="dxa"/>
            <w:vAlign w:val="center"/>
          </w:tcPr>
          <w:p w14:paraId="2008A830" w14:textId="22B0ABA7" w:rsidR="00AD5BD3" w:rsidRPr="008E6A44" w:rsidRDefault="005E13CA" w:rsidP="00AD5BD3">
            <w:pPr>
              <w:spacing w:after="0"/>
              <w:jc w:val="center"/>
              <w:rPr>
                <w:rFonts w:ascii="Palatino Linotype" w:hAnsi="Palatino Linotype"/>
              </w:rPr>
            </w:pPr>
            <w:r>
              <w:rPr>
                <w:rFonts w:ascii="Palatino Linotype" w:hAnsi="Palatino Linotype"/>
              </w:rPr>
              <w:t>m)</w:t>
            </w:r>
          </w:p>
        </w:tc>
        <w:tc>
          <w:tcPr>
            <w:tcW w:w="4253" w:type="dxa"/>
            <w:vAlign w:val="center"/>
          </w:tcPr>
          <w:p w14:paraId="0728F276" w14:textId="36A65C2E" w:rsidR="00AD5BD3" w:rsidRPr="00E5713E" w:rsidRDefault="00AD5BD3" w:rsidP="00AD5BD3">
            <w:pPr>
              <w:spacing w:after="0"/>
              <w:rPr>
                <w:rFonts w:ascii="Palatino Linotype" w:hAnsi="Palatino Linotype"/>
                <w:sz w:val="22"/>
                <w:szCs w:val="22"/>
              </w:rPr>
            </w:pPr>
            <w:r w:rsidRPr="00E5713E">
              <w:rPr>
                <w:rFonts w:ascii="Palatino Linotype" w:hAnsi="Palatino Linotype"/>
                <w:sz w:val="22"/>
                <w:szCs w:val="22"/>
              </w:rPr>
              <w:t xml:space="preserve">Constituirea unei biblioteci/ punct de informare/ centru de resurse (online sau offline) cu ghiduri, manuale și resurse </w:t>
            </w:r>
            <w:r w:rsidRPr="00E5713E">
              <w:rPr>
                <w:rFonts w:ascii="Palatino Linotype" w:hAnsi="Palatino Linotype"/>
                <w:sz w:val="22"/>
                <w:szCs w:val="22"/>
              </w:rPr>
              <w:lastRenderedPageBreak/>
              <w:t>educaționale deschise (RED) privind  abordări, metode, tehnici și bune practici de prevenire și combatere a violenței la nivelul unității de învățământ. Informarea consecventă a  elevilor, profesorilor și părinților cu privire la disponibilitatea acestor resurse.</w:t>
            </w:r>
          </w:p>
        </w:tc>
        <w:tc>
          <w:tcPr>
            <w:tcW w:w="2126" w:type="dxa"/>
            <w:vAlign w:val="center"/>
          </w:tcPr>
          <w:p w14:paraId="48EA551C" w14:textId="0CAAAFF6" w:rsidR="00AD5BD3" w:rsidRPr="00E5713E" w:rsidRDefault="00AD5BD3" w:rsidP="00AD5BD3">
            <w:pPr>
              <w:spacing w:after="0"/>
              <w:rPr>
                <w:rFonts w:ascii="Palatino Linotype" w:hAnsi="Palatino Linotype"/>
                <w:sz w:val="22"/>
                <w:szCs w:val="22"/>
              </w:rPr>
            </w:pPr>
            <w:r w:rsidRPr="00E5713E">
              <w:rPr>
                <w:rFonts w:ascii="Palatino Linotype" w:hAnsi="Palatino Linotype"/>
                <w:sz w:val="22"/>
                <w:szCs w:val="22"/>
              </w:rPr>
              <w:lastRenderedPageBreak/>
              <w:t>2024-2027</w:t>
            </w:r>
          </w:p>
        </w:tc>
        <w:tc>
          <w:tcPr>
            <w:tcW w:w="1985" w:type="dxa"/>
            <w:vAlign w:val="center"/>
          </w:tcPr>
          <w:p w14:paraId="23FDDB2D" w14:textId="13044920" w:rsidR="00AD5BD3" w:rsidRPr="00E5713E" w:rsidRDefault="00AD5BD3" w:rsidP="00AD5BD3">
            <w:pPr>
              <w:spacing w:after="0"/>
              <w:jc w:val="center"/>
              <w:rPr>
                <w:rFonts w:ascii="Palatino Linotype" w:hAnsi="Palatino Linotype"/>
                <w:sz w:val="22"/>
                <w:szCs w:val="22"/>
              </w:rPr>
            </w:pPr>
            <w:r w:rsidRPr="00E5713E">
              <w:rPr>
                <w:rFonts w:ascii="Palatino Linotype" w:hAnsi="Palatino Linotype"/>
                <w:sz w:val="22"/>
                <w:szCs w:val="22"/>
              </w:rPr>
              <w:t>Unități de învățământ</w:t>
            </w:r>
          </w:p>
        </w:tc>
        <w:tc>
          <w:tcPr>
            <w:tcW w:w="1984" w:type="dxa"/>
            <w:vAlign w:val="center"/>
          </w:tcPr>
          <w:p w14:paraId="5CCE210B" w14:textId="77777777" w:rsidR="00AD5BD3" w:rsidRPr="00E5713E" w:rsidRDefault="00AD5BD3" w:rsidP="00AD5BD3">
            <w:pPr>
              <w:spacing w:after="0"/>
              <w:jc w:val="center"/>
              <w:rPr>
                <w:rFonts w:ascii="Palatino Linotype" w:hAnsi="Palatino Linotype"/>
                <w:sz w:val="22"/>
                <w:szCs w:val="22"/>
              </w:rPr>
            </w:pPr>
            <w:r w:rsidRPr="00E5713E">
              <w:rPr>
                <w:rFonts w:ascii="Palatino Linotype" w:hAnsi="Palatino Linotype"/>
                <w:sz w:val="22"/>
                <w:szCs w:val="22"/>
              </w:rPr>
              <w:t>ISJ/ISMB</w:t>
            </w:r>
          </w:p>
          <w:p w14:paraId="6AD678B6" w14:textId="6DA98913" w:rsidR="00AD5BD3" w:rsidRPr="00E5713E" w:rsidRDefault="00AD5BD3" w:rsidP="00AD5BD3">
            <w:pPr>
              <w:spacing w:after="0"/>
              <w:jc w:val="center"/>
              <w:rPr>
                <w:rFonts w:ascii="Palatino Linotype" w:hAnsi="Palatino Linotype"/>
                <w:sz w:val="22"/>
                <w:szCs w:val="22"/>
              </w:rPr>
            </w:pPr>
            <w:r w:rsidRPr="00E5713E">
              <w:rPr>
                <w:rFonts w:ascii="Palatino Linotype" w:hAnsi="Palatino Linotype"/>
                <w:sz w:val="22"/>
                <w:szCs w:val="22"/>
              </w:rPr>
              <w:t>CJRAE/ CMBRAE</w:t>
            </w:r>
          </w:p>
        </w:tc>
        <w:tc>
          <w:tcPr>
            <w:tcW w:w="2552" w:type="dxa"/>
            <w:vAlign w:val="center"/>
          </w:tcPr>
          <w:p w14:paraId="40E1D687" w14:textId="43E6A797" w:rsidR="00AD5BD3" w:rsidRPr="00E5713E" w:rsidRDefault="00AD5BD3" w:rsidP="00AD5BD3">
            <w:pPr>
              <w:spacing w:after="0"/>
              <w:ind w:right="-108"/>
              <w:jc w:val="center"/>
              <w:rPr>
                <w:rFonts w:ascii="Palatino Linotype" w:hAnsi="Palatino Linotype"/>
                <w:sz w:val="22"/>
                <w:szCs w:val="22"/>
              </w:rPr>
            </w:pPr>
            <w:r w:rsidRPr="00E5713E">
              <w:rPr>
                <w:rFonts w:ascii="Palatino Linotype" w:hAnsi="Palatino Linotype"/>
                <w:sz w:val="22"/>
                <w:szCs w:val="22"/>
              </w:rPr>
              <w:t xml:space="preserve">IGPR-DSS, ANPDCA, ONG-uri, organizații </w:t>
            </w:r>
            <w:r w:rsidRPr="00E5713E">
              <w:rPr>
                <w:rFonts w:ascii="Palatino Linotype" w:hAnsi="Palatino Linotype"/>
                <w:sz w:val="22"/>
                <w:szCs w:val="22"/>
              </w:rPr>
              <w:lastRenderedPageBreak/>
              <w:t>interguvernamentale, mediul universitar</w:t>
            </w:r>
          </w:p>
        </w:tc>
        <w:tc>
          <w:tcPr>
            <w:tcW w:w="1984" w:type="dxa"/>
            <w:vAlign w:val="center"/>
          </w:tcPr>
          <w:p w14:paraId="32EFCEFD" w14:textId="24853ADB" w:rsidR="00AD5BD3" w:rsidRPr="00E5713E" w:rsidRDefault="00AD5BD3" w:rsidP="00AD5BD3">
            <w:pPr>
              <w:spacing w:after="0"/>
              <w:jc w:val="center"/>
              <w:rPr>
                <w:rFonts w:ascii="Palatino Linotype" w:hAnsi="Palatino Linotype"/>
                <w:sz w:val="22"/>
                <w:szCs w:val="22"/>
              </w:rPr>
            </w:pPr>
            <w:r w:rsidRPr="00E5713E">
              <w:rPr>
                <w:rFonts w:ascii="Palatino Linotype" w:hAnsi="Palatino Linotype"/>
                <w:sz w:val="22"/>
                <w:szCs w:val="22"/>
              </w:rPr>
              <w:lastRenderedPageBreak/>
              <w:t>Bugetele instituțiilor responsabile</w:t>
            </w:r>
          </w:p>
        </w:tc>
      </w:tr>
      <w:tr w:rsidR="00AD5BD3" w:rsidRPr="008E6A44" w14:paraId="7C557E1E" w14:textId="77777777" w:rsidTr="008A43F4">
        <w:tc>
          <w:tcPr>
            <w:tcW w:w="562" w:type="dxa"/>
            <w:vAlign w:val="center"/>
          </w:tcPr>
          <w:p w14:paraId="3D227801" w14:textId="21C8DBE6" w:rsidR="00AD5BD3" w:rsidRPr="008E6A44" w:rsidRDefault="005E13CA" w:rsidP="00AD5BD3">
            <w:pPr>
              <w:spacing w:after="0"/>
              <w:jc w:val="center"/>
              <w:rPr>
                <w:rFonts w:ascii="Palatino Linotype" w:hAnsi="Palatino Linotype"/>
              </w:rPr>
            </w:pPr>
            <w:r>
              <w:rPr>
                <w:rFonts w:ascii="Palatino Linotype" w:hAnsi="Palatino Linotype"/>
              </w:rPr>
              <w:t>n)</w:t>
            </w:r>
          </w:p>
        </w:tc>
        <w:tc>
          <w:tcPr>
            <w:tcW w:w="4253" w:type="dxa"/>
            <w:vAlign w:val="center"/>
          </w:tcPr>
          <w:p w14:paraId="6E629F78" w14:textId="272B1CFD" w:rsidR="00AD5BD3" w:rsidRPr="00E5713E" w:rsidRDefault="00AD5BD3" w:rsidP="00AD5BD3">
            <w:pPr>
              <w:spacing w:after="0"/>
              <w:rPr>
                <w:rFonts w:ascii="Palatino Linotype" w:hAnsi="Palatino Linotype"/>
                <w:sz w:val="22"/>
                <w:szCs w:val="22"/>
              </w:rPr>
            </w:pPr>
            <w:r w:rsidRPr="00E5713E">
              <w:rPr>
                <w:rFonts w:ascii="Palatino Linotype" w:hAnsi="Palatino Linotype"/>
                <w:sz w:val="22"/>
                <w:szCs w:val="22"/>
              </w:rPr>
              <w:t>Promovarea unor ghiduri, manuale și RED privind  abordări, metode, tehnici și bune practici destinate prevenirii și combaterii a violenței adresate elevilor, profesorilor și părinților, pe  edu.ro/</w:t>
            </w:r>
            <w:proofErr w:type="spellStart"/>
            <w:r w:rsidRPr="00E5713E">
              <w:rPr>
                <w:rFonts w:ascii="Palatino Linotype" w:hAnsi="Palatino Linotype"/>
                <w:sz w:val="22"/>
                <w:szCs w:val="22"/>
              </w:rPr>
              <w:t>anti_violenta</w:t>
            </w:r>
            <w:proofErr w:type="spellEnd"/>
            <w:r w:rsidRPr="00E5713E">
              <w:rPr>
                <w:rFonts w:ascii="Palatino Linotype" w:hAnsi="Palatino Linotype"/>
                <w:sz w:val="22"/>
                <w:szCs w:val="22"/>
              </w:rPr>
              <w:t>. Informarea consecventă a  elevilor, profesorilor și părinților cu privire la disponibilitatea acestor resurse.</w:t>
            </w:r>
          </w:p>
        </w:tc>
        <w:tc>
          <w:tcPr>
            <w:tcW w:w="2126" w:type="dxa"/>
            <w:vAlign w:val="center"/>
          </w:tcPr>
          <w:p w14:paraId="588CA804" w14:textId="731303F3" w:rsidR="00AD5BD3" w:rsidRPr="00E5713E" w:rsidRDefault="00AD5BD3" w:rsidP="00AD5BD3">
            <w:pPr>
              <w:spacing w:after="0"/>
              <w:rPr>
                <w:rFonts w:ascii="Palatino Linotype" w:hAnsi="Palatino Linotype"/>
                <w:sz w:val="22"/>
                <w:szCs w:val="22"/>
              </w:rPr>
            </w:pPr>
            <w:r w:rsidRPr="00E5713E">
              <w:rPr>
                <w:rFonts w:ascii="Palatino Linotype" w:hAnsi="Palatino Linotype"/>
                <w:sz w:val="22"/>
                <w:szCs w:val="22"/>
              </w:rPr>
              <w:t>2024-2027</w:t>
            </w:r>
          </w:p>
        </w:tc>
        <w:tc>
          <w:tcPr>
            <w:tcW w:w="1985" w:type="dxa"/>
            <w:vAlign w:val="center"/>
          </w:tcPr>
          <w:p w14:paraId="2716912C" w14:textId="77777777" w:rsidR="00AD5BD3" w:rsidRPr="00E5713E" w:rsidRDefault="00AD5BD3" w:rsidP="00AD5BD3">
            <w:pPr>
              <w:spacing w:after="0"/>
              <w:jc w:val="center"/>
              <w:rPr>
                <w:rFonts w:ascii="Palatino Linotype" w:hAnsi="Palatino Linotype"/>
                <w:sz w:val="22"/>
                <w:szCs w:val="22"/>
              </w:rPr>
            </w:pPr>
            <w:r w:rsidRPr="00E5713E">
              <w:rPr>
                <w:rFonts w:ascii="Palatino Linotype" w:hAnsi="Palatino Linotype"/>
                <w:sz w:val="22"/>
                <w:szCs w:val="22"/>
              </w:rPr>
              <w:t>ME</w:t>
            </w:r>
          </w:p>
        </w:tc>
        <w:tc>
          <w:tcPr>
            <w:tcW w:w="1984" w:type="dxa"/>
            <w:vAlign w:val="center"/>
          </w:tcPr>
          <w:p w14:paraId="27CC1828" w14:textId="3A9B6C81" w:rsidR="00AD5BD3" w:rsidRPr="00E5713E" w:rsidRDefault="00AD5BD3" w:rsidP="00AD5BD3">
            <w:pPr>
              <w:spacing w:after="0"/>
              <w:jc w:val="center"/>
              <w:rPr>
                <w:rFonts w:ascii="Palatino Linotype" w:hAnsi="Palatino Linotype"/>
                <w:sz w:val="22"/>
                <w:szCs w:val="22"/>
              </w:rPr>
            </w:pPr>
            <w:r w:rsidRPr="00E5713E">
              <w:rPr>
                <w:rFonts w:ascii="Palatino Linotype" w:hAnsi="Palatino Linotype"/>
                <w:sz w:val="22"/>
                <w:szCs w:val="22"/>
              </w:rPr>
              <w:t>Nu este cazul</w:t>
            </w:r>
          </w:p>
        </w:tc>
        <w:tc>
          <w:tcPr>
            <w:tcW w:w="2552" w:type="dxa"/>
            <w:vAlign w:val="center"/>
          </w:tcPr>
          <w:p w14:paraId="5BC781D5" w14:textId="02B812E4" w:rsidR="00AD5BD3" w:rsidRPr="00E5713E" w:rsidRDefault="00AD5BD3" w:rsidP="00AD5BD3">
            <w:pPr>
              <w:pStyle w:val="Frspaiere"/>
              <w:ind w:right="-108"/>
              <w:jc w:val="center"/>
              <w:rPr>
                <w:rFonts w:ascii="Palatino Linotype" w:hAnsi="Palatino Linotype"/>
                <w:sz w:val="22"/>
                <w:szCs w:val="22"/>
              </w:rPr>
            </w:pPr>
            <w:r w:rsidRPr="00E5713E">
              <w:rPr>
                <w:rFonts w:ascii="Palatino Linotype" w:hAnsi="Palatino Linotype"/>
                <w:sz w:val="22"/>
                <w:szCs w:val="22"/>
              </w:rPr>
              <w:t>CJRAE/ CMBRAE, IGPR-DSS, ANPDCA, ONG-uri, organizații interguvernamentale, mediul universitar</w:t>
            </w:r>
          </w:p>
          <w:p w14:paraId="0FCCB747" w14:textId="77777777" w:rsidR="00AD5BD3" w:rsidRPr="00E5713E" w:rsidRDefault="00AD5BD3" w:rsidP="00AD5BD3">
            <w:pPr>
              <w:pStyle w:val="Frspaiere"/>
              <w:jc w:val="center"/>
              <w:rPr>
                <w:rFonts w:ascii="Palatino Linotype" w:hAnsi="Palatino Linotype"/>
                <w:sz w:val="22"/>
                <w:szCs w:val="22"/>
              </w:rPr>
            </w:pPr>
            <w:r w:rsidRPr="00E5713E">
              <w:rPr>
                <w:rFonts w:ascii="Palatino Linotype" w:hAnsi="Palatino Linotype"/>
                <w:sz w:val="22"/>
                <w:szCs w:val="22"/>
              </w:rPr>
              <w:t>MFTES</w:t>
            </w:r>
          </w:p>
        </w:tc>
        <w:tc>
          <w:tcPr>
            <w:tcW w:w="1984" w:type="dxa"/>
            <w:vAlign w:val="center"/>
          </w:tcPr>
          <w:p w14:paraId="3B9FCBAD" w14:textId="77777777" w:rsidR="00AD5BD3" w:rsidRPr="00E5713E" w:rsidRDefault="00AD5BD3" w:rsidP="00AD5BD3">
            <w:pPr>
              <w:spacing w:after="0"/>
              <w:jc w:val="center"/>
              <w:rPr>
                <w:rFonts w:ascii="Palatino Linotype" w:hAnsi="Palatino Linotype"/>
                <w:sz w:val="22"/>
                <w:szCs w:val="22"/>
              </w:rPr>
            </w:pPr>
            <w:r w:rsidRPr="00E5713E">
              <w:rPr>
                <w:rFonts w:ascii="Palatino Linotype" w:hAnsi="Palatino Linotype"/>
                <w:sz w:val="22"/>
                <w:szCs w:val="22"/>
              </w:rPr>
              <w:t>Bugetul ME, finanțare externă</w:t>
            </w:r>
          </w:p>
        </w:tc>
      </w:tr>
      <w:tr w:rsidR="00AD5BD3" w:rsidRPr="008E6A44" w14:paraId="4FE462D5" w14:textId="77777777" w:rsidTr="008A43F4">
        <w:tc>
          <w:tcPr>
            <w:tcW w:w="562" w:type="dxa"/>
            <w:vAlign w:val="center"/>
          </w:tcPr>
          <w:p w14:paraId="7E40BC8B" w14:textId="7F43E7F7" w:rsidR="00AD5BD3" w:rsidRPr="008E6A44" w:rsidRDefault="005E13CA" w:rsidP="00AD5BD3">
            <w:pPr>
              <w:spacing w:after="0"/>
              <w:jc w:val="center"/>
              <w:rPr>
                <w:rFonts w:ascii="Palatino Linotype" w:hAnsi="Palatino Linotype"/>
              </w:rPr>
            </w:pPr>
            <w:r>
              <w:rPr>
                <w:rFonts w:ascii="Palatino Linotype" w:hAnsi="Palatino Linotype"/>
              </w:rPr>
              <w:t>o)</w:t>
            </w:r>
          </w:p>
        </w:tc>
        <w:tc>
          <w:tcPr>
            <w:tcW w:w="4253" w:type="dxa"/>
            <w:vAlign w:val="center"/>
          </w:tcPr>
          <w:p w14:paraId="148E0F05" w14:textId="77777777" w:rsidR="00AD5BD3" w:rsidRPr="00E5713E" w:rsidRDefault="00AD5BD3" w:rsidP="00AD5BD3">
            <w:pPr>
              <w:spacing w:after="0"/>
              <w:rPr>
                <w:rFonts w:ascii="Palatino Linotype" w:hAnsi="Palatino Linotype"/>
                <w:sz w:val="22"/>
                <w:szCs w:val="22"/>
              </w:rPr>
            </w:pPr>
            <w:r w:rsidRPr="00E5713E">
              <w:rPr>
                <w:rFonts w:ascii="Palatino Linotype" w:hAnsi="Palatino Linotype"/>
                <w:sz w:val="22"/>
                <w:szCs w:val="22"/>
              </w:rPr>
              <w:t>Încheierea de parteneriate/ colaborări intersectoriale care presupun lucrul cu experți din diferite domenii (educație, psihologie, sănătate, protecție/ asistență socială) pentru prevenirea și combaterea violenței.</w:t>
            </w:r>
          </w:p>
        </w:tc>
        <w:tc>
          <w:tcPr>
            <w:tcW w:w="2126" w:type="dxa"/>
            <w:vAlign w:val="center"/>
          </w:tcPr>
          <w:p w14:paraId="28E2E34C" w14:textId="77777777" w:rsidR="00AD5BD3" w:rsidRPr="00E5713E" w:rsidRDefault="00AD5BD3" w:rsidP="00AD5BD3">
            <w:pPr>
              <w:spacing w:after="0"/>
              <w:rPr>
                <w:rFonts w:ascii="Palatino Linotype" w:hAnsi="Palatino Linotype"/>
                <w:sz w:val="22"/>
                <w:szCs w:val="22"/>
              </w:rPr>
            </w:pPr>
            <w:r w:rsidRPr="00E5713E">
              <w:rPr>
                <w:rFonts w:ascii="Palatino Linotype" w:hAnsi="Palatino Linotype"/>
                <w:sz w:val="22"/>
                <w:szCs w:val="22"/>
              </w:rPr>
              <w:t>În funcție de nevoi</w:t>
            </w:r>
          </w:p>
        </w:tc>
        <w:tc>
          <w:tcPr>
            <w:tcW w:w="1985" w:type="dxa"/>
            <w:vAlign w:val="center"/>
          </w:tcPr>
          <w:p w14:paraId="2336A218" w14:textId="77777777" w:rsidR="00AD5BD3" w:rsidRPr="00E5713E" w:rsidRDefault="00AD5BD3" w:rsidP="00AD5BD3">
            <w:pPr>
              <w:pStyle w:val="Frspaiere"/>
              <w:jc w:val="center"/>
              <w:rPr>
                <w:rFonts w:ascii="Palatino Linotype" w:hAnsi="Palatino Linotype"/>
                <w:sz w:val="22"/>
                <w:szCs w:val="22"/>
              </w:rPr>
            </w:pPr>
            <w:r w:rsidRPr="00E5713E">
              <w:rPr>
                <w:rFonts w:ascii="Palatino Linotype" w:hAnsi="Palatino Linotype"/>
                <w:sz w:val="22"/>
                <w:szCs w:val="22"/>
              </w:rPr>
              <w:t>CJRAE/ CMBRAE</w:t>
            </w:r>
          </w:p>
          <w:p w14:paraId="01F53123" w14:textId="77777777" w:rsidR="00AD5BD3" w:rsidRPr="00E5713E" w:rsidRDefault="00AD5BD3" w:rsidP="00AD5BD3">
            <w:pPr>
              <w:pStyle w:val="Frspaiere"/>
              <w:jc w:val="center"/>
              <w:rPr>
                <w:rFonts w:ascii="Palatino Linotype" w:hAnsi="Palatino Linotype"/>
                <w:sz w:val="22"/>
                <w:szCs w:val="22"/>
              </w:rPr>
            </w:pPr>
            <w:r w:rsidRPr="00E5713E">
              <w:rPr>
                <w:rFonts w:ascii="Palatino Linotype" w:hAnsi="Palatino Linotype"/>
                <w:sz w:val="22"/>
                <w:szCs w:val="22"/>
              </w:rPr>
              <w:t>ISJ/ISMB</w:t>
            </w:r>
          </w:p>
          <w:p w14:paraId="366ACAF5" w14:textId="38341CD1" w:rsidR="00AD5BD3" w:rsidRPr="00E5713E" w:rsidRDefault="00AD5BD3" w:rsidP="00AD5BD3">
            <w:pPr>
              <w:pStyle w:val="Frspaiere"/>
              <w:jc w:val="center"/>
              <w:rPr>
                <w:rFonts w:ascii="Palatino Linotype" w:hAnsi="Palatino Linotype"/>
                <w:sz w:val="22"/>
                <w:szCs w:val="22"/>
              </w:rPr>
            </w:pPr>
            <w:r w:rsidRPr="00E5713E">
              <w:rPr>
                <w:rFonts w:ascii="Palatino Linotype" w:hAnsi="Palatino Linotype"/>
                <w:sz w:val="22"/>
                <w:szCs w:val="22"/>
              </w:rPr>
              <w:t>DSS/ structuri teritoriale pentru siguranța școlară</w:t>
            </w:r>
          </w:p>
          <w:p w14:paraId="1A89DF30" w14:textId="2F5BD26F" w:rsidR="00AD5BD3" w:rsidRPr="00E5713E" w:rsidRDefault="00AD5BD3" w:rsidP="00AD5BD3">
            <w:pPr>
              <w:pStyle w:val="Frspaiere"/>
              <w:jc w:val="center"/>
              <w:rPr>
                <w:rFonts w:ascii="Palatino Linotype" w:hAnsi="Palatino Linotype"/>
                <w:sz w:val="22"/>
                <w:szCs w:val="22"/>
              </w:rPr>
            </w:pPr>
            <w:r w:rsidRPr="00E5713E">
              <w:rPr>
                <w:rFonts w:ascii="Palatino Linotype" w:hAnsi="Palatino Linotype"/>
                <w:sz w:val="22"/>
                <w:szCs w:val="22"/>
              </w:rPr>
              <w:t>DGASPC</w:t>
            </w:r>
          </w:p>
        </w:tc>
        <w:tc>
          <w:tcPr>
            <w:tcW w:w="1984" w:type="dxa"/>
            <w:vAlign w:val="center"/>
          </w:tcPr>
          <w:p w14:paraId="3643E7B0" w14:textId="77777777" w:rsidR="00AD5BD3" w:rsidRPr="00E5713E" w:rsidRDefault="00AD5BD3" w:rsidP="00AD5BD3">
            <w:pPr>
              <w:spacing w:after="0"/>
              <w:jc w:val="center"/>
              <w:rPr>
                <w:rFonts w:ascii="Palatino Linotype" w:hAnsi="Palatino Linotype"/>
                <w:sz w:val="22"/>
                <w:szCs w:val="22"/>
              </w:rPr>
            </w:pPr>
            <w:r w:rsidRPr="00E5713E">
              <w:rPr>
                <w:rFonts w:ascii="Palatino Linotype" w:hAnsi="Palatino Linotype"/>
                <w:sz w:val="22"/>
                <w:szCs w:val="22"/>
              </w:rPr>
              <w:t>ME</w:t>
            </w:r>
          </w:p>
          <w:p w14:paraId="661C2E11" w14:textId="17977CBB" w:rsidR="00AD5BD3" w:rsidRPr="00E5713E" w:rsidRDefault="00AD5BD3" w:rsidP="00AD5BD3">
            <w:pPr>
              <w:spacing w:after="0"/>
              <w:jc w:val="center"/>
              <w:rPr>
                <w:rFonts w:ascii="Palatino Linotype" w:hAnsi="Palatino Linotype"/>
                <w:sz w:val="22"/>
                <w:szCs w:val="22"/>
              </w:rPr>
            </w:pPr>
            <w:r w:rsidRPr="00E5713E">
              <w:rPr>
                <w:rFonts w:ascii="Palatino Linotype" w:hAnsi="Palatino Linotype"/>
                <w:sz w:val="22"/>
                <w:szCs w:val="22"/>
              </w:rPr>
              <w:t>MMSS</w:t>
            </w:r>
          </w:p>
          <w:p w14:paraId="622027ED" w14:textId="3C8AD0B2" w:rsidR="00AD5BD3" w:rsidRPr="00E5713E" w:rsidRDefault="00AD5BD3" w:rsidP="00AD5BD3">
            <w:pPr>
              <w:spacing w:after="0"/>
              <w:jc w:val="center"/>
              <w:rPr>
                <w:rFonts w:ascii="Palatino Linotype" w:hAnsi="Palatino Linotype"/>
                <w:sz w:val="22"/>
                <w:szCs w:val="22"/>
              </w:rPr>
            </w:pPr>
            <w:r w:rsidRPr="00E5713E">
              <w:rPr>
                <w:rFonts w:ascii="Palatino Linotype" w:hAnsi="Palatino Linotype"/>
                <w:sz w:val="22"/>
                <w:szCs w:val="22"/>
              </w:rPr>
              <w:t>IGPR</w:t>
            </w:r>
          </w:p>
          <w:p w14:paraId="0E7144A2" w14:textId="77777777" w:rsidR="00AD5BD3" w:rsidRPr="00E5713E" w:rsidRDefault="00AD5BD3" w:rsidP="00AD5BD3">
            <w:pPr>
              <w:spacing w:after="0"/>
              <w:jc w:val="center"/>
              <w:rPr>
                <w:rFonts w:ascii="Palatino Linotype" w:hAnsi="Palatino Linotype"/>
                <w:sz w:val="22"/>
                <w:szCs w:val="22"/>
              </w:rPr>
            </w:pPr>
            <w:r w:rsidRPr="00E5713E">
              <w:rPr>
                <w:rFonts w:ascii="Palatino Linotype" w:hAnsi="Palatino Linotype"/>
                <w:sz w:val="22"/>
                <w:szCs w:val="22"/>
              </w:rPr>
              <w:t>MFTES</w:t>
            </w:r>
          </w:p>
        </w:tc>
        <w:tc>
          <w:tcPr>
            <w:tcW w:w="2552" w:type="dxa"/>
            <w:vAlign w:val="center"/>
          </w:tcPr>
          <w:p w14:paraId="2A62B7EB" w14:textId="3C03EC4E" w:rsidR="00AD5BD3" w:rsidRPr="00E5713E" w:rsidRDefault="00AD5BD3" w:rsidP="00AD5BD3">
            <w:pPr>
              <w:spacing w:after="0"/>
              <w:jc w:val="center"/>
              <w:rPr>
                <w:rFonts w:ascii="Palatino Linotype" w:hAnsi="Palatino Linotype"/>
                <w:sz w:val="22"/>
                <w:szCs w:val="22"/>
              </w:rPr>
            </w:pPr>
            <w:r w:rsidRPr="00E5713E">
              <w:rPr>
                <w:rFonts w:ascii="Palatino Linotype" w:hAnsi="Palatino Linotype"/>
                <w:sz w:val="22"/>
                <w:szCs w:val="22"/>
              </w:rPr>
              <w:t>ONG-uri, asociații ale părinților și elevilor, organizații interguvernamentale</w:t>
            </w:r>
          </w:p>
        </w:tc>
        <w:tc>
          <w:tcPr>
            <w:tcW w:w="1984" w:type="dxa"/>
            <w:vAlign w:val="center"/>
          </w:tcPr>
          <w:p w14:paraId="28368DA3" w14:textId="779E6ED2" w:rsidR="00AD5BD3" w:rsidRPr="00E5713E" w:rsidRDefault="00AD5BD3" w:rsidP="00AD5BD3">
            <w:pPr>
              <w:spacing w:after="0"/>
              <w:jc w:val="center"/>
              <w:rPr>
                <w:rFonts w:ascii="Palatino Linotype" w:hAnsi="Palatino Linotype"/>
                <w:sz w:val="22"/>
                <w:szCs w:val="22"/>
              </w:rPr>
            </w:pPr>
            <w:r w:rsidRPr="00E5713E">
              <w:rPr>
                <w:rFonts w:ascii="Palatino Linotype" w:hAnsi="Palatino Linotype"/>
                <w:sz w:val="22"/>
                <w:szCs w:val="22"/>
              </w:rPr>
              <w:t>Nu este cazul</w:t>
            </w:r>
          </w:p>
        </w:tc>
      </w:tr>
      <w:tr w:rsidR="00AD5BD3" w:rsidRPr="008E6A44" w14:paraId="2A566401" w14:textId="77777777" w:rsidTr="008A43F4">
        <w:tc>
          <w:tcPr>
            <w:tcW w:w="562" w:type="dxa"/>
            <w:vAlign w:val="center"/>
          </w:tcPr>
          <w:p w14:paraId="76103183" w14:textId="6E6A2A66" w:rsidR="00AD5BD3" w:rsidRPr="008E6A44" w:rsidRDefault="005E13CA" w:rsidP="00AD5BD3">
            <w:pPr>
              <w:spacing w:after="120"/>
              <w:jc w:val="center"/>
              <w:rPr>
                <w:rFonts w:ascii="Palatino Linotype" w:hAnsi="Palatino Linotype"/>
              </w:rPr>
            </w:pPr>
            <w:r>
              <w:rPr>
                <w:rFonts w:ascii="Palatino Linotype" w:hAnsi="Palatino Linotype"/>
              </w:rPr>
              <w:t>p)</w:t>
            </w:r>
          </w:p>
        </w:tc>
        <w:tc>
          <w:tcPr>
            <w:tcW w:w="4253" w:type="dxa"/>
            <w:vAlign w:val="center"/>
          </w:tcPr>
          <w:p w14:paraId="66486AD2" w14:textId="600B86EF" w:rsidR="00AD5BD3" w:rsidRPr="00E5713E" w:rsidRDefault="00AD5BD3" w:rsidP="00AD5BD3">
            <w:pPr>
              <w:spacing w:after="0"/>
              <w:rPr>
                <w:rFonts w:ascii="Palatino Linotype" w:hAnsi="Palatino Linotype"/>
                <w:sz w:val="22"/>
                <w:szCs w:val="22"/>
              </w:rPr>
            </w:pPr>
            <w:r w:rsidRPr="00E5713E">
              <w:rPr>
                <w:rFonts w:ascii="Palatino Linotype" w:hAnsi="Palatino Linotype"/>
                <w:sz w:val="22"/>
                <w:szCs w:val="22"/>
              </w:rPr>
              <w:t>Identificarea timpurie a elevilor vulnerabili la acte de violență, precum și a celor cu risc de dezvoltare a comportamentelor agresive, a elevilor cu potențial violent și a cauzelor acestui comportament</w:t>
            </w:r>
            <w:r>
              <w:rPr>
                <w:rFonts w:ascii="Palatino Linotype" w:hAnsi="Palatino Linotype"/>
                <w:sz w:val="22"/>
                <w:szCs w:val="22"/>
              </w:rPr>
              <w:t xml:space="preserve"> în vederea i</w:t>
            </w:r>
            <w:r w:rsidRPr="00E5713E">
              <w:rPr>
                <w:rFonts w:ascii="Palatino Linotype" w:hAnsi="Palatino Linotype"/>
                <w:sz w:val="22"/>
                <w:szCs w:val="22"/>
              </w:rPr>
              <w:t>nclude</w:t>
            </w:r>
            <w:r>
              <w:rPr>
                <w:rFonts w:ascii="Palatino Linotype" w:hAnsi="Palatino Linotype"/>
                <w:sz w:val="22"/>
                <w:szCs w:val="22"/>
              </w:rPr>
              <w:t xml:space="preserve">rii </w:t>
            </w:r>
            <w:r>
              <w:rPr>
                <w:rFonts w:ascii="Palatino Linotype" w:hAnsi="Palatino Linotype"/>
                <w:sz w:val="22"/>
                <w:szCs w:val="22"/>
              </w:rPr>
              <w:lastRenderedPageBreak/>
              <w:t>acestora</w:t>
            </w:r>
            <w:r w:rsidRPr="00E5713E">
              <w:rPr>
                <w:rFonts w:ascii="Palatino Linotype" w:hAnsi="Palatino Linotype"/>
                <w:sz w:val="22"/>
                <w:szCs w:val="22"/>
              </w:rPr>
              <w:t xml:space="preserve"> în programe de consiliere, dezvoltare personală și a relațiilor cu ceilalți</w:t>
            </w:r>
            <w:r>
              <w:rPr>
                <w:rFonts w:ascii="Palatino Linotype" w:hAnsi="Palatino Linotype"/>
                <w:sz w:val="22"/>
                <w:szCs w:val="22"/>
              </w:rPr>
              <w:t>.</w:t>
            </w:r>
          </w:p>
        </w:tc>
        <w:tc>
          <w:tcPr>
            <w:tcW w:w="2126" w:type="dxa"/>
            <w:vAlign w:val="center"/>
          </w:tcPr>
          <w:p w14:paraId="0336DA6D" w14:textId="2F2780B8" w:rsidR="00AD5BD3" w:rsidRPr="00E5713E" w:rsidRDefault="00AD5BD3" w:rsidP="00AD5BD3">
            <w:pPr>
              <w:spacing w:after="120"/>
              <w:rPr>
                <w:rFonts w:ascii="Palatino Linotype" w:hAnsi="Palatino Linotype"/>
                <w:sz w:val="22"/>
                <w:szCs w:val="22"/>
              </w:rPr>
            </w:pPr>
            <w:r w:rsidRPr="00E5713E">
              <w:rPr>
                <w:rFonts w:ascii="Palatino Linotype" w:hAnsi="Palatino Linotype"/>
                <w:sz w:val="22"/>
                <w:szCs w:val="22"/>
              </w:rPr>
              <w:lastRenderedPageBreak/>
              <w:t>Permanent</w:t>
            </w:r>
          </w:p>
        </w:tc>
        <w:tc>
          <w:tcPr>
            <w:tcW w:w="1985" w:type="dxa"/>
            <w:vAlign w:val="center"/>
          </w:tcPr>
          <w:p w14:paraId="6A663CCB"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Unități de învățământ</w:t>
            </w:r>
          </w:p>
        </w:tc>
        <w:tc>
          <w:tcPr>
            <w:tcW w:w="1984" w:type="dxa"/>
            <w:vAlign w:val="center"/>
          </w:tcPr>
          <w:p w14:paraId="6F373699" w14:textId="691AAB9A"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CJRAE/ CMBRAE</w:t>
            </w:r>
          </w:p>
        </w:tc>
        <w:tc>
          <w:tcPr>
            <w:tcW w:w="2552" w:type="dxa"/>
            <w:vAlign w:val="center"/>
          </w:tcPr>
          <w:p w14:paraId="34369048" w14:textId="30F9E549"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Structuri teritoriale pentru siguranța școlară</w:t>
            </w:r>
          </w:p>
        </w:tc>
        <w:tc>
          <w:tcPr>
            <w:tcW w:w="1984" w:type="dxa"/>
            <w:vAlign w:val="center"/>
          </w:tcPr>
          <w:p w14:paraId="63D85421" w14:textId="318AED6D"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Bugetul instituțiilor responsabile</w:t>
            </w:r>
          </w:p>
          <w:p w14:paraId="2C49E802" w14:textId="0F52501E"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Fonduri nerambursabile</w:t>
            </w:r>
          </w:p>
        </w:tc>
      </w:tr>
      <w:tr w:rsidR="00AD5BD3" w:rsidRPr="008E6A44" w14:paraId="09E85EC8" w14:textId="77777777" w:rsidTr="008A43F4">
        <w:tc>
          <w:tcPr>
            <w:tcW w:w="562" w:type="dxa"/>
            <w:vAlign w:val="center"/>
          </w:tcPr>
          <w:p w14:paraId="343F50D5" w14:textId="4C2FFCFC" w:rsidR="00AD5BD3" w:rsidRPr="00FC7A04" w:rsidRDefault="005E13CA" w:rsidP="00AD5BD3">
            <w:pPr>
              <w:spacing w:after="120"/>
              <w:jc w:val="center"/>
              <w:rPr>
                <w:rFonts w:ascii="Palatino Linotype" w:hAnsi="Palatino Linotype"/>
              </w:rPr>
            </w:pPr>
            <w:r>
              <w:rPr>
                <w:rFonts w:ascii="Palatino Linotype" w:hAnsi="Palatino Linotype"/>
              </w:rPr>
              <w:t>r)</w:t>
            </w:r>
          </w:p>
        </w:tc>
        <w:tc>
          <w:tcPr>
            <w:tcW w:w="4253" w:type="dxa"/>
            <w:vAlign w:val="center"/>
          </w:tcPr>
          <w:p w14:paraId="7C0CCBD9" w14:textId="40F86D55" w:rsidR="00AD5BD3" w:rsidRPr="00E5713E" w:rsidRDefault="00AD5BD3" w:rsidP="00AD5BD3">
            <w:pPr>
              <w:spacing w:after="0"/>
              <w:rPr>
                <w:rFonts w:ascii="Palatino Linotype" w:hAnsi="Palatino Linotype"/>
                <w:sz w:val="22"/>
                <w:szCs w:val="22"/>
              </w:rPr>
            </w:pPr>
            <w:r w:rsidRPr="00E5713E">
              <w:rPr>
                <w:rFonts w:ascii="Palatino Linotype" w:hAnsi="Palatino Linotype"/>
                <w:sz w:val="22"/>
                <w:szCs w:val="22"/>
              </w:rPr>
              <w:t>Activități de educație juridică în unitățile de învățământ desfășurate în cadrul implementării protocolului de colaborare privind educația juridică.</w:t>
            </w:r>
          </w:p>
        </w:tc>
        <w:tc>
          <w:tcPr>
            <w:tcW w:w="2126" w:type="dxa"/>
            <w:vAlign w:val="center"/>
          </w:tcPr>
          <w:p w14:paraId="11F5472F" w14:textId="1F64B515" w:rsidR="00AD5BD3" w:rsidRPr="00E5713E" w:rsidRDefault="00AD5BD3" w:rsidP="00AD5BD3">
            <w:pPr>
              <w:spacing w:after="120"/>
              <w:rPr>
                <w:rFonts w:ascii="Palatino Linotype" w:hAnsi="Palatino Linotype"/>
                <w:sz w:val="22"/>
                <w:szCs w:val="22"/>
              </w:rPr>
            </w:pPr>
            <w:r w:rsidRPr="00E5713E">
              <w:rPr>
                <w:rFonts w:ascii="Palatino Linotype" w:hAnsi="Palatino Linotype"/>
                <w:sz w:val="22"/>
                <w:szCs w:val="22"/>
              </w:rPr>
              <w:t>2024-2027</w:t>
            </w:r>
          </w:p>
        </w:tc>
        <w:tc>
          <w:tcPr>
            <w:tcW w:w="1985" w:type="dxa"/>
            <w:vAlign w:val="center"/>
          </w:tcPr>
          <w:p w14:paraId="09B89997" w14:textId="17BFCE48"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MJ, ME, CSM, ÎCCJ, PÎCCJ, UNBR</w:t>
            </w:r>
          </w:p>
        </w:tc>
        <w:tc>
          <w:tcPr>
            <w:tcW w:w="1984" w:type="dxa"/>
            <w:vAlign w:val="center"/>
          </w:tcPr>
          <w:p w14:paraId="09E8DC39" w14:textId="44EC26E3"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ME, MJ</w:t>
            </w:r>
          </w:p>
        </w:tc>
        <w:tc>
          <w:tcPr>
            <w:tcW w:w="2552" w:type="dxa"/>
            <w:vAlign w:val="center"/>
          </w:tcPr>
          <w:p w14:paraId="45552A2F" w14:textId="79E3A7DD"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ONG-uri, asociații ale părinților</w:t>
            </w:r>
          </w:p>
        </w:tc>
        <w:tc>
          <w:tcPr>
            <w:tcW w:w="1984" w:type="dxa"/>
            <w:vAlign w:val="center"/>
          </w:tcPr>
          <w:p w14:paraId="6F401EBE" w14:textId="7829713B"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Bugetul instituțiilor responsabile</w:t>
            </w:r>
          </w:p>
        </w:tc>
      </w:tr>
      <w:tr w:rsidR="00AD5BD3" w:rsidRPr="008E6A44" w14:paraId="181F3F4D" w14:textId="77777777" w:rsidTr="00752DA8">
        <w:trPr>
          <w:trHeight w:val="70"/>
        </w:trPr>
        <w:tc>
          <w:tcPr>
            <w:tcW w:w="562" w:type="dxa"/>
            <w:vAlign w:val="center"/>
          </w:tcPr>
          <w:p w14:paraId="079481DC" w14:textId="512D72D8" w:rsidR="00AD5BD3" w:rsidRPr="00FC7A04" w:rsidRDefault="005E13CA" w:rsidP="00AD5BD3">
            <w:pPr>
              <w:spacing w:after="120"/>
              <w:jc w:val="center"/>
              <w:rPr>
                <w:rFonts w:ascii="Palatino Linotype" w:hAnsi="Palatino Linotype"/>
              </w:rPr>
            </w:pPr>
            <w:r>
              <w:rPr>
                <w:rFonts w:ascii="Palatino Linotype" w:hAnsi="Palatino Linotype"/>
              </w:rPr>
              <w:t>s)</w:t>
            </w:r>
          </w:p>
        </w:tc>
        <w:tc>
          <w:tcPr>
            <w:tcW w:w="4253" w:type="dxa"/>
            <w:vAlign w:val="center"/>
          </w:tcPr>
          <w:p w14:paraId="67468ACB" w14:textId="47C5EC8C" w:rsidR="00AD5BD3" w:rsidRPr="0073174B" w:rsidRDefault="00AD5BD3" w:rsidP="00AD5BD3">
            <w:pPr>
              <w:spacing w:after="0"/>
              <w:rPr>
                <w:rFonts w:ascii="Palatino Linotype" w:hAnsi="Palatino Linotype"/>
                <w:sz w:val="22"/>
                <w:szCs w:val="22"/>
              </w:rPr>
            </w:pPr>
            <w:r w:rsidRPr="00797FF8">
              <w:rPr>
                <w:rFonts w:ascii="Palatino Linotype" w:hAnsi="Palatino Linotype"/>
                <w:sz w:val="22"/>
                <w:szCs w:val="22"/>
              </w:rPr>
              <w:t>Identificarea elevilor cu părinți plecați în străinătate și implementarea unor proceduri de consiliere a acestora</w:t>
            </w:r>
            <w:r>
              <w:rPr>
                <w:rFonts w:ascii="Palatino Linotype" w:hAnsi="Palatino Linotype"/>
                <w:sz w:val="22"/>
                <w:szCs w:val="22"/>
              </w:rPr>
              <w:t>.</w:t>
            </w:r>
          </w:p>
        </w:tc>
        <w:tc>
          <w:tcPr>
            <w:tcW w:w="2126" w:type="dxa"/>
            <w:vAlign w:val="center"/>
          </w:tcPr>
          <w:p w14:paraId="18477E97" w14:textId="437B4E2E" w:rsidR="00AD5BD3" w:rsidRPr="00797FF8" w:rsidRDefault="00AD5BD3" w:rsidP="00AD5BD3">
            <w:pPr>
              <w:spacing w:after="120"/>
              <w:rPr>
                <w:rFonts w:ascii="Palatino Linotype" w:hAnsi="Palatino Linotype"/>
                <w:sz w:val="22"/>
                <w:szCs w:val="22"/>
              </w:rPr>
            </w:pPr>
            <w:r w:rsidRPr="00797FF8">
              <w:rPr>
                <w:rFonts w:ascii="Palatino Linotype" w:hAnsi="Palatino Linotype"/>
                <w:sz w:val="22"/>
                <w:szCs w:val="22"/>
              </w:rPr>
              <w:t>Permanent</w:t>
            </w:r>
          </w:p>
        </w:tc>
        <w:tc>
          <w:tcPr>
            <w:tcW w:w="1985" w:type="dxa"/>
            <w:vAlign w:val="center"/>
          </w:tcPr>
          <w:p w14:paraId="75B0A3E0" w14:textId="77777777" w:rsidR="00AD5BD3" w:rsidRPr="00797FF8" w:rsidRDefault="00AD5BD3" w:rsidP="00AD5BD3">
            <w:pPr>
              <w:spacing w:after="0"/>
              <w:jc w:val="center"/>
              <w:rPr>
                <w:rFonts w:ascii="Palatino Linotype" w:hAnsi="Palatino Linotype"/>
                <w:sz w:val="22"/>
                <w:szCs w:val="22"/>
                <w:lang w:val="en-AU"/>
              </w:rPr>
            </w:pPr>
            <w:r w:rsidRPr="00797FF8">
              <w:rPr>
                <w:rFonts w:ascii="Palatino Linotype" w:hAnsi="Palatino Linotype"/>
                <w:sz w:val="22"/>
                <w:szCs w:val="22"/>
                <w:lang w:val="en-AU"/>
              </w:rPr>
              <w:t xml:space="preserve">ME </w:t>
            </w:r>
          </w:p>
          <w:p w14:paraId="083278E8" w14:textId="5D8CA0EE" w:rsidR="00AD5BD3" w:rsidRPr="00797FF8" w:rsidRDefault="00AD5BD3" w:rsidP="00AD5BD3">
            <w:pPr>
              <w:spacing w:after="0"/>
              <w:jc w:val="center"/>
              <w:rPr>
                <w:rFonts w:ascii="Palatino Linotype" w:hAnsi="Palatino Linotype"/>
                <w:sz w:val="22"/>
                <w:szCs w:val="22"/>
                <w:lang w:val="en-AU"/>
              </w:rPr>
            </w:pPr>
            <w:r w:rsidRPr="00797FF8">
              <w:rPr>
                <w:rFonts w:ascii="Palatino Linotype" w:hAnsi="Palatino Linotype"/>
                <w:sz w:val="22"/>
                <w:szCs w:val="22"/>
                <w:lang w:val="en-AU"/>
              </w:rPr>
              <w:t>MFTES</w:t>
            </w:r>
          </w:p>
          <w:p w14:paraId="09D02F77" w14:textId="77777777" w:rsidR="00AD5BD3" w:rsidRPr="00797FF8" w:rsidRDefault="00AD5BD3" w:rsidP="00A77A66">
            <w:pPr>
              <w:spacing w:after="0"/>
              <w:jc w:val="center"/>
              <w:rPr>
                <w:rFonts w:ascii="Palatino Linotype" w:hAnsi="Palatino Linotype"/>
                <w:sz w:val="22"/>
                <w:szCs w:val="22"/>
              </w:rPr>
            </w:pPr>
          </w:p>
        </w:tc>
        <w:tc>
          <w:tcPr>
            <w:tcW w:w="1984" w:type="dxa"/>
            <w:vAlign w:val="center"/>
          </w:tcPr>
          <w:p w14:paraId="12B99C15" w14:textId="5E07D7C1" w:rsidR="00AD5BD3" w:rsidRPr="00797FF8" w:rsidRDefault="00AD5BD3" w:rsidP="00AD5BD3">
            <w:pPr>
              <w:spacing w:after="0"/>
              <w:jc w:val="center"/>
              <w:rPr>
                <w:rFonts w:ascii="Palatino Linotype" w:hAnsi="Palatino Linotype"/>
                <w:sz w:val="22"/>
                <w:szCs w:val="22"/>
              </w:rPr>
            </w:pPr>
            <w:r w:rsidRPr="00797FF8">
              <w:rPr>
                <w:rFonts w:ascii="Palatino Linotype" w:hAnsi="Palatino Linotype"/>
                <w:sz w:val="22"/>
                <w:szCs w:val="22"/>
                <w:lang w:val="en-AU"/>
              </w:rPr>
              <w:t>DGASPC/SPAS</w:t>
            </w:r>
          </w:p>
        </w:tc>
        <w:tc>
          <w:tcPr>
            <w:tcW w:w="2552" w:type="dxa"/>
            <w:vAlign w:val="center"/>
          </w:tcPr>
          <w:p w14:paraId="75A59FC7" w14:textId="56D952C3" w:rsidR="00AD5BD3" w:rsidRPr="00797FF8" w:rsidRDefault="00AD5BD3" w:rsidP="00AD5BD3">
            <w:pPr>
              <w:spacing w:after="120"/>
              <w:jc w:val="center"/>
              <w:rPr>
                <w:rFonts w:ascii="Palatino Linotype" w:hAnsi="Palatino Linotype"/>
                <w:sz w:val="22"/>
                <w:szCs w:val="22"/>
              </w:rPr>
            </w:pPr>
          </w:p>
        </w:tc>
        <w:tc>
          <w:tcPr>
            <w:tcW w:w="1984" w:type="dxa"/>
            <w:vAlign w:val="center"/>
          </w:tcPr>
          <w:p w14:paraId="6DEF8070" w14:textId="70A4C589" w:rsidR="00AD5BD3" w:rsidRPr="00797FF8" w:rsidRDefault="00AD5BD3" w:rsidP="00AD5BD3">
            <w:pPr>
              <w:spacing w:after="120"/>
              <w:jc w:val="center"/>
              <w:rPr>
                <w:rFonts w:ascii="Palatino Linotype" w:hAnsi="Palatino Linotype"/>
                <w:sz w:val="22"/>
                <w:szCs w:val="22"/>
              </w:rPr>
            </w:pPr>
            <w:r w:rsidRPr="00797FF8">
              <w:rPr>
                <w:rFonts w:ascii="Palatino Linotype" w:hAnsi="Palatino Linotype"/>
                <w:sz w:val="22"/>
                <w:szCs w:val="22"/>
              </w:rPr>
              <w:t>Bugetul instituțiilor responsabile</w:t>
            </w:r>
          </w:p>
        </w:tc>
      </w:tr>
      <w:tr w:rsidR="00AD5BD3" w:rsidRPr="008E6A44" w14:paraId="79B91723" w14:textId="77777777" w:rsidTr="00DD759C">
        <w:trPr>
          <w:trHeight w:val="515"/>
        </w:trPr>
        <w:tc>
          <w:tcPr>
            <w:tcW w:w="15446" w:type="dxa"/>
            <w:gridSpan w:val="7"/>
            <w:shd w:val="clear" w:color="auto" w:fill="D9D9D9" w:themeFill="background1" w:themeFillShade="D9"/>
            <w:vAlign w:val="center"/>
          </w:tcPr>
          <w:p w14:paraId="4F473495" w14:textId="3C6FA1B6" w:rsidR="00AD5BD3" w:rsidRPr="00E5713E" w:rsidRDefault="00AD5BD3" w:rsidP="00AD5BD3">
            <w:pPr>
              <w:pStyle w:val="Titlu2"/>
              <w:spacing w:before="0" w:after="120"/>
              <w:ind w:right="-555"/>
              <w:rPr>
                <w:rFonts w:ascii="Palatino Linotype" w:eastAsia="Times New Roman" w:hAnsi="Palatino Linotype" w:cs="Times New Roman"/>
                <w:b/>
                <w:color w:val="auto"/>
                <w:sz w:val="22"/>
                <w:szCs w:val="22"/>
              </w:rPr>
            </w:pPr>
            <w:bookmarkStart w:id="1" w:name="_heading=h.f21syyf46z1d" w:colFirst="0" w:colLast="0"/>
            <w:bookmarkEnd w:id="1"/>
            <w:r w:rsidRPr="00E5713E">
              <w:rPr>
                <w:rFonts w:ascii="Palatino Linotype" w:eastAsia="Times New Roman" w:hAnsi="Palatino Linotype" w:cs="Times New Roman"/>
                <w:b/>
                <w:color w:val="auto"/>
                <w:sz w:val="22"/>
                <w:szCs w:val="22"/>
              </w:rPr>
              <w:t>V.3. Reducerea cazurilor de violență în mediul școlar</w:t>
            </w:r>
          </w:p>
        </w:tc>
      </w:tr>
      <w:tr w:rsidR="00AD5BD3" w:rsidRPr="008E6A44" w14:paraId="745CC99C" w14:textId="77777777" w:rsidTr="008A43F4">
        <w:tc>
          <w:tcPr>
            <w:tcW w:w="562" w:type="dxa"/>
            <w:vAlign w:val="center"/>
          </w:tcPr>
          <w:p w14:paraId="3651EB57" w14:textId="7403FC09" w:rsidR="00AD5BD3" w:rsidRPr="008E6A44" w:rsidRDefault="005E13CA" w:rsidP="00AD5BD3">
            <w:pPr>
              <w:spacing w:after="120"/>
              <w:jc w:val="center"/>
              <w:rPr>
                <w:rFonts w:ascii="Palatino Linotype" w:hAnsi="Palatino Linotype"/>
              </w:rPr>
            </w:pPr>
            <w:r>
              <w:rPr>
                <w:rFonts w:ascii="Palatino Linotype" w:hAnsi="Palatino Linotype"/>
              </w:rPr>
              <w:t>a)</w:t>
            </w:r>
          </w:p>
        </w:tc>
        <w:tc>
          <w:tcPr>
            <w:tcW w:w="4253" w:type="dxa"/>
            <w:vAlign w:val="center"/>
          </w:tcPr>
          <w:p w14:paraId="7FBE3D59" w14:textId="37949148" w:rsidR="00AD5BD3" w:rsidRPr="00E5713E" w:rsidRDefault="00AD5BD3" w:rsidP="00AD5BD3">
            <w:pPr>
              <w:spacing w:after="0"/>
              <w:rPr>
                <w:rFonts w:ascii="Palatino Linotype" w:hAnsi="Palatino Linotype"/>
                <w:sz w:val="22"/>
                <w:szCs w:val="22"/>
              </w:rPr>
            </w:pPr>
            <w:r w:rsidRPr="00E5713E">
              <w:rPr>
                <w:rFonts w:ascii="Palatino Linotype" w:hAnsi="Palatino Linotype"/>
                <w:sz w:val="22"/>
                <w:szCs w:val="22"/>
              </w:rPr>
              <w:t>Realizarea unor cercetări periodice privind  fenomenul violenț</w:t>
            </w:r>
            <w:r>
              <w:rPr>
                <w:rFonts w:ascii="Palatino Linotype" w:hAnsi="Palatino Linotype"/>
                <w:sz w:val="22"/>
                <w:szCs w:val="22"/>
              </w:rPr>
              <w:t>ei</w:t>
            </w:r>
            <w:r w:rsidRPr="00E5713E">
              <w:rPr>
                <w:rFonts w:ascii="Palatino Linotype" w:hAnsi="Palatino Linotype"/>
                <w:sz w:val="22"/>
                <w:szCs w:val="22"/>
              </w:rPr>
              <w:t xml:space="preserve"> în unitățile de învățământ preuniversitar, reprezentative la nivel național</w:t>
            </w:r>
            <w:r>
              <w:rPr>
                <w:rFonts w:ascii="Palatino Linotype" w:hAnsi="Palatino Linotype"/>
                <w:sz w:val="22"/>
                <w:szCs w:val="22"/>
              </w:rPr>
              <w:t xml:space="preserve"> și</w:t>
            </w:r>
            <w:r w:rsidRPr="00E5713E">
              <w:rPr>
                <w:rFonts w:ascii="Palatino Linotype" w:hAnsi="Palatino Linotype"/>
                <w:sz w:val="22"/>
                <w:szCs w:val="22"/>
              </w:rPr>
              <w:t xml:space="preserve"> colectarea de date și informații relevante în vederea adoptării unor măsuri de sprijin pentru prevenirea, diminuarea și combaterea acestui fenomen, măsuri informate pe bază de dovezi</w:t>
            </w:r>
          </w:p>
        </w:tc>
        <w:tc>
          <w:tcPr>
            <w:tcW w:w="2126" w:type="dxa"/>
            <w:vAlign w:val="center"/>
          </w:tcPr>
          <w:p w14:paraId="78D1C0DA" w14:textId="77777777" w:rsidR="00AD5BD3" w:rsidRPr="00E5713E" w:rsidRDefault="00AD5BD3" w:rsidP="00AD5BD3">
            <w:pPr>
              <w:spacing w:after="120"/>
              <w:rPr>
                <w:rFonts w:ascii="Palatino Linotype" w:hAnsi="Palatino Linotype"/>
                <w:sz w:val="22"/>
                <w:szCs w:val="22"/>
              </w:rPr>
            </w:pPr>
            <w:r w:rsidRPr="00E5713E">
              <w:rPr>
                <w:rFonts w:ascii="Palatino Linotype" w:hAnsi="Palatino Linotype"/>
                <w:sz w:val="22"/>
                <w:szCs w:val="22"/>
              </w:rPr>
              <w:t>2023-2024</w:t>
            </w:r>
          </w:p>
          <w:p w14:paraId="404469E1" w14:textId="21E05C0A" w:rsidR="00AD5BD3" w:rsidRPr="00E5713E" w:rsidRDefault="00AD5BD3" w:rsidP="00AD5BD3">
            <w:pPr>
              <w:spacing w:after="120"/>
              <w:rPr>
                <w:rFonts w:ascii="Palatino Linotype" w:hAnsi="Palatino Linotype"/>
                <w:sz w:val="22"/>
                <w:szCs w:val="22"/>
              </w:rPr>
            </w:pPr>
            <w:r w:rsidRPr="00E5713E">
              <w:rPr>
                <w:rFonts w:ascii="Palatino Linotype" w:hAnsi="Palatino Linotype"/>
                <w:sz w:val="22"/>
                <w:szCs w:val="22"/>
              </w:rPr>
              <w:t>2025-2026</w:t>
            </w:r>
          </w:p>
        </w:tc>
        <w:tc>
          <w:tcPr>
            <w:tcW w:w="1985" w:type="dxa"/>
            <w:vAlign w:val="center"/>
          </w:tcPr>
          <w:p w14:paraId="1B9EC1F8" w14:textId="3737B464"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CNPEE (UCE)</w:t>
            </w:r>
          </w:p>
        </w:tc>
        <w:tc>
          <w:tcPr>
            <w:tcW w:w="1984" w:type="dxa"/>
            <w:vAlign w:val="center"/>
          </w:tcPr>
          <w:p w14:paraId="348409C8" w14:textId="6F10221D"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ME</w:t>
            </w:r>
          </w:p>
        </w:tc>
        <w:tc>
          <w:tcPr>
            <w:tcW w:w="2552" w:type="dxa"/>
            <w:vAlign w:val="center"/>
          </w:tcPr>
          <w:p w14:paraId="58F99ECE"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ANPDCA</w:t>
            </w:r>
          </w:p>
          <w:p w14:paraId="7B4E30CE" w14:textId="7B0F7193"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IGPR - ICPC</w:t>
            </w:r>
          </w:p>
          <w:p w14:paraId="48780A75" w14:textId="01B3453A"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Unități de învățământ</w:t>
            </w:r>
          </w:p>
        </w:tc>
        <w:tc>
          <w:tcPr>
            <w:tcW w:w="1984" w:type="dxa"/>
            <w:vAlign w:val="center"/>
          </w:tcPr>
          <w:p w14:paraId="40360B50" w14:textId="5573753F"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Buget CNPEE</w:t>
            </w:r>
          </w:p>
        </w:tc>
      </w:tr>
      <w:tr w:rsidR="00AD5BD3" w:rsidRPr="008E6A44" w14:paraId="5C09379F" w14:textId="77777777" w:rsidTr="008A43F4">
        <w:tc>
          <w:tcPr>
            <w:tcW w:w="562" w:type="dxa"/>
            <w:vAlign w:val="center"/>
          </w:tcPr>
          <w:p w14:paraId="1FD66719" w14:textId="675AF574" w:rsidR="00AD5BD3" w:rsidRDefault="005E13CA" w:rsidP="00AD5BD3">
            <w:pPr>
              <w:spacing w:after="0"/>
              <w:jc w:val="center"/>
              <w:rPr>
                <w:rFonts w:ascii="Palatino Linotype" w:hAnsi="Palatino Linotype"/>
              </w:rPr>
            </w:pPr>
            <w:r>
              <w:rPr>
                <w:rFonts w:ascii="Palatino Linotype" w:hAnsi="Palatino Linotype"/>
              </w:rPr>
              <w:t>b)</w:t>
            </w:r>
          </w:p>
        </w:tc>
        <w:tc>
          <w:tcPr>
            <w:tcW w:w="4253" w:type="dxa"/>
            <w:vAlign w:val="center"/>
          </w:tcPr>
          <w:p w14:paraId="7F3DFF0C" w14:textId="7D8D305E" w:rsidR="00AD5BD3" w:rsidRPr="00E5713E" w:rsidRDefault="00AD5BD3" w:rsidP="00AD5BD3">
            <w:pPr>
              <w:spacing w:after="0"/>
              <w:rPr>
                <w:rFonts w:ascii="Palatino Linotype" w:hAnsi="Palatino Linotype"/>
                <w:sz w:val="22"/>
                <w:szCs w:val="22"/>
              </w:rPr>
            </w:pPr>
            <w:r w:rsidRPr="00E5713E">
              <w:rPr>
                <w:rFonts w:ascii="Palatino Linotype" w:hAnsi="Palatino Linotype"/>
                <w:sz w:val="22"/>
                <w:szCs w:val="22"/>
              </w:rPr>
              <w:t>Elaborarea și revizuirea periodică a  </w:t>
            </w:r>
            <w:r w:rsidRPr="00E5713E">
              <w:rPr>
                <w:rFonts w:ascii="Palatino Linotype" w:hAnsi="Palatino Linotype"/>
                <w:i/>
                <w:iCs/>
                <w:sz w:val="22"/>
                <w:szCs w:val="22"/>
              </w:rPr>
              <w:t>Planurilor școlilor de prevenire și reducere a violenței în mediul școlar</w:t>
            </w:r>
          </w:p>
        </w:tc>
        <w:tc>
          <w:tcPr>
            <w:tcW w:w="2126" w:type="dxa"/>
            <w:vAlign w:val="center"/>
          </w:tcPr>
          <w:p w14:paraId="086E6ED1" w14:textId="2C23CA5A" w:rsidR="00AD5BD3" w:rsidRPr="00E5713E" w:rsidRDefault="00AD5BD3" w:rsidP="00AD5BD3">
            <w:pPr>
              <w:spacing w:after="0"/>
              <w:rPr>
                <w:rFonts w:ascii="Palatino Linotype" w:hAnsi="Palatino Linotype"/>
                <w:sz w:val="22"/>
                <w:szCs w:val="22"/>
              </w:rPr>
            </w:pPr>
            <w:r w:rsidRPr="00E5713E">
              <w:rPr>
                <w:rFonts w:ascii="Palatino Linotype" w:hAnsi="Palatino Linotype"/>
                <w:sz w:val="22"/>
                <w:szCs w:val="22"/>
              </w:rPr>
              <w:t>Anual</w:t>
            </w:r>
          </w:p>
        </w:tc>
        <w:tc>
          <w:tcPr>
            <w:tcW w:w="1985" w:type="dxa"/>
            <w:vAlign w:val="center"/>
          </w:tcPr>
          <w:p w14:paraId="0F9DFA5B" w14:textId="74169D68" w:rsidR="00AD5BD3" w:rsidRPr="00E5713E" w:rsidRDefault="00AD5BD3" w:rsidP="00AD5BD3">
            <w:pPr>
              <w:spacing w:after="0"/>
              <w:jc w:val="center"/>
              <w:rPr>
                <w:rFonts w:ascii="Palatino Linotype" w:hAnsi="Palatino Linotype"/>
                <w:sz w:val="22"/>
                <w:szCs w:val="22"/>
              </w:rPr>
            </w:pPr>
            <w:r w:rsidRPr="00E5713E">
              <w:rPr>
                <w:rFonts w:ascii="Palatino Linotype" w:hAnsi="Palatino Linotype"/>
                <w:sz w:val="22"/>
                <w:szCs w:val="22"/>
              </w:rPr>
              <w:t>Unități de învățământ</w:t>
            </w:r>
          </w:p>
        </w:tc>
        <w:tc>
          <w:tcPr>
            <w:tcW w:w="1984" w:type="dxa"/>
            <w:vAlign w:val="center"/>
          </w:tcPr>
          <w:p w14:paraId="3A9A31E7" w14:textId="22A1A042" w:rsidR="00AD5BD3" w:rsidRPr="00E5713E" w:rsidRDefault="00AD5BD3" w:rsidP="00AD5BD3">
            <w:pPr>
              <w:spacing w:after="0"/>
              <w:jc w:val="center"/>
              <w:rPr>
                <w:rFonts w:ascii="Palatino Linotype" w:hAnsi="Palatino Linotype"/>
                <w:sz w:val="22"/>
                <w:szCs w:val="22"/>
              </w:rPr>
            </w:pPr>
            <w:r w:rsidRPr="00E5713E">
              <w:rPr>
                <w:rFonts w:ascii="Palatino Linotype" w:hAnsi="Palatino Linotype"/>
                <w:sz w:val="22"/>
                <w:szCs w:val="22"/>
              </w:rPr>
              <w:t>ISJ/ISMB</w:t>
            </w:r>
          </w:p>
        </w:tc>
        <w:tc>
          <w:tcPr>
            <w:tcW w:w="2552" w:type="dxa"/>
            <w:vAlign w:val="center"/>
          </w:tcPr>
          <w:p w14:paraId="2D8DD906" w14:textId="77777777" w:rsidR="00AD5BD3" w:rsidRPr="00E5713E" w:rsidRDefault="00AD5BD3" w:rsidP="00AD5BD3">
            <w:pPr>
              <w:pStyle w:val="Frspaiere"/>
              <w:jc w:val="center"/>
              <w:rPr>
                <w:rFonts w:ascii="Palatino Linotype" w:hAnsi="Palatino Linotype"/>
                <w:sz w:val="22"/>
                <w:szCs w:val="22"/>
              </w:rPr>
            </w:pPr>
            <w:r w:rsidRPr="00E5713E">
              <w:rPr>
                <w:rFonts w:ascii="Palatino Linotype" w:hAnsi="Palatino Linotype"/>
                <w:sz w:val="22"/>
                <w:szCs w:val="22"/>
              </w:rPr>
              <w:t>CJRAE/CMBRAE</w:t>
            </w:r>
          </w:p>
          <w:p w14:paraId="35CB74E0" w14:textId="77777777" w:rsidR="00AD5BD3" w:rsidRPr="00E5713E" w:rsidRDefault="00AD5BD3" w:rsidP="00AD5BD3">
            <w:pPr>
              <w:pStyle w:val="Frspaiere"/>
              <w:jc w:val="center"/>
              <w:rPr>
                <w:rFonts w:ascii="Palatino Linotype" w:hAnsi="Palatino Linotype"/>
                <w:sz w:val="22"/>
                <w:szCs w:val="22"/>
              </w:rPr>
            </w:pPr>
            <w:r w:rsidRPr="00E5713E">
              <w:rPr>
                <w:rFonts w:ascii="Palatino Linotype" w:hAnsi="Palatino Linotype"/>
                <w:sz w:val="22"/>
                <w:szCs w:val="22"/>
              </w:rPr>
              <w:t>DGASPC, structuri teritoriale pentru siguranța școlară,</w:t>
            </w:r>
          </w:p>
          <w:p w14:paraId="48793147" w14:textId="594F89F8" w:rsidR="00AD5BD3" w:rsidRPr="00E5713E" w:rsidRDefault="00AD5BD3" w:rsidP="00AD5BD3">
            <w:pPr>
              <w:pStyle w:val="Frspaiere"/>
              <w:jc w:val="center"/>
              <w:rPr>
                <w:rFonts w:ascii="Palatino Linotype" w:hAnsi="Palatino Linotype"/>
                <w:sz w:val="22"/>
                <w:szCs w:val="22"/>
              </w:rPr>
            </w:pPr>
            <w:r w:rsidRPr="00E5713E">
              <w:rPr>
                <w:rFonts w:ascii="Palatino Linotype" w:hAnsi="Palatino Linotype"/>
                <w:sz w:val="22"/>
                <w:szCs w:val="22"/>
              </w:rPr>
              <w:t>ONG-uri, asociații ale părinților, organizații interguvernamentale</w:t>
            </w:r>
          </w:p>
        </w:tc>
        <w:tc>
          <w:tcPr>
            <w:tcW w:w="1984" w:type="dxa"/>
            <w:vAlign w:val="center"/>
          </w:tcPr>
          <w:p w14:paraId="6C6439C5" w14:textId="5B6CCBB4" w:rsidR="00AD5BD3" w:rsidRPr="00E5713E" w:rsidRDefault="00AD5BD3" w:rsidP="00AD5BD3">
            <w:pPr>
              <w:spacing w:after="0"/>
              <w:jc w:val="center"/>
              <w:rPr>
                <w:rFonts w:ascii="Palatino Linotype" w:hAnsi="Palatino Linotype"/>
                <w:sz w:val="22"/>
                <w:szCs w:val="22"/>
              </w:rPr>
            </w:pPr>
            <w:r w:rsidRPr="00E5713E">
              <w:rPr>
                <w:rFonts w:ascii="Palatino Linotype" w:hAnsi="Palatino Linotype"/>
                <w:sz w:val="22"/>
                <w:szCs w:val="22"/>
              </w:rPr>
              <w:t>Bugetul instituțiilor responsabile</w:t>
            </w:r>
          </w:p>
        </w:tc>
      </w:tr>
      <w:tr w:rsidR="00AD5BD3" w:rsidRPr="008E6A44" w14:paraId="6A94E52D" w14:textId="77777777" w:rsidTr="008A43F4">
        <w:tc>
          <w:tcPr>
            <w:tcW w:w="562" w:type="dxa"/>
            <w:vAlign w:val="center"/>
          </w:tcPr>
          <w:p w14:paraId="2CA85EAD" w14:textId="0D5BEDCD" w:rsidR="00AD5BD3" w:rsidRPr="008E6A44" w:rsidRDefault="005E13CA" w:rsidP="00AD5BD3">
            <w:pPr>
              <w:spacing w:after="0"/>
              <w:jc w:val="center"/>
              <w:rPr>
                <w:rFonts w:ascii="Palatino Linotype" w:hAnsi="Palatino Linotype"/>
              </w:rPr>
            </w:pPr>
            <w:r>
              <w:rPr>
                <w:rFonts w:ascii="Palatino Linotype" w:hAnsi="Palatino Linotype"/>
              </w:rPr>
              <w:lastRenderedPageBreak/>
              <w:t>c)</w:t>
            </w:r>
          </w:p>
        </w:tc>
        <w:tc>
          <w:tcPr>
            <w:tcW w:w="4253" w:type="dxa"/>
            <w:vAlign w:val="center"/>
          </w:tcPr>
          <w:p w14:paraId="5244CD84" w14:textId="0B9DB615" w:rsidR="00AD5BD3" w:rsidRPr="00E5713E" w:rsidRDefault="00AD5BD3" w:rsidP="00AD5BD3">
            <w:pPr>
              <w:spacing w:after="0"/>
              <w:rPr>
                <w:rFonts w:ascii="Palatino Linotype" w:hAnsi="Palatino Linotype"/>
                <w:sz w:val="22"/>
                <w:szCs w:val="22"/>
              </w:rPr>
            </w:pPr>
            <w:r w:rsidRPr="00E5713E">
              <w:rPr>
                <w:rFonts w:ascii="Palatino Linotype" w:hAnsi="Palatino Linotype"/>
                <w:sz w:val="22"/>
                <w:szCs w:val="22"/>
              </w:rPr>
              <w:t>Elaborarea unei metodologii la nivel național pentru diagnoza anuală a fenomenului de violență la nivelul unităților de învățământ preuniversitar</w:t>
            </w:r>
          </w:p>
        </w:tc>
        <w:tc>
          <w:tcPr>
            <w:tcW w:w="2126" w:type="dxa"/>
            <w:vAlign w:val="center"/>
          </w:tcPr>
          <w:p w14:paraId="348D2369" w14:textId="4F626216" w:rsidR="00AD5BD3" w:rsidRPr="00E5713E" w:rsidRDefault="00AD5BD3" w:rsidP="00AD5BD3">
            <w:pPr>
              <w:spacing w:after="0"/>
              <w:rPr>
                <w:rFonts w:ascii="Palatino Linotype" w:hAnsi="Palatino Linotype"/>
                <w:sz w:val="22"/>
                <w:szCs w:val="22"/>
              </w:rPr>
            </w:pPr>
            <w:r w:rsidRPr="00E5713E">
              <w:rPr>
                <w:rFonts w:ascii="Palatino Linotype" w:hAnsi="Palatino Linotype"/>
                <w:sz w:val="22"/>
                <w:szCs w:val="22"/>
              </w:rPr>
              <w:t>2025</w:t>
            </w:r>
          </w:p>
        </w:tc>
        <w:tc>
          <w:tcPr>
            <w:tcW w:w="1985" w:type="dxa"/>
            <w:vAlign w:val="center"/>
          </w:tcPr>
          <w:p w14:paraId="2594408C" w14:textId="0C59D8A3" w:rsidR="00AD5BD3" w:rsidRPr="00E5713E" w:rsidRDefault="00AD5BD3" w:rsidP="00AD5BD3">
            <w:pPr>
              <w:spacing w:after="0"/>
              <w:jc w:val="center"/>
              <w:rPr>
                <w:rFonts w:ascii="Palatino Linotype" w:hAnsi="Palatino Linotype"/>
                <w:sz w:val="22"/>
                <w:szCs w:val="22"/>
              </w:rPr>
            </w:pPr>
            <w:r w:rsidRPr="00E5713E">
              <w:rPr>
                <w:rFonts w:ascii="Palatino Linotype" w:hAnsi="Palatino Linotype"/>
                <w:sz w:val="22"/>
                <w:szCs w:val="22"/>
              </w:rPr>
              <w:t>CNPEE</w:t>
            </w:r>
          </w:p>
        </w:tc>
        <w:tc>
          <w:tcPr>
            <w:tcW w:w="1984" w:type="dxa"/>
            <w:vAlign w:val="center"/>
          </w:tcPr>
          <w:p w14:paraId="437D06B0" w14:textId="6DD8953E" w:rsidR="00AD5BD3" w:rsidRPr="00E5713E" w:rsidRDefault="00AD5BD3" w:rsidP="00AD5BD3">
            <w:pPr>
              <w:spacing w:after="0"/>
              <w:jc w:val="center"/>
              <w:rPr>
                <w:rFonts w:ascii="Palatino Linotype" w:hAnsi="Palatino Linotype"/>
                <w:sz w:val="22"/>
                <w:szCs w:val="22"/>
              </w:rPr>
            </w:pPr>
            <w:r w:rsidRPr="00E5713E">
              <w:rPr>
                <w:rFonts w:ascii="Palatino Linotype" w:hAnsi="Palatino Linotype"/>
                <w:sz w:val="22"/>
                <w:szCs w:val="22"/>
              </w:rPr>
              <w:t>ME</w:t>
            </w:r>
          </w:p>
        </w:tc>
        <w:tc>
          <w:tcPr>
            <w:tcW w:w="2552" w:type="dxa"/>
            <w:vAlign w:val="center"/>
          </w:tcPr>
          <w:p w14:paraId="28E255EC" w14:textId="77777777" w:rsidR="00AD5BD3" w:rsidRPr="00E5713E" w:rsidRDefault="00AD5BD3" w:rsidP="00AD5BD3">
            <w:pPr>
              <w:spacing w:after="0"/>
              <w:jc w:val="center"/>
              <w:rPr>
                <w:rFonts w:ascii="Palatino Linotype" w:hAnsi="Palatino Linotype"/>
                <w:sz w:val="22"/>
                <w:szCs w:val="22"/>
              </w:rPr>
            </w:pPr>
            <w:r w:rsidRPr="00E5713E">
              <w:rPr>
                <w:rFonts w:ascii="Palatino Linotype" w:hAnsi="Palatino Linotype"/>
                <w:sz w:val="22"/>
                <w:szCs w:val="22"/>
              </w:rPr>
              <w:t>ANPDCA</w:t>
            </w:r>
          </w:p>
          <w:p w14:paraId="2E7660E2" w14:textId="0E0715E1" w:rsidR="00AD5BD3" w:rsidRPr="00E5713E" w:rsidRDefault="00AD5BD3" w:rsidP="00AD5BD3">
            <w:pPr>
              <w:spacing w:after="0"/>
              <w:jc w:val="center"/>
              <w:rPr>
                <w:rFonts w:ascii="Palatino Linotype" w:hAnsi="Palatino Linotype"/>
                <w:sz w:val="22"/>
                <w:szCs w:val="22"/>
              </w:rPr>
            </w:pPr>
            <w:r w:rsidRPr="00E5713E">
              <w:rPr>
                <w:rFonts w:ascii="Palatino Linotype" w:hAnsi="Palatino Linotype"/>
                <w:sz w:val="22"/>
                <w:szCs w:val="22"/>
              </w:rPr>
              <w:t>IGPR-DSS</w:t>
            </w:r>
          </w:p>
        </w:tc>
        <w:tc>
          <w:tcPr>
            <w:tcW w:w="1984" w:type="dxa"/>
            <w:vAlign w:val="center"/>
          </w:tcPr>
          <w:p w14:paraId="0E6F9ADE" w14:textId="40DF15BB" w:rsidR="00AD5BD3" w:rsidRPr="00E5713E" w:rsidRDefault="00AD5BD3" w:rsidP="00AD5BD3">
            <w:pPr>
              <w:spacing w:after="0"/>
              <w:jc w:val="center"/>
              <w:rPr>
                <w:rFonts w:ascii="Palatino Linotype" w:hAnsi="Palatino Linotype"/>
                <w:sz w:val="22"/>
                <w:szCs w:val="22"/>
              </w:rPr>
            </w:pPr>
            <w:r w:rsidRPr="00E5713E">
              <w:rPr>
                <w:rFonts w:ascii="Palatino Linotype" w:hAnsi="Palatino Linotype"/>
                <w:sz w:val="22"/>
                <w:szCs w:val="22"/>
              </w:rPr>
              <w:t>Buget CNPEE</w:t>
            </w:r>
          </w:p>
        </w:tc>
      </w:tr>
      <w:tr w:rsidR="00AD5BD3" w:rsidRPr="008E6A44" w14:paraId="5878D391" w14:textId="77777777" w:rsidTr="008A43F4">
        <w:tc>
          <w:tcPr>
            <w:tcW w:w="562" w:type="dxa"/>
            <w:vAlign w:val="center"/>
          </w:tcPr>
          <w:p w14:paraId="323C0633" w14:textId="4CB065D5" w:rsidR="00AD5BD3" w:rsidRPr="008E6A44" w:rsidRDefault="005E13CA" w:rsidP="00AD5BD3">
            <w:pPr>
              <w:spacing w:after="0"/>
              <w:jc w:val="center"/>
              <w:rPr>
                <w:rFonts w:ascii="Palatino Linotype" w:hAnsi="Palatino Linotype"/>
              </w:rPr>
            </w:pPr>
            <w:r>
              <w:rPr>
                <w:rFonts w:ascii="Palatino Linotype" w:hAnsi="Palatino Linotype"/>
              </w:rPr>
              <w:t>d)</w:t>
            </w:r>
          </w:p>
        </w:tc>
        <w:tc>
          <w:tcPr>
            <w:tcW w:w="4253" w:type="dxa"/>
            <w:vAlign w:val="center"/>
          </w:tcPr>
          <w:p w14:paraId="43C69BCF" w14:textId="2C8583A8" w:rsidR="00AD5BD3" w:rsidRPr="00E5713E" w:rsidRDefault="00AD5BD3" w:rsidP="00AD5BD3">
            <w:pPr>
              <w:spacing w:after="0"/>
              <w:rPr>
                <w:rFonts w:ascii="Palatino Linotype" w:hAnsi="Palatino Linotype"/>
                <w:sz w:val="22"/>
                <w:szCs w:val="22"/>
              </w:rPr>
            </w:pPr>
            <w:r w:rsidRPr="00E5713E">
              <w:rPr>
                <w:rFonts w:ascii="Palatino Linotype" w:hAnsi="Palatino Linotype"/>
                <w:sz w:val="22"/>
                <w:szCs w:val="22"/>
              </w:rPr>
              <w:t>Realizarea diagnozei anuale a fenomenului de violență în fiecare unitate de învățământ preuniversitar,  actualizarea în consecință a planurilor de prevenire și reducere a violenței; evaluarea impactului activităților incluse în planurile de prevenire și reducere a violenței</w:t>
            </w:r>
          </w:p>
        </w:tc>
        <w:tc>
          <w:tcPr>
            <w:tcW w:w="2126" w:type="dxa"/>
            <w:vAlign w:val="center"/>
          </w:tcPr>
          <w:p w14:paraId="35542067" w14:textId="1A666C14" w:rsidR="00AD5BD3" w:rsidRPr="00E5713E" w:rsidRDefault="00AD5BD3" w:rsidP="00AD5BD3">
            <w:pPr>
              <w:spacing w:after="0"/>
              <w:rPr>
                <w:rFonts w:ascii="Palatino Linotype" w:hAnsi="Palatino Linotype"/>
                <w:sz w:val="22"/>
                <w:szCs w:val="22"/>
              </w:rPr>
            </w:pPr>
            <w:r w:rsidRPr="00E5713E">
              <w:rPr>
                <w:rFonts w:ascii="Palatino Linotype" w:hAnsi="Palatino Linotype"/>
                <w:sz w:val="22"/>
                <w:szCs w:val="22"/>
              </w:rPr>
              <w:t>Anual</w:t>
            </w:r>
          </w:p>
        </w:tc>
        <w:tc>
          <w:tcPr>
            <w:tcW w:w="1985" w:type="dxa"/>
            <w:vAlign w:val="center"/>
          </w:tcPr>
          <w:p w14:paraId="776BDED7" w14:textId="664D00DF" w:rsidR="00AD5BD3" w:rsidRPr="00E5713E" w:rsidRDefault="00AD5BD3" w:rsidP="00AD5BD3">
            <w:pPr>
              <w:spacing w:after="0"/>
              <w:jc w:val="center"/>
              <w:rPr>
                <w:rFonts w:ascii="Palatino Linotype" w:hAnsi="Palatino Linotype"/>
                <w:sz w:val="22"/>
                <w:szCs w:val="22"/>
              </w:rPr>
            </w:pPr>
            <w:r w:rsidRPr="00E5713E">
              <w:rPr>
                <w:rFonts w:ascii="Palatino Linotype" w:hAnsi="Palatino Linotype"/>
                <w:sz w:val="22"/>
                <w:szCs w:val="22"/>
              </w:rPr>
              <w:t>Unități de învățământ</w:t>
            </w:r>
          </w:p>
        </w:tc>
        <w:tc>
          <w:tcPr>
            <w:tcW w:w="1984" w:type="dxa"/>
            <w:vAlign w:val="center"/>
          </w:tcPr>
          <w:p w14:paraId="0050CCA1" w14:textId="33276166" w:rsidR="00AD5BD3" w:rsidRPr="00E5713E" w:rsidRDefault="00AD5BD3" w:rsidP="00AD5BD3">
            <w:pPr>
              <w:spacing w:after="0"/>
              <w:jc w:val="center"/>
              <w:rPr>
                <w:rFonts w:ascii="Palatino Linotype" w:hAnsi="Palatino Linotype"/>
                <w:sz w:val="22"/>
                <w:szCs w:val="22"/>
              </w:rPr>
            </w:pPr>
            <w:r w:rsidRPr="00E5713E">
              <w:rPr>
                <w:rFonts w:ascii="Palatino Linotype" w:hAnsi="Palatino Linotype"/>
                <w:sz w:val="22"/>
                <w:szCs w:val="22"/>
              </w:rPr>
              <w:t>ISJ/ISMB</w:t>
            </w:r>
          </w:p>
        </w:tc>
        <w:tc>
          <w:tcPr>
            <w:tcW w:w="2552" w:type="dxa"/>
            <w:vAlign w:val="center"/>
          </w:tcPr>
          <w:p w14:paraId="08D05F99" w14:textId="77777777" w:rsidR="00AD5BD3" w:rsidRPr="00E5713E" w:rsidRDefault="00AD5BD3" w:rsidP="00AD5BD3">
            <w:pPr>
              <w:spacing w:after="0"/>
              <w:jc w:val="center"/>
              <w:rPr>
                <w:rFonts w:ascii="Palatino Linotype" w:hAnsi="Palatino Linotype"/>
                <w:sz w:val="22"/>
                <w:szCs w:val="22"/>
              </w:rPr>
            </w:pPr>
            <w:r w:rsidRPr="00E5713E">
              <w:rPr>
                <w:rFonts w:ascii="Palatino Linotype" w:hAnsi="Palatino Linotype"/>
                <w:sz w:val="22"/>
                <w:szCs w:val="22"/>
              </w:rPr>
              <w:t>CJRAE/CMBRAE</w:t>
            </w:r>
          </w:p>
          <w:p w14:paraId="3CF02662" w14:textId="6FD88C00" w:rsidR="00AD5BD3" w:rsidRPr="00E5713E" w:rsidRDefault="00AD5BD3" w:rsidP="00AD5BD3">
            <w:pPr>
              <w:spacing w:after="0"/>
              <w:jc w:val="center"/>
              <w:rPr>
                <w:rFonts w:ascii="Palatino Linotype" w:hAnsi="Palatino Linotype"/>
                <w:sz w:val="22"/>
                <w:szCs w:val="22"/>
              </w:rPr>
            </w:pPr>
            <w:r w:rsidRPr="00E5713E">
              <w:rPr>
                <w:rFonts w:ascii="Palatino Linotype" w:hAnsi="Palatino Linotype"/>
                <w:sz w:val="22"/>
                <w:szCs w:val="22"/>
              </w:rPr>
              <w:t>DGASPC,  IPJ/DGPMB, prin polițiștii care fac parte din componența grupurilor de acțiune școlare,</w:t>
            </w:r>
          </w:p>
          <w:p w14:paraId="36C6ECF8" w14:textId="63FD411C" w:rsidR="00AD5BD3" w:rsidRPr="00E5713E" w:rsidRDefault="00AD5BD3" w:rsidP="00AD5BD3">
            <w:pPr>
              <w:spacing w:after="0"/>
              <w:jc w:val="center"/>
              <w:rPr>
                <w:rFonts w:ascii="Palatino Linotype" w:hAnsi="Palatino Linotype"/>
                <w:sz w:val="22"/>
                <w:szCs w:val="22"/>
              </w:rPr>
            </w:pPr>
            <w:r w:rsidRPr="00E5713E">
              <w:rPr>
                <w:rFonts w:ascii="Palatino Linotype" w:hAnsi="Palatino Linotype"/>
                <w:sz w:val="22"/>
                <w:szCs w:val="22"/>
              </w:rPr>
              <w:t>ONG-uri, asociații ale părinților, organizații interguvernamentale</w:t>
            </w:r>
          </w:p>
        </w:tc>
        <w:tc>
          <w:tcPr>
            <w:tcW w:w="1984" w:type="dxa"/>
            <w:vAlign w:val="center"/>
          </w:tcPr>
          <w:p w14:paraId="087DAD95" w14:textId="05B7C244" w:rsidR="00AD5BD3" w:rsidRPr="00E5713E" w:rsidRDefault="00AD5BD3" w:rsidP="00AD5BD3">
            <w:pPr>
              <w:spacing w:after="0"/>
              <w:jc w:val="center"/>
              <w:rPr>
                <w:rFonts w:ascii="Palatino Linotype" w:hAnsi="Palatino Linotype"/>
                <w:sz w:val="22"/>
                <w:szCs w:val="22"/>
              </w:rPr>
            </w:pPr>
            <w:r w:rsidRPr="00E5713E">
              <w:rPr>
                <w:rFonts w:ascii="Palatino Linotype" w:hAnsi="Palatino Linotype"/>
                <w:sz w:val="22"/>
                <w:szCs w:val="22"/>
              </w:rPr>
              <w:t>Bugetul instituțiilor responsabile</w:t>
            </w:r>
          </w:p>
        </w:tc>
      </w:tr>
      <w:tr w:rsidR="00AD5BD3" w:rsidRPr="008E6A44" w14:paraId="332E152A" w14:textId="77777777" w:rsidTr="008A43F4">
        <w:tc>
          <w:tcPr>
            <w:tcW w:w="562" w:type="dxa"/>
            <w:vAlign w:val="center"/>
          </w:tcPr>
          <w:p w14:paraId="41EBB7D9" w14:textId="7EE8261B" w:rsidR="00AD5BD3" w:rsidRPr="008E6A44" w:rsidRDefault="00D16945" w:rsidP="00AD5BD3">
            <w:pPr>
              <w:spacing w:after="120"/>
              <w:jc w:val="center"/>
              <w:rPr>
                <w:rFonts w:ascii="Palatino Linotype" w:hAnsi="Palatino Linotype"/>
              </w:rPr>
            </w:pPr>
            <w:r>
              <w:rPr>
                <w:rFonts w:ascii="Palatino Linotype" w:hAnsi="Palatino Linotype"/>
              </w:rPr>
              <w:t>e)</w:t>
            </w:r>
          </w:p>
        </w:tc>
        <w:tc>
          <w:tcPr>
            <w:tcW w:w="4253" w:type="dxa"/>
            <w:vAlign w:val="center"/>
          </w:tcPr>
          <w:p w14:paraId="0AF8DF12" w14:textId="4289E8F9" w:rsidR="00AD5BD3" w:rsidRPr="00E5713E" w:rsidRDefault="00AD5BD3" w:rsidP="00AD5BD3">
            <w:pPr>
              <w:spacing w:after="120"/>
              <w:rPr>
                <w:rFonts w:ascii="Palatino Linotype" w:hAnsi="Palatino Linotype"/>
                <w:sz w:val="22"/>
                <w:szCs w:val="22"/>
              </w:rPr>
            </w:pPr>
            <w:r w:rsidRPr="00E5713E">
              <w:rPr>
                <w:rFonts w:ascii="Palatino Linotype" w:hAnsi="Palatino Linotype"/>
                <w:sz w:val="22"/>
                <w:szCs w:val="22"/>
              </w:rPr>
              <w:t>Monitorizarea anuală a evoluției numărului cazurilor de violență din mediul școlar și publicarea rapoartelor anuale la nivel județean/național</w:t>
            </w:r>
            <w:r>
              <w:rPr>
                <w:rFonts w:ascii="Palatino Linotype" w:hAnsi="Palatino Linotype"/>
                <w:sz w:val="22"/>
                <w:szCs w:val="22"/>
              </w:rPr>
              <w:t>.</w:t>
            </w:r>
          </w:p>
        </w:tc>
        <w:tc>
          <w:tcPr>
            <w:tcW w:w="2126" w:type="dxa"/>
            <w:vAlign w:val="center"/>
          </w:tcPr>
          <w:p w14:paraId="089263D9" w14:textId="55F1472C" w:rsidR="00AD5BD3" w:rsidRPr="00E5713E" w:rsidRDefault="00AD5BD3" w:rsidP="00AD5BD3">
            <w:pPr>
              <w:spacing w:after="120"/>
              <w:rPr>
                <w:rFonts w:ascii="Palatino Linotype" w:hAnsi="Palatino Linotype"/>
                <w:sz w:val="22"/>
                <w:szCs w:val="22"/>
              </w:rPr>
            </w:pPr>
            <w:r w:rsidRPr="00E5713E">
              <w:rPr>
                <w:rFonts w:ascii="Palatino Linotype" w:hAnsi="Palatino Linotype"/>
                <w:sz w:val="22"/>
                <w:szCs w:val="22"/>
              </w:rPr>
              <w:t>Anual</w:t>
            </w:r>
          </w:p>
        </w:tc>
        <w:tc>
          <w:tcPr>
            <w:tcW w:w="1985" w:type="dxa"/>
            <w:vAlign w:val="center"/>
          </w:tcPr>
          <w:p w14:paraId="24443A6D"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ME</w:t>
            </w:r>
          </w:p>
          <w:p w14:paraId="730D390C" w14:textId="68824076"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ISJ/ISMB</w:t>
            </w:r>
          </w:p>
        </w:tc>
        <w:tc>
          <w:tcPr>
            <w:tcW w:w="1984" w:type="dxa"/>
            <w:vAlign w:val="center"/>
          </w:tcPr>
          <w:p w14:paraId="5D526A8F" w14:textId="0769F844"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Nu este cazul</w:t>
            </w:r>
          </w:p>
        </w:tc>
        <w:tc>
          <w:tcPr>
            <w:tcW w:w="2552" w:type="dxa"/>
            <w:vAlign w:val="center"/>
          </w:tcPr>
          <w:p w14:paraId="3DCECAB0" w14:textId="70EC86D5"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Nu este cazul</w:t>
            </w:r>
          </w:p>
        </w:tc>
        <w:tc>
          <w:tcPr>
            <w:tcW w:w="1984" w:type="dxa"/>
            <w:vAlign w:val="center"/>
          </w:tcPr>
          <w:p w14:paraId="41429A81" w14:textId="78A80DA1"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Bugetul instituțiilor responsabile</w:t>
            </w:r>
          </w:p>
        </w:tc>
      </w:tr>
      <w:tr w:rsidR="00AD5BD3" w:rsidRPr="008E6A44" w14:paraId="6EF59EA9" w14:textId="77777777" w:rsidTr="008A43F4">
        <w:tc>
          <w:tcPr>
            <w:tcW w:w="562" w:type="dxa"/>
            <w:vAlign w:val="center"/>
          </w:tcPr>
          <w:p w14:paraId="337031D0" w14:textId="75624AC3" w:rsidR="00AD5BD3" w:rsidRPr="008E6A44" w:rsidRDefault="00D16945" w:rsidP="00AD5BD3">
            <w:pPr>
              <w:spacing w:after="120"/>
              <w:jc w:val="center"/>
              <w:rPr>
                <w:rFonts w:ascii="Palatino Linotype" w:hAnsi="Palatino Linotype"/>
              </w:rPr>
            </w:pPr>
            <w:r>
              <w:rPr>
                <w:rFonts w:ascii="Palatino Linotype" w:hAnsi="Palatino Linotype"/>
              </w:rPr>
              <w:t>f)</w:t>
            </w:r>
          </w:p>
        </w:tc>
        <w:tc>
          <w:tcPr>
            <w:tcW w:w="4253" w:type="dxa"/>
            <w:vAlign w:val="center"/>
          </w:tcPr>
          <w:p w14:paraId="7233B4CD" w14:textId="5ED9C3E6" w:rsidR="00AD5BD3" w:rsidRPr="00E5713E" w:rsidRDefault="00AD5BD3" w:rsidP="00AD5BD3">
            <w:pPr>
              <w:spacing w:after="120"/>
              <w:rPr>
                <w:rFonts w:ascii="Palatino Linotype" w:hAnsi="Palatino Linotype"/>
                <w:sz w:val="22"/>
                <w:szCs w:val="22"/>
              </w:rPr>
            </w:pPr>
            <w:r>
              <w:rPr>
                <w:rFonts w:ascii="Palatino Linotype" w:hAnsi="Palatino Linotype"/>
                <w:sz w:val="22"/>
                <w:szCs w:val="22"/>
              </w:rPr>
              <w:t>Acordarea</w:t>
            </w:r>
            <w:r w:rsidRPr="00E5713E">
              <w:rPr>
                <w:rFonts w:ascii="Palatino Linotype" w:hAnsi="Palatino Linotype"/>
                <w:sz w:val="22"/>
                <w:szCs w:val="22"/>
              </w:rPr>
              <w:t xml:space="preserve"> de sprijin</w:t>
            </w:r>
            <w:r>
              <w:rPr>
                <w:rFonts w:ascii="Palatino Linotype" w:hAnsi="Palatino Linotype"/>
                <w:sz w:val="22"/>
                <w:szCs w:val="22"/>
              </w:rPr>
              <w:t xml:space="preserve"> (proiecte, programe, intervenții)</w:t>
            </w:r>
            <w:r w:rsidRPr="00E5713E">
              <w:rPr>
                <w:rFonts w:ascii="Palatino Linotype" w:hAnsi="Palatino Linotype"/>
                <w:sz w:val="22"/>
                <w:szCs w:val="22"/>
              </w:rPr>
              <w:t xml:space="preserve"> susținut, interinstituțional și adaptat</w:t>
            </w:r>
            <w:r>
              <w:rPr>
                <w:rFonts w:ascii="Palatino Linotype" w:hAnsi="Palatino Linotype"/>
                <w:sz w:val="22"/>
                <w:szCs w:val="22"/>
              </w:rPr>
              <w:t>,</w:t>
            </w:r>
            <w:r w:rsidRPr="00E5713E">
              <w:rPr>
                <w:rFonts w:ascii="Palatino Linotype" w:hAnsi="Palatino Linotype"/>
                <w:sz w:val="22"/>
                <w:szCs w:val="22"/>
              </w:rPr>
              <w:t xml:space="preserve"> unităților de învățământ care gestionează frecvent un număr ridicat de cazuri de violență</w:t>
            </w:r>
            <w:r>
              <w:rPr>
                <w:rFonts w:ascii="Palatino Linotype" w:hAnsi="Palatino Linotype"/>
                <w:sz w:val="22"/>
                <w:szCs w:val="22"/>
              </w:rPr>
              <w:t>.</w:t>
            </w:r>
          </w:p>
        </w:tc>
        <w:tc>
          <w:tcPr>
            <w:tcW w:w="2126" w:type="dxa"/>
            <w:vAlign w:val="center"/>
          </w:tcPr>
          <w:p w14:paraId="44AC1E2C" w14:textId="2A2255BE" w:rsidR="00AD5BD3" w:rsidRPr="00E5713E" w:rsidRDefault="00AD5BD3" w:rsidP="00AD5BD3">
            <w:pPr>
              <w:spacing w:after="120"/>
              <w:rPr>
                <w:rFonts w:ascii="Palatino Linotype" w:hAnsi="Palatino Linotype"/>
                <w:sz w:val="22"/>
                <w:szCs w:val="22"/>
              </w:rPr>
            </w:pPr>
            <w:r w:rsidRPr="00E5713E">
              <w:rPr>
                <w:rFonts w:ascii="Palatino Linotype" w:hAnsi="Palatino Linotype"/>
                <w:sz w:val="22"/>
                <w:szCs w:val="22"/>
              </w:rPr>
              <w:t>Permanent</w:t>
            </w:r>
          </w:p>
        </w:tc>
        <w:tc>
          <w:tcPr>
            <w:tcW w:w="1985" w:type="dxa"/>
            <w:vAlign w:val="center"/>
          </w:tcPr>
          <w:p w14:paraId="765A336A" w14:textId="585BC898" w:rsidR="00AD5BD3" w:rsidRPr="00E5713E" w:rsidRDefault="00AD5BD3" w:rsidP="00AD5BD3">
            <w:pPr>
              <w:pStyle w:val="Frspaiere"/>
              <w:jc w:val="center"/>
              <w:rPr>
                <w:rFonts w:ascii="Palatino Linotype" w:hAnsi="Palatino Linotype"/>
                <w:sz w:val="22"/>
                <w:szCs w:val="22"/>
              </w:rPr>
            </w:pPr>
            <w:r w:rsidRPr="00E5713E">
              <w:rPr>
                <w:rFonts w:ascii="Palatino Linotype" w:hAnsi="Palatino Linotype"/>
                <w:sz w:val="22"/>
                <w:szCs w:val="22"/>
              </w:rPr>
              <w:t>ISJ/ISMB,</w:t>
            </w:r>
          </w:p>
          <w:p w14:paraId="44EB8237" w14:textId="2BBBA2A8" w:rsidR="00AD5BD3" w:rsidRPr="00E5713E" w:rsidRDefault="00AD5BD3" w:rsidP="00AD5BD3">
            <w:pPr>
              <w:pStyle w:val="Frspaiere"/>
              <w:jc w:val="center"/>
              <w:rPr>
                <w:rFonts w:ascii="Palatino Linotype" w:hAnsi="Palatino Linotype"/>
                <w:sz w:val="22"/>
                <w:szCs w:val="22"/>
              </w:rPr>
            </w:pPr>
            <w:r w:rsidRPr="00E5713E">
              <w:rPr>
                <w:rFonts w:ascii="Palatino Linotype" w:hAnsi="Palatino Linotype"/>
                <w:sz w:val="22"/>
                <w:szCs w:val="22"/>
              </w:rPr>
              <w:t>structuri teritoriale pentru siguranța școlară,</w:t>
            </w:r>
          </w:p>
          <w:p w14:paraId="1A0E6803" w14:textId="02A3B87F" w:rsidR="00AD5BD3" w:rsidRPr="00E5713E" w:rsidRDefault="00AD5BD3" w:rsidP="00AD5BD3">
            <w:pPr>
              <w:pStyle w:val="Frspaiere"/>
              <w:jc w:val="center"/>
              <w:rPr>
                <w:rFonts w:ascii="Palatino Linotype" w:hAnsi="Palatino Linotype"/>
                <w:sz w:val="22"/>
                <w:szCs w:val="22"/>
              </w:rPr>
            </w:pPr>
            <w:r w:rsidRPr="00E5713E">
              <w:rPr>
                <w:rFonts w:ascii="Palatino Linotype" w:hAnsi="Palatino Linotype"/>
                <w:sz w:val="22"/>
                <w:szCs w:val="22"/>
              </w:rPr>
              <w:t>DGASPC/DAS/</w:t>
            </w:r>
            <w:r w:rsidR="003A6E41">
              <w:rPr>
                <w:rFonts w:ascii="Palatino Linotype" w:hAnsi="Palatino Linotype"/>
                <w:sz w:val="22"/>
                <w:szCs w:val="22"/>
              </w:rPr>
              <w:t xml:space="preserve"> </w:t>
            </w:r>
            <w:r w:rsidRPr="00E5713E">
              <w:rPr>
                <w:rFonts w:ascii="Palatino Linotype" w:hAnsi="Palatino Linotype"/>
                <w:sz w:val="22"/>
                <w:szCs w:val="22"/>
              </w:rPr>
              <w:t>SPAS</w:t>
            </w:r>
          </w:p>
        </w:tc>
        <w:tc>
          <w:tcPr>
            <w:tcW w:w="1984" w:type="dxa"/>
            <w:vAlign w:val="center"/>
          </w:tcPr>
          <w:p w14:paraId="28B3CD15"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ME</w:t>
            </w:r>
          </w:p>
          <w:p w14:paraId="187D493B"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MAI</w:t>
            </w:r>
          </w:p>
          <w:p w14:paraId="35B8EF64" w14:textId="1866CC91"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ANPDCA</w:t>
            </w:r>
          </w:p>
        </w:tc>
        <w:tc>
          <w:tcPr>
            <w:tcW w:w="2552" w:type="dxa"/>
            <w:vAlign w:val="center"/>
          </w:tcPr>
          <w:p w14:paraId="12C4A0EE" w14:textId="54DBC499"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ONG-uri, asociații ale părinților, organizații interguvernamentale</w:t>
            </w:r>
          </w:p>
        </w:tc>
        <w:tc>
          <w:tcPr>
            <w:tcW w:w="1984" w:type="dxa"/>
            <w:vAlign w:val="center"/>
          </w:tcPr>
          <w:p w14:paraId="76ECFB4A"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Bugetul instituțiilor responsabile</w:t>
            </w:r>
          </w:p>
          <w:p w14:paraId="1C5E7685" w14:textId="701C7E7F"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Fonduri nerambursabile</w:t>
            </w:r>
          </w:p>
        </w:tc>
      </w:tr>
      <w:tr w:rsidR="00AD5BD3" w:rsidRPr="008E6A44" w14:paraId="75EF0198" w14:textId="77777777" w:rsidTr="008A43F4">
        <w:tc>
          <w:tcPr>
            <w:tcW w:w="562" w:type="dxa"/>
            <w:vAlign w:val="center"/>
          </w:tcPr>
          <w:p w14:paraId="4CB97FD7" w14:textId="1613F857" w:rsidR="00AD5BD3" w:rsidRPr="008E6A44" w:rsidRDefault="00D16945" w:rsidP="00AD5BD3">
            <w:pPr>
              <w:spacing w:after="120"/>
              <w:jc w:val="center"/>
              <w:rPr>
                <w:rFonts w:ascii="Palatino Linotype" w:hAnsi="Palatino Linotype"/>
              </w:rPr>
            </w:pPr>
            <w:r>
              <w:rPr>
                <w:rFonts w:ascii="Palatino Linotype" w:hAnsi="Palatino Linotype"/>
              </w:rPr>
              <w:t>g)</w:t>
            </w:r>
          </w:p>
        </w:tc>
        <w:tc>
          <w:tcPr>
            <w:tcW w:w="4253" w:type="dxa"/>
            <w:vAlign w:val="center"/>
          </w:tcPr>
          <w:p w14:paraId="036A4B21" w14:textId="1F042265" w:rsidR="00AD5BD3" w:rsidRPr="00E5713E" w:rsidRDefault="00AD5BD3" w:rsidP="00AD5BD3">
            <w:pPr>
              <w:spacing w:after="120"/>
              <w:rPr>
                <w:rFonts w:ascii="Palatino Linotype" w:hAnsi="Palatino Linotype"/>
                <w:sz w:val="22"/>
                <w:szCs w:val="22"/>
              </w:rPr>
            </w:pPr>
            <w:r w:rsidRPr="00E5713E">
              <w:rPr>
                <w:rFonts w:ascii="Palatino Linotype" w:hAnsi="Palatino Linotype"/>
                <w:sz w:val="22"/>
                <w:szCs w:val="22"/>
              </w:rPr>
              <w:t xml:space="preserve">Includerea, în </w:t>
            </w:r>
            <w:r w:rsidRPr="007125C0">
              <w:rPr>
                <w:rFonts w:ascii="Palatino Linotype" w:hAnsi="Palatino Linotype"/>
                <w:sz w:val="22"/>
                <w:szCs w:val="22"/>
              </w:rPr>
              <w:t xml:space="preserve">cadrul </w:t>
            </w:r>
            <w:r w:rsidR="00F20518" w:rsidRPr="007125C0">
              <w:rPr>
                <w:rFonts w:ascii="Palatino Linotype" w:hAnsi="Palatino Linotype"/>
                <w:i/>
                <w:sz w:val="22"/>
                <w:szCs w:val="22"/>
              </w:rPr>
              <w:t xml:space="preserve"> Regulamentului de ordine interioară al unității școlare</w:t>
            </w:r>
            <w:r w:rsidR="00F20518" w:rsidRPr="007125C0">
              <w:rPr>
                <w:rFonts w:ascii="Palatino Linotype" w:hAnsi="Palatino Linotype"/>
                <w:sz w:val="22"/>
                <w:szCs w:val="22"/>
              </w:rPr>
              <w:t>,</w:t>
            </w:r>
            <w:r w:rsidR="00F20518">
              <w:rPr>
                <w:rFonts w:ascii="Palatino Linotype" w:hAnsi="Palatino Linotype"/>
                <w:sz w:val="22"/>
                <w:szCs w:val="22"/>
              </w:rPr>
              <w:t xml:space="preserve"> </w:t>
            </w:r>
            <w:r w:rsidRPr="00E5713E">
              <w:rPr>
                <w:rFonts w:ascii="Palatino Linotype" w:hAnsi="Palatino Linotype"/>
                <w:sz w:val="22"/>
                <w:szCs w:val="22"/>
              </w:rPr>
              <w:t xml:space="preserve">a unor prevederi specifice privind prevenirea și combaterea violenței, în special referitoare la accesul persoanelor străine </w:t>
            </w:r>
            <w:r w:rsidRPr="00E5713E">
              <w:rPr>
                <w:rFonts w:ascii="Palatino Linotype" w:hAnsi="Palatino Linotype"/>
                <w:sz w:val="22"/>
                <w:szCs w:val="22"/>
              </w:rPr>
              <w:lastRenderedPageBreak/>
              <w:t xml:space="preserve">în incinta unității școlare </w:t>
            </w:r>
            <w:r>
              <w:rPr>
                <w:rFonts w:ascii="Palatino Linotype" w:hAnsi="Palatino Linotype"/>
                <w:sz w:val="22"/>
                <w:szCs w:val="22"/>
              </w:rPr>
              <w:t xml:space="preserve">și a unor </w:t>
            </w:r>
            <w:r w:rsidRPr="00E5713E">
              <w:rPr>
                <w:rFonts w:ascii="Palatino Linotype" w:hAnsi="Palatino Linotype"/>
                <w:sz w:val="22"/>
                <w:szCs w:val="22"/>
              </w:rPr>
              <w:t>mecanisme de aplicare și monitorizare a implementării acestora.</w:t>
            </w:r>
          </w:p>
        </w:tc>
        <w:tc>
          <w:tcPr>
            <w:tcW w:w="2126" w:type="dxa"/>
            <w:vAlign w:val="center"/>
          </w:tcPr>
          <w:p w14:paraId="1FD0D34F" w14:textId="677E8A18" w:rsidR="00AD5BD3" w:rsidRPr="00E5713E" w:rsidRDefault="00AD5BD3" w:rsidP="00AD5BD3">
            <w:pPr>
              <w:spacing w:after="120"/>
              <w:rPr>
                <w:rFonts w:ascii="Palatino Linotype" w:hAnsi="Palatino Linotype"/>
                <w:sz w:val="22"/>
                <w:szCs w:val="22"/>
              </w:rPr>
            </w:pPr>
            <w:r w:rsidRPr="00E5713E">
              <w:rPr>
                <w:rFonts w:ascii="Palatino Linotype" w:hAnsi="Palatino Linotype"/>
                <w:sz w:val="22"/>
                <w:szCs w:val="22"/>
              </w:rPr>
              <w:lastRenderedPageBreak/>
              <w:t>2024-2027</w:t>
            </w:r>
          </w:p>
        </w:tc>
        <w:tc>
          <w:tcPr>
            <w:tcW w:w="1985" w:type="dxa"/>
            <w:vAlign w:val="center"/>
          </w:tcPr>
          <w:p w14:paraId="29473885"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Unități de învățământ</w:t>
            </w:r>
          </w:p>
        </w:tc>
        <w:tc>
          <w:tcPr>
            <w:tcW w:w="1984" w:type="dxa"/>
            <w:vAlign w:val="center"/>
          </w:tcPr>
          <w:p w14:paraId="2C501059"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ISJ/ISMB</w:t>
            </w:r>
          </w:p>
        </w:tc>
        <w:tc>
          <w:tcPr>
            <w:tcW w:w="2552" w:type="dxa"/>
            <w:vAlign w:val="center"/>
          </w:tcPr>
          <w:p w14:paraId="168FEB7E" w14:textId="535C2E26"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AAPL</w:t>
            </w:r>
          </w:p>
        </w:tc>
        <w:tc>
          <w:tcPr>
            <w:tcW w:w="1984" w:type="dxa"/>
            <w:vAlign w:val="center"/>
          </w:tcPr>
          <w:p w14:paraId="2A4A0D5A"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Nu este cazul</w:t>
            </w:r>
          </w:p>
        </w:tc>
      </w:tr>
      <w:tr w:rsidR="00AD5BD3" w:rsidRPr="00706639" w14:paraId="3DB0FD2B" w14:textId="77777777" w:rsidTr="008A43F4">
        <w:tc>
          <w:tcPr>
            <w:tcW w:w="562" w:type="dxa"/>
            <w:vAlign w:val="center"/>
          </w:tcPr>
          <w:p w14:paraId="16F2DF8F" w14:textId="4A26932E" w:rsidR="00AD5BD3" w:rsidRPr="008E6A44" w:rsidRDefault="00D16945" w:rsidP="00AD5BD3">
            <w:pPr>
              <w:spacing w:after="120"/>
              <w:jc w:val="center"/>
              <w:rPr>
                <w:rFonts w:ascii="Palatino Linotype" w:hAnsi="Palatino Linotype"/>
              </w:rPr>
            </w:pPr>
            <w:r>
              <w:rPr>
                <w:rFonts w:ascii="Palatino Linotype" w:hAnsi="Palatino Linotype"/>
              </w:rPr>
              <w:t>h)</w:t>
            </w:r>
          </w:p>
        </w:tc>
        <w:tc>
          <w:tcPr>
            <w:tcW w:w="4253" w:type="dxa"/>
            <w:vAlign w:val="center"/>
          </w:tcPr>
          <w:p w14:paraId="7E77379A" w14:textId="53E037FE" w:rsidR="00AD5BD3" w:rsidRPr="00E5713E" w:rsidRDefault="00AD5BD3" w:rsidP="00AD5BD3">
            <w:pPr>
              <w:spacing w:after="120"/>
              <w:rPr>
                <w:rFonts w:ascii="Palatino Linotype" w:hAnsi="Palatino Linotype"/>
                <w:sz w:val="22"/>
                <w:szCs w:val="22"/>
              </w:rPr>
            </w:pPr>
            <w:r w:rsidRPr="00E5713E">
              <w:rPr>
                <w:rFonts w:ascii="Palatino Linotype" w:hAnsi="Palatino Linotype"/>
                <w:sz w:val="22"/>
                <w:szCs w:val="22"/>
              </w:rPr>
              <w:t xml:space="preserve">Dotarea unităților de învățământ cu sisteme de supraveghere audio-video </w:t>
            </w:r>
            <w:r w:rsidRPr="00E5713E">
              <w:rPr>
                <w:rFonts w:ascii="Palatino Linotype" w:eastAsia="Arial" w:hAnsi="Palatino Linotype" w:cs="Arial"/>
                <w:color w:val="000000"/>
                <w:sz w:val="22"/>
                <w:szCs w:val="22"/>
              </w:rPr>
              <w:t xml:space="preserve"> </w:t>
            </w:r>
            <w:r w:rsidRPr="00E5713E">
              <w:rPr>
                <w:rFonts w:ascii="Palatino Linotype" w:hAnsi="Palatino Linotype"/>
                <w:sz w:val="22"/>
                <w:szCs w:val="22"/>
              </w:rPr>
              <w:t>funcționale și având funcția de stocare a datelor</w:t>
            </w:r>
          </w:p>
        </w:tc>
        <w:tc>
          <w:tcPr>
            <w:tcW w:w="2126" w:type="dxa"/>
            <w:vAlign w:val="center"/>
          </w:tcPr>
          <w:p w14:paraId="3E9D1A2A" w14:textId="6582CC80" w:rsidR="00AD5BD3" w:rsidRPr="00E5713E" w:rsidRDefault="00AD5BD3" w:rsidP="00AD5BD3">
            <w:pPr>
              <w:spacing w:after="120"/>
              <w:rPr>
                <w:rFonts w:ascii="Palatino Linotype" w:hAnsi="Palatino Linotype"/>
                <w:sz w:val="22"/>
                <w:szCs w:val="22"/>
              </w:rPr>
            </w:pPr>
            <w:r w:rsidRPr="00E5713E">
              <w:rPr>
                <w:rFonts w:ascii="Palatino Linotype" w:hAnsi="Palatino Linotype"/>
                <w:sz w:val="22"/>
                <w:szCs w:val="22"/>
              </w:rPr>
              <w:t>2024-2027</w:t>
            </w:r>
          </w:p>
        </w:tc>
        <w:tc>
          <w:tcPr>
            <w:tcW w:w="1985" w:type="dxa"/>
            <w:vAlign w:val="center"/>
          </w:tcPr>
          <w:p w14:paraId="44833D1E" w14:textId="26C600D9"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AAPL</w:t>
            </w:r>
          </w:p>
          <w:p w14:paraId="2C01839E" w14:textId="1BFEF55F"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ME/ISJ/ISMB</w:t>
            </w:r>
          </w:p>
        </w:tc>
        <w:tc>
          <w:tcPr>
            <w:tcW w:w="1984" w:type="dxa"/>
            <w:vAlign w:val="center"/>
          </w:tcPr>
          <w:p w14:paraId="280E3949"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AAPL</w:t>
            </w:r>
          </w:p>
          <w:p w14:paraId="51230D61" w14:textId="74AA41B6"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ME</w:t>
            </w:r>
          </w:p>
        </w:tc>
        <w:tc>
          <w:tcPr>
            <w:tcW w:w="2552" w:type="dxa"/>
            <w:vAlign w:val="center"/>
          </w:tcPr>
          <w:p w14:paraId="48C518EE" w14:textId="4ADEB272"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Nu este cazul</w:t>
            </w:r>
          </w:p>
        </w:tc>
        <w:tc>
          <w:tcPr>
            <w:tcW w:w="1984" w:type="dxa"/>
            <w:vAlign w:val="center"/>
          </w:tcPr>
          <w:p w14:paraId="1155EF25" w14:textId="5C1D7758" w:rsidR="00AD5BD3" w:rsidRPr="00E5713E" w:rsidRDefault="00AD5BD3" w:rsidP="00AD5BD3">
            <w:pPr>
              <w:pStyle w:val="Frspaiere"/>
              <w:jc w:val="center"/>
              <w:rPr>
                <w:rFonts w:ascii="Palatino Linotype" w:hAnsi="Palatino Linotype"/>
                <w:sz w:val="22"/>
                <w:szCs w:val="22"/>
              </w:rPr>
            </w:pPr>
            <w:r w:rsidRPr="00E5713E">
              <w:rPr>
                <w:rFonts w:ascii="Palatino Linotype" w:hAnsi="Palatino Linotype"/>
                <w:sz w:val="22"/>
                <w:szCs w:val="22"/>
              </w:rPr>
              <w:t>Bugetul instituțiilor responsabile</w:t>
            </w:r>
          </w:p>
          <w:p w14:paraId="4C5A425E" w14:textId="43E4A111" w:rsidR="00AD5BD3" w:rsidRPr="00E5713E" w:rsidRDefault="00AD5BD3" w:rsidP="00AD5BD3">
            <w:pPr>
              <w:pStyle w:val="Frspaiere"/>
              <w:jc w:val="center"/>
              <w:rPr>
                <w:rFonts w:ascii="Palatino Linotype" w:hAnsi="Palatino Linotype"/>
                <w:sz w:val="22"/>
                <w:szCs w:val="22"/>
              </w:rPr>
            </w:pPr>
            <w:r w:rsidRPr="00E5713E">
              <w:rPr>
                <w:rFonts w:ascii="Palatino Linotype" w:hAnsi="Palatino Linotype"/>
                <w:sz w:val="22"/>
                <w:szCs w:val="22"/>
              </w:rPr>
              <w:t>Fonduri nerambursabile</w:t>
            </w:r>
          </w:p>
        </w:tc>
      </w:tr>
      <w:tr w:rsidR="00AD5BD3" w:rsidRPr="00706639" w14:paraId="3420588B" w14:textId="77777777" w:rsidTr="008A43F4">
        <w:tc>
          <w:tcPr>
            <w:tcW w:w="562" w:type="dxa"/>
            <w:vAlign w:val="center"/>
          </w:tcPr>
          <w:p w14:paraId="23FC1AB9" w14:textId="48E35399" w:rsidR="00AD5BD3" w:rsidRPr="00CF0D19" w:rsidRDefault="00D16945" w:rsidP="00AD5BD3">
            <w:pPr>
              <w:spacing w:after="120"/>
              <w:jc w:val="center"/>
              <w:rPr>
                <w:rFonts w:ascii="Palatino Linotype" w:hAnsi="Palatino Linotype"/>
              </w:rPr>
            </w:pPr>
            <w:r>
              <w:rPr>
                <w:rFonts w:ascii="Palatino Linotype" w:hAnsi="Palatino Linotype"/>
              </w:rPr>
              <w:t>i)</w:t>
            </w:r>
          </w:p>
        </w:tc>
        <w:tc>
          <w:tcPr>
            <w:tcW w:w="4253" w:type="dxa"/>
            <w:vAlign w:val="center"/>
          </w:tcPr>
          <w:p w14:paraId="1999EECC" w14:textId="71784DF2" w:rsidR="00AD5BD3" w:rsidRPr="00E5713E" w:rsidRDefault="00AD5BD3" w:rsidP="00AD5BD3">
            <w:pPr>
              <w:spacing w:after="120"/>
              <w:rPr>
                <w:rFonts w:ascii="Palatino Linotype" w:hAnsi="Palatino Linotype"/>
                <w:sz w:val="22"/>
                <w:szCs w:val="22"/>
              </w:rPr>
            </w:pPr>
            <w:r w:rsidRPr="00E5713E">
              <w:rPr>
                <w:rFonts w:ascii="Palatino Linotype" w:hAnsi="Palatino Linotype"/>
                <w:sz w:val="22"/>
                <w:szCs w:val="22"/>
              </w:rPr>
              <w:t>Asigurarea pazei și protecției persoanelor, bunurilor și valorilor unităților de învățământ; asigurarea împrejmuirii corespunzătoare a  unităților de învățământ</w:t>
            </w:r>
          </w:p>
        </w:tc>
        <w:tc>
          <w:tcPr>
            <w:tcW w:w="2126" w:type="dxa"/>
            <w:vAlign w:val="center"/>
          </w:tcPr>
          <w:p w14:paraId="416AB571" w14:textId="75DED148" w:rsidR="00AD5BD3" w:rsidRPr="00E5713E" w:rsidRDefault="00AD5BD3" w:rsidP="00AD5BD3">
            <w:pPr>
              <w:spacing w:after="120"/>
              <w:rPr>
                <w:rFonts w:ascii="Palatino Linotype" w:hAnsi="Palatino Linotype"/>
                <w:sz w:val="22"/>
                <w:szCs w:val="22"/>
              </w:rPr>
            </w:pPr>
            <w:r w:rsidRPr="00E5713E">
              <w:rPr>
                <w:rFonts w:ascii="Palatino Linotype" w:hAnsi="Palatino Linotype"/>
                <w:sz w:val="22"/>
                <w:szCs w:val="22"/>
              </w:rPr>
              <w:t>2024-2027</w:t>
            </w:r>
          </w:p>
        </w:tc>
        <w:tc>
          <w:tcPr>
            <w:tcW w:w="1985" w:type="dxa"/>
            <w:vAlign w:val="center"/>
          </w:tcPr>
          <w:p w14:paraId="35BF85C5" w14:textId="151B4CC4"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AAPL</w:t>
            </w:r>
          </w:p>
        </w:tc>
        <w:tc>
          <w:tcPr>
            <w:tcW w:w="1984" w:type="dxa"/>
            <w:vAlign w:val="center"/>
          </w:tcPr>
          <w:p w14:paraId="0F7BA89E" w14:textId="646C9E89"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Nu este cazul</w:t>
            </w:r>
          </w:p>
        </w:tc>
        <w:tc>
          <w:tcPr>
            <w:tcW w:w="2552" w:type="dxa"/>
            <w:vAlign w:val="center"/>
          </w:tcPr>
          <w:p w14:paraId="160064E8" w14:textId="5B2A68B5"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Nu este cazul</w:t>
            </w:r>
          </w:p>
        </w:tc>
        <w:tc>
          <w:tcPr>
            <w:tcW w:w="1984" w:type="dxa"/>
            <w:vAlign w:val="center"/>
          </w:tcPr>
          <w:p w14:paraId="3AE0332D" w14:textId="2F533B18"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Bugetul instituțiilor responsabile</w:t>
            </w:r>
          </w:p>
          <w:p w14:paraId="282BD1E7" w14:textId="46182050" w:rsidR="00AD5BD3" w:rsidRPr="00E5713E" w:rsidRDefault="00AD5BD3" w:rsidP="00AD5BD3">
            <w:pPr>
              <w:spacing w:after="0"/>
              <w:jc w:val="center"/>
              <w:rPr>
                <w:rFonts w:ascii="Palatino Linotype" w:hAnsi="Palatino Linotype"/>
                <w:sz w:val="22"/>
                <w:szCs w:val="22"/>
              </w:rPr>
            </w:pPr>
            <w:r w:rsidRPr="00E5713E">
              <w:rPr>
                <w:rFonts w:ascii="Palatino Linotype" w:hAnsi="Palatino Linotype"/>
                <w:sz w:val="22"/>
                <w:szCs w:val="22"/>
              </w:rPr>
              <w:t>Fonduri nerambursabile</w:t>
            </w:r>
          </w:p>
        </w:tc>
      </w:tr>
      <w:tr w:rsidR="00AD5BD3" w:rsidRPr="008E6A44" w14:paraId="3766D1DF" w14:textId="77777777" w:rsidTr="008A43F4">
        <w:tc>
          <w:tcPr>
            <w:tcW w:w="562" w:type="dxa"/>
            <w:vAlign w:val="center"/>
          </w:tcPr>
          <w:p w14:paraId="6D1D247E" w14:textId="58C658B5" w:rsidR="00AD5BD3" w:rsidRPr="008E6A44" w:rsidRDefault="00D16945" w:rsidP="00AD5BD3">
            <w:pPr>
              <w:spacing w:after="120"/>
              <w:jc w:val="center"/>
              <w:rPr>
                <w:rFonts w:ascii="Palatino Linotype" w:hAnsi="Palatino Linotype"/>
              </w:rPr>
            </w:pPr>
            <w:r>
              <w:rPr>
                <w:rFonts w:ascii="Palatino Linotype" w:hAnsi="Palatino Linotype"/>
              </w:rPr>
              <w:t>j)</w:t>
            </w:r>
          </w:p>
        </w:tc>
        <w:tc>
          <w:tcPr>
            <w:tcW w:w="4253" w:type="dxa"/>
            <w:vAlign w:val="center"/>
          </w:tcPr>
          <w:p w14:paraId="306B9214" w14:textId="569212E3" w:rsidR="00AD5BD3" w:rsidRPr="00F85E6A" w:rsidRDefault="00AD5BD3" w:rsidP="00AD5BD3">
            <w:pPr>
              <w:spacing w:after="120"/>
              <w:rPr>
                <w:rFonts w:ascii="Palatino Linotype" w:hAnsi="Palatino Linotype"/>
                <w:sz w:val="22"/>
                <w:szCs w:val="22"/>
              </w:rPr>
            </w:pPr>
            <w:r w:rsidRPr="00F85E6A">
              <w:rPr>
                <w:rFonts w:ascii="Palatino Linotype" w:hAnsi="Palatino Linotype"/>
                <w:sz w:val="22"/>
                <w:szCs w:val="22"/>
              </w:rPr>
              <w:t xml:space="preserve">Constituirea unui grup de acțiune la nivelul fiecărei unități de învățământ preuniversitar cu personalitate juridică, având ca scop facilitarea comunicării în vederea adaptării măsurilor necesare pentru prevenirea și combaterea violenței și creșterea gradului de siguranță școlară.* </w:t>
            </w:r>
          </w:p>
          <w:p w14:paraId="120DF4C8" w14:textId="70C22735" w:rsidR="00AD5BD3" w:rsidRPr="00F85E6A" w:rsidRDefault="00AD5BD3" w:rsidP="00AD5BD3">
            <w:pPr>
              <w:spacing w:after="120"/>
              <w:rPr>
                <w:rFonts w:ascii="Palatino Linotype" w:hAnsi="Palatino Linotype"/>
                <w:sz w:val="22"/>
                <w:szCs w:val="22"/>
              </w:rPr>
            </w:pPr>
          </w:p>
        </w:tc>
        <w:tc>
          <w:tcPr>
            <w:tcW w:w="2126" w:type="dxa"/>
            <w:vAlign w:val="center"/>
          </w:tcPr>
          <w:p w14:paraId="235BEFC4" w14:textId="77777777" w:rsidR="00AD5BD3" w:rsidRPr="00F85E6A" w:rsidRDefault="00AD5BD3" w:rsidP="00AD5BD3">
            <w:pPr>
              <w:spacing w:after="120"/>
              <w:rPr>
                <w:rFonts w:ascii="Palatino Linotype" w:hAnsi="Palatino Linotype"/>
                <w:sz w:val="22"/>
                <w:szCs w:val="22"/>
              </w:rPr>
            </w:pPr>
            <w:r w:rsidRPr="00F85E6A">
              <w:rPr>
                <w:rFonts w:ascii="Palatino Linotype" w:hAnsi="Palatino Linotype"/>
                <w:sz w:val="22"/>
                <w:szCs w:val="22"/>
              </w:rPr>
              <w:t>2024-2027</w:t>
            </w:r>
          </w:p>
          <w:p w14:paraId="2C8A5899" w14:textId="2015F136" w:rsidR="00AD5BD3" w:rsidRPr="00F85E6A" w:rsidRDefault="00AD5BD3" w:rsidP="00AD5BD3">
            <w:pPr>
              <w:spacing w:after="120"/>
              <w:rPr>
                <w:rFonts w:ascii="Palatino Linotype" w:hAnsi="Palatino Linotype"/>
                <w:sz w:val="22"/>
                <w:szCs w:val="22"/>
              </w:rPr>
            </w:pPr>
            <w:r w:rsidRPr="00F85E6A">
              <w:rPr>
                <w:rFonts w:ascii="Palatino Linotype" w:hAnsi="Palatino Linotype"/>
                <w:sz w:val="22"/>
                <w:szCs w:val="22"/>
              </w:rPr>
              <w:t>La începutul fiecărui an școlar pentru constituire (în prima săptămână)</w:t>
            </w:r>
          </w:p>
          <w:p w14:paraId="04D35AF2" w14:textId="77777777" w:rsidR="00AD5BD3" w:rsidRPr="00F85E6A" w:rsidRDefault="00AD5BD3" w:rsidP="00AD5BD3">
            <w:pPr>
              <w:spacing w:after="120"/>
              <w:rPr>
                <w:rFonts w:ascii="Palatino Linotype" w:hAnsi="Palatino Linotype"/>
                <w:sz w:val="22"/>
                <w:szCs w:val="22"/>
              </w:rPr>
            </w:pPr>
          </w:p>
          <w:p w14:paraId="3C744BA3" w14:textId="11E58D60" w:rsidR="00AD5BD3" w:rsidRPr="00F85E6A" w:rsidRDefault="00AD5BD3" w:rsidP="00AD5BD3">
            <w:pPr>
              <w:spacing w:after="120"/>
              <w:rPr>
                <w:rFonts w:ascii="Palatino Linotype" w:hAnsi="Palatino Linotype"/>
                <w:sz w:val="22"/>
                <w:szCs w:val="22"/>
              </w:rPr>
            </w:pPr>
            <w:r w:rsidRPr="00F85E6A">
              <w:rPr>
                <w:rFonts w:ascii="Palatino Linotype" w:hAnsi="Palatino Linotype"/>
                <w:sz w:val="22"/>
                <w:szCs w:val="22"/>
              </w:rPr>
              <w:t>Lunar pentru desfășurarea întâlnirilor</w:t>
            </w:r>
          </w:p>
        </w:tc>
        <w:tc>
          <w:tcPr>
            <w:tcW w:w="1985" w:type="dxa"/>
            <w:vAlign w:val="center"/>
          </w:tcPr>
          <w:p w14:paraId="548681C8" w14:textId="3482049E"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Directorul fiecărei unități de învățământ pentru constituirea grupului, persoanele desemnate în componența grupului pentru întâlnirile lunare</w:t>
            </w:r>
          </w:p>
          <w:p w14:paraId="41309019" w14:textId="2B1D9625" w:rsidR="00AD5BD3" w:rsidRPr="00F85E6A" w:rsidRDefault="00AD5BD3" w:rsidP="00AD5BD3">
            <w:pPr>
              <w:spacing w:after="120"/>
              <w:jc w:val="center"/>
              <w:rPr>
                <w:rFonts w:ascii="Palatino Linotype" w:hAnsi="Palatino Linotype"/>
                <w:sz w:val="22"/>
                <w:szCs w:val="22"/>
              </w:rPr>
            </w:pPr>
          </w:p>
        </w:tc>
        <w:tc>
          <w:tcPr>
            <w:tcW w:w="1984" w:type="dxa"/>
            <w:vAlign w:val="center"/>
          </w:tcPr>
          <w:p w14:paraId="3E608C29" w14:textId="77777777"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ISJ/ISMB</w:t>
            </w:r>
          </w:p>
          <w:p w14:paraId="5941421A" w14:textId="58DDEB83"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DGASPC</w:t>
            </w:r>
          </w:p>
          <w:p w14:paraId="7B7CAAB8" w14:textId="77777777" w:rsidR="00AD5BD3" w:rsidRPr="00F85E6A" w:rsidRDefault="00AD5BD3" w:rsidP="00AD5BD3">
            <w:pPr>
              <w:spacing w:after="120"/>
              <w:jc w:val="center"/>
              <w:rPr>
                <w:rFonts w:ascii="Palatino Linotype" w:hAnsi="Palatino Linotype"/>
                <w:sz w:val="22"/>
                <w:szCs w:val="22"/>
                <w:lang w:val="en-AU"/>
              </w:rPr>
            </w:pPr>
            <w:r w:rsidRPr="00F85E6A">
              <w:rPr>
                <w:rFonts w:ascii="Palatino Linotype" w:hAnsi="Palatino Linotype"/>
                <w:sz w:val="22"/>
                <w:szCs w:val="22"/>
                <w:lang w:val="en-AU"/>
              </w:rPr>
              <w:t>IPJ/DGPMB</w:t>
            </w:r>
          </w:p>
          <w:p w14:paraId="61076E18" w14:textId="58E8F144" w:rsidR="00AD5BD3" w:rsidRPr="00F85E6A" w:rsidRDefault="00AD5BD3" w:rsidP="00AD5BD3">
            <w:pPr>
              <w:spacing w:after="120"/>
              <w:jc w:val="center"/>
              <w:rPr>
                <w:rFonts w:ascii="Palatino Linotype" w:hAnsi="Palatino Linotype"/>
                <w:sz w:val="22"/>
                <w:szCs w:val="22"/>
              </w:rPr>
            </w:pPr>
          </w:p>
        </w:tc>
        <w:tc>
          <w:tcPr>
            <w:tcW w:w="2552" w:type="dxa"/>
            <w:vAlign w:val="center"/>
          </w:tcPr>
          <w:p w14:paraId="75177272" w14:textId="77777777"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Nu este cazul</w:t>
            </w:r>
          </w:p>
        </w:tc>
        <w:tc>
          <w:tcPr>
            <w:tcW w:w="1984" w:type="dxa"/>
            <w:vAlign w:val="center"/>
          </w:tcPr>
          <w:p w14:paraId="1F8E768D" w14:textId="77777777"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Nu este cazul</w:t>
            </w:r>
          </w:p>
        </w:tc>
      </w:tr>
      <w:tr w:rsidR="00AD5BD3" w:rsidRPr="008E6A44" w14:paraId="048FE402" w14:textId="77777777" w:rsidTr="008A43F4">
        <w:tc>
          <w:tcPr>
            <w:tcW w:w="562" w:type="dxa"/>
            <w:vAlign w:val="center"/>
          </w:tcPr>
          <w:p w14:paraId="7E8E18E5" w14:textId="0FDCE158" w:rsidR="00AD5BD3" w:rsidRPr="008E6A44" w:rsidRDefault="00D16945" w:rsidP="00AD5BD3">
            <w:pPr>
              <w:spacing w:after="120"/>
              <w:jc w:val="center"/>
              <w:rPr>
                <w:rFonts w:ascii="Palatino Linotype" w:hAnsi="Palatino Linotype"/>
              </w:rPr>
            </w:pPr>
            <w:r>
              <w:rPr>
                <w:rFonts w:ascii="Palatino Linotype" w:hAnsi="Palatino Linotype"/>
              </w:rPr>
              <w:lastRenderedPageBreak/>
              <w:t>k)</w:t>
            </w:r>
          </w:p>
        </w:tc>
        <w:tc>
          <w:tcPr>
            <w:tcW w:w="4253" w:type="dxa"/>
            <w:vAlign w:val="center"/>
          </w:tcPr>
          <w:p w14:paraId="2C5E14EF" w14:textId="270EDD10" w:rsidR="00AD5BD3" w:rsidRPr="00E5713E" w:rsidRDefault="00AD5BD3" w:rsidP="00AD5BD3">
            <w:pPr>
              <w:spacing w:after="0"/>
              <w:rPr>
                <w:rFonts w:ascii="Palatino Linotype" w:hAnsi="Palatino Linotype"/>
                <w:sz w:val="22"/>
                <w:szCs w:val="22"/>
              </w:rPr>
            </w:pPr>
            <w:r w:rsidRPr="00E5713E">
              <w:rPr>
                <w:rFonts w:ascii="Palatino Linotype" w:hAnsi="Palatino Linotype"/>
                <w:sz w:val="22"/>
                <w:szCs w:val="22"/>
              </w:rPr>
              <w:t xml:space="preserve">Implementarea unor metode de sesizare a actelor de violență sau a suspiciunilor întemeiate de violență școlară în toate unitățile de învățământ preuniversitar din România, precum și campanii periodice de comunicare despre acestea; cumulativ se pot implementa cutii poștale verificate săptămânal, telefonul copilului, adresă de e-mail, număr de telefon pentru sms sau mesaje prin </w:t>
            </w:r>
            <w:proofErr w:type="spellStart"/>
            <w:r w:rsidRPr="00E5713E">
              <w:rPr>
                <w:rFonts w:ascii="Palatino Linotype" w:hAnsi="Palatino Linotype"/>
                <w:sz w:val="22"/>
                <w:szCs w:val="22"/>
              </w:rPr>
              <w:t>WhatsApp</w:t>
            </w:r>
            <w:proofErr w:type="spellEnd"/>
            <w:r w:rsidRPr="00E5713E">
              <w:rPr>
                <w:rFonts w:ascii="Palatino Linotype" w:hAnsi="Palatino Linotype"/>
                <w:sz w:val="22"/>
                <w:szCs w:val="22"/>
              </w:rPr>
              <w:t>.</w:t>
            </w:r>
          </w:p>
        </w:tc>
        <w:tc>
          <w:tcPr>
            <w:tcW w:w="2126" w:type="dxa"/>
            <w:vAlign w:val="center"/>
          </w:tcPr>
          <w:p w14:paraId="3055E586" w14:textId="314424E8" w:rsidR="00AD5BD3" w:rsidRPr="00E5713E" w:rsidRDefault="00AD5BD3" w:rsidP="00AD5BD3">
            <w:pPr>
              <w:spacing w:after="120"/>
              <w:rPr>
                <w:rFonts w:ascii="Palatino Linotype" w:hAnsi="Palatino Linotype"/>
                <w:sz w:val="22"/>
                <w:szCs w:val="22"/>
              </w:rPr>
            </w:pPr>
            <w:r w:rsidRPr="00E5713E">
              <w:rPr>
                <w:rFonts w:ascii="Palatino Linotype" w:hAnsi="Palatino Linotype"/>
                <w:sz w:val="22"/>
                <w:szCs w:val="22"/>
              </w:rPr>
              <w:t>2024-2027, cu actualizare anuală</w:t>
            </w:r>
          </w:p>
        </w:tc>
        <w:tc>
          <w:tcPr>
            <w:tcW w:w="1985" w:type="dxa"/>
            <w:vAlign w:val="center"/>
          </w:tcPr>
          <w:p w14:paraId="6A531135"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Unități de învățământ</w:t>
            </w:r>
          </w:p>
        </w:tc>
        <w:tc>
          <w:tcPr>
            <w:tcW w:w="1984" w:type="dxa"/>
            <w:vAlign w:val="center"/>
          </w:tcPr>
          <w:p w14:paraId="0FC7FBB1"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ISJ/ISMB</w:t>
            </w:r>
          </w:p>
          <w:p w14:paraId="060F7C30"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CJRAE/ CMBRAE</w:t>
            </w:r>
          </w:p>
        </w:tc>
        <w:tc>
          <w:tcPr>
            <w:tcW w:w="2552" w:type="dxa"/>
            <w:vAlign w:val="center"/>
          </w:tcPr>
          <w:p w14:paraId="1B1BEA79"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Nu este cazul</w:t>
            </w:r>
          </w:p>
        </w:tc>
        <w:tc>
          <w:tcPr>
            <w:tcW w:w="1984" w:type="dxa"/>
            <w:vAlign w:val="center"/>
          </w:tcPr>
          <w:p w14:paraId="18FEDDCE" w14:textId="00438463"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Bugetul instituțiilor responsabile</w:t>
            </w:r>
          </w:p>
        </w:tc>
      </w:tr>
      <w:tr w:rsidR="00AD5BD3" w:rsidRPr="008E6A44" w14:paraId="630B9F08" w14:textId="77777777" w:rsidTr="008A43F4">
        <w:tc>
          <w:tcPr>
            <w:tcW w:w="562" w:type="dxa"/>
            <w:vAlign w:val="center"/>
          </w:tcPr>
          <w:p w14:paraId="6AD1BA51" w14:textId="75D657E3" w:rsidR="00AD5BD3" w:rsidRDefault="00D16945" w:rsidP="00AD5BD3">
            <w:pPr>
              <w:spacing w:after="120"/>
              <w:jc w:val="center"/>
              <w:rPr>
                <w:rFonts w:ascii="Palatino Linotype" w:hAnsi="Palatino Linotype"/>
              </w:rPr>
            </w:pPr>
            <w:r>
              <w:rPr>
                <w:rFonts w:ascii="Palatino Linotype" w:hAnsi="Palatino Linotype"/>
              </w:rPr>
              <w:t>l)</w:t>
            </w:r>
          </w:p>
        </w:tc>
        <w:tc>
          <w:tcPr>
            <w:tcW w:w="4253" w:type="dxa"/>
            <w:vAlign w:val="center"/>
          </w:tcPr>
          <w:p w14:paraId="0AE59A0F" w14:textId="1F68DCFE" w:rsidR="00AD5BD3" w:rsidRPr="00F85E6A" w:rsidRDefault="00AD5BD3" w:rsidP="00AD5BD3">
            <w:pPr>
              <w:spacing w:after="0"/>
              <w:rPr>
                <w:rFonts w:ascii="Palatino Linotype" w:hAnsi="Palatino Linotype"/>
                <w:sz w:val="22"/>
                <w:szCs w:val="22"/>
              </w:rPr>
            </w:pPr>
            <w:r w:rsidRPr="00F85E6A">
              <w:rPr>
                <w:rFonts w:ascii="Palatino Linotype" w:hAnsi="Palatino Linotype"/>
                <w:sz w:val="22"/>
                <w:szCs w:val="22"/>
              </w:rPr>
              <w:t>Elaborarea de analize tactice pentru identificarea zonelor și a itinerariilor vulnerabile de deplasare către/de la unitățile de învățământ preuniversitar și dispunerea de măsuri pro-active pentru prevenirea faptelor penale asupra elevilor care se deplasează pe aceste trasee</w:t>
            </w:r>
          </w:p>
        </w:tc>
        <w:tc>
          <w:tcPr>
            <w:tcW w:w="2126" w:type="dxa"/>
            <w:vAlign w:val="center"/>
          </w:tcPr>
          <w:p w14:paraId="2553E2D4" w14:textId="28E64D3F" w:rsidR="00AD5BD3" w:rsidRPr="00F85E6A" w:rsidRDefault="00AD5BD3" w:rsidP="00AD5BD3">
            <w:pPr>
              <w:spacing w:after="120"/>
              <w:rPr>
                <w:rFonts w:ascii="Palatino Linotype" w:hAnsi="Palatino Linotype"/>
                <w:sz w:val="22"/>
                <w:szCs w:val="22"/>
              </w:rPr>
            </w:pPr>
            <w:r w:rsidRPr="00F85E6A">
              <w:rPr>
                <w:rFonts w:ascii="Palatino Linotype" w:hAnsi="Palatino Linotype"/>
                <w:sz w:val="22"/>
                <w:szCs w:val="22"/>
              </w:rPr>
              <w:t xml:space="preserve">În primele două săptămâni de la începutul </w:t>
            </w:r>
            <w:r>
              <w:rPr>
                <w:rFonts w:ascii="Palatino Linotype" w:hAnsi="Palatino Linotype"/>
                <w:sz w:val="22"/>
                <w:szCs w:val="22"/>
              </w:rPr>
              <w:t xml:space="preserve">cursurilor </w:t>
            </w:r>
            <w:r w:rsidRPr="00F85E6A">
              <w:rPr>
                <w:rFonts w:ascii="Palatino Linotype" w:hAnsi="Palatino Linotype"/>
                <w:sz w:val="22"/>
                <w:szCs w:val="22"/>
              </w:rPr>
              <w:t>anului școlar și, ulterior, trimestrial</w:t>
            </w:r>
          </w:p>
        </w:tc>
        <w:tc>
          <w:tcPr>
            <w:tcW w:w="1985" w:type="dxa"/>
            <w:vAlign w:val="center"/>
          </w:tcPr>
          <w:p w14:paraId="1E31AD65" w14:textId="2D888CFB"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IPJ/DGPMB</w:t>
            </w:r>
          </w:p>
        </w:tc>
        <w:tc>
          <w:tcPr>
            <w:tcW w:w="1984" w:type="dxa"/>
            <w:vAlign w:val="center"/>
          </w:tcPr>
          <w:p w14:paraId="70FF8CA7" w14:textId="77777777"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IGPR</w:t>
            </w:r>
          </w:p>
          <w:p w14:paraId="72D5AF04" w14:textId="0A1D2221"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IGJR (după caz)</w:t>
            </w:r>
          </w:p>
        </w:tc>
        <w:tc>
          <w:tcPr>
            <w:tcW w:w="2552" w:type="dxa"/>
            <w:vAlign w:val="center"/>
          </w:tcPr>
          <w:p w14:paraId="0AA8168E" w14:textId="502EE0CE"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IJJ/DGJMB (după caz)</w:t>
            </w:r>
          </w:p>
        </w:tc>
        <w:tc>
          <w:tcPr>
            <w:tcW w:w="1984" w:type="dxa"/>
            <w:vAlign w:val="center"/>
          </w:tcPr>
          <w:p w14:paraId="6D7600DA" w14:textId="50022509"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Nu este cazul</w:t>
            </w:r>
          </w:p>
        </w:tc>
      </w:tr>
      <w:tr w:rsidR="00AD5BD3" w:rsidRPr="008E6A44" w14:paraId="1AA0436E" w14:textId="77777777" w:rsidTr="008A43F4">
        <w:tc>
          <w:tcPr>
            <w:tcW w:w="562" w:type="dxa"/>
            <w:vAlign w:val="center"/>
          </w:tcPr>
          <w:p w14:paraId="1117DE7B" w14:textId="42B3C196" w:rsidR="00AD5BD3" w:rsidRDefault="00D16945" w:rsidP="00AD5BD3">
            <w:pPr>
              <w:spacing w:after="120"/>
              <w:jc w:val="center"/>
              <w:rPr>
                <w:rFonts w:ascii="Palatino Linotype" w:hAnsi="Palatino Linotype"/>
              </w:rPr>
            </w:pPr>
            <w:r>
              <w:rPr>
                <w:rFonts w:ascii="Palatino Linotype" w:hAnsi="Palatino Linotype"/>
              </w:rPr>
              <w:t>m)</w:t>
            </w:r>
          </w:p>
        </w:tc>
        <w:tc>
          <w:tcPr>
            <w:tcW w:w="4253" w:type="dxa"/>
            <w:vAlign w:val="center"/>
          </w:tcPr>
          <w:p w14:paraId="5BBEE202" w14:textId="54CE29DB" w:rsidR="00AD5BD3" w:rsidRPr="00F85E6A" w:rsidRDefault="00AD5BD3" w:rsidP="00AD5BD3">
            <w:pPr>
              <w:spacing w:after="0"/>
              <w:rPr>
                <w:rFonts w:ascii="Palatino Linotype" w:hAnsi="Palatino Linotype"/>
                <w:sz w:val="22"/>
                <w:szCs w:val="22"/>
              </w:rPr>
            </w:pPr>
            <w:r w:rsidRPr="00F85E6A">
              <w:rPr>
                <w:rFonts w:ascii="Palatino Linotype" w:hAnsi="Palatino Linotype"/>
                <w:sz w:val="22"/>
                <w:szCs w:val="22"/>
              </w:rPr>
              <w:t>Asigurarea intervenției specifice în cazul producerii unor evenimente în incinta și în zonele adiacente unităților de învățământ preuniversitar</w:t>
            </w:r>
          </w:p>
        </w:tc>
        <w:tc>
          <w:tcPr>
            <w:tcW w:w="2126" w:type="dxa"/>
            <w:vAlign w:val="center"/>
          </w:tcPr>
          <w:p w14:paraId="44F151F3" w14:textId="5788E92B" w:rsidR="00AD5BD3" w:rsidRPr="00F85E6A" w:rsidRDefault="00AD5BD3" w:rsidP="00AD5BD3">
            <w:pPr>
              <w:spacing w:after="120"/>
              <w:rPr>
                <w:rFonts w:ascii="Palatino Linotype" w:hAnsi="Palatino Linotype"/>
                <w:sz w:val="22"/>
                <w:szCs w:val="22"/>
              </w:rPr>
            </w:pPr>
            <w:r w:rsidRPr="00F85E6A">
              <w:rPr>
                <w:rFonts w:ascii="Palatino Linotype" w:hAnsi="Palatino Linotype"/>
                <w:sz w:val="22"/>
                <w:szCs w:val="22"/>
              </w:rPr>
              <w:t>Permanent</w:t>
            </w:r>
          </w:p>
        </w:tc>
        <w:tc>
          <w:tcPr>
            <w:tcW w:w="1985" w:type="dxa"/>
            <w:vAlign w:val="center"/>
          </w:tcPr>
          <w:p w14:paraId="14850BF3" w14:textId="1D9E154C"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IPJ/DGPMB</w:t>
            </w:r>
          </w:p>
          <w:p w14:paraId="78E1AE57" w14:textId="2A7A9767"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IJJ/DGJMB/GJM</w:t>
            </w:r>
          </w:p>
        </w:tc>
        <w:tc>
          <w:tcPr>
            <w:tcW w:w="1984" w:type="dxa"/>
            <w:vAlign w:val="center"/>
          </w:tcPr>
          <w:p w14:paraId="2959D7B2" w14:textId="77777777"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IGPR</w:t>
            </w:r>
          </w:p>
          <w:p w14:paraId="04EA425C" w14:textId="1CC335EC"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IGJR</w:t>
            </w:r>
          </w:p>
        </w:tc>
        <w:tc>
          <w:tcPr>
            <w:tcW w:w="2552" w:type="dxa"/>
            <w:vAlign w:val="center"/>
          </w:tcPr>
          <w:p w14:paraId="2A00758D" w14:textId="0DC14666"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Poliția Locală</w:t>
            </w:r>
          </w:p>
        </w:tc>
        <w:tc>
          <w:tcPr>
            <w:tcW w:w="1984" w:type="dxa"/>
            <w:vAlign w:val="center"/>
          </w:tcPr>
          <w:p w14:paraId="6EAA698D" w14:textId="393A67B6"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Bugetul instituțiilor responsabile</w:t>
            </w:r>
          </w:p>
        </w:tc>
      </w:tr>
      <w:tr w:rsidR="00AD5BD3" w:rsidRPr="008E6A44" w14:paraId="568B7B97" w14:textId="77777777" w:rsidTr="008A43F4">
        <w:trPr>
          <w:trHeight w:val="985"/>
        </w:trPr>
        <w:tc>
          <w:tcPr>
            <w:tcW w:w="562" w:type="dxa"/>
            <w:vAlign w:val="center"/>
          </w:tcPr>
          <w:p w14:paraId="721AEFBB" w14:textId="5297EED5" w:rsidR="00AD5BD3" w:rsidRDefault="00D16945" w:rsidP="00AD5BD3">
            <w:pPr>
              <w:spacing w:after="120"/>
              <w:jc w:val="center"/>
              <w:rPr>
                <w:rFonts w:ascii="Palatino Linotype" w:hAnsi="Palatino Linotype"/>
              </w:rPr>
            </w:pPr>
            <w:r>
              <w:rPr>
                <w:rFonts w:ascii="Palatino Linotype" w:hAnsi="Palatino Linotype"/>
              </w:rPr>
              <w:t>n)</w:t>
            </w:r>
          </w:p>
        </w:tc>
        <w:tc>
          <w:tcPr>
            <w:tcW w:w="4253" w:type="dxa"/>
            <w:vAlign w:val="center"/>
          </w:tcPr>
          <w:p w14:paraId="68A3B78C" w14:textId="01A2D497" w:rsidR="00AD5BD3" w:rsidRPr="007125C0" w:rsidRDefault="00AD5BD3" w:rsidP="00AD5BD3">
            <w:pPr>
              <w:spacing w:after="0"/>
              <w:rPr>
                <w:rFonts w:ascii="Palatino Linotype" w:hAnsi="Palatino Linotype"/>
                <w:sz w:val="22"/>
                <w:szCs w:val="22"/>
              </w:rPr>
            </w:pPr>
            <w:r w:rsidRPr="007125C0">
              <w:rPr>
                <w:rFonts w:ascii="Palatino Linotype" w:hAnsi="Palatino Linotype"/>
                <w:sz w:val="22"/>
                <w:szCs w:val="22"/>
              </w:rPr>
              <w:t xml:space="preserve">Organizarea de activități specifice pentru fluidizarea traficului rutier și în domeniul siguranței publice  în zona unităților de învățământ preuniversitar, pe timpul afluirii și </w:t>
            </w:r>
            <w:proofErr w:type="spellStart"/>
            <w:r w:rsidRPr="007125C0">
              <w:rPr>
                <w:rFonts w:ascii="Palatino Linotype" w:hAnsi="Palatino Linotype"/>
                <w:sz w:val="22"/>
                <w:szCs w:val="22"/>
              </w:rPr>
              <w:t>defluirii</w:t>
            </w:r>
            <w:proofErr w:type="spellEnd"/>
            <w:r w:rsidRPr="007125C0">
              <w:rPr>
                <w:rFonts w:ascii="Palatino Linotype" w:hAnsi="Palatino Linotype"/>
                <w:sz w:val="22"/>
                <w:szCs w:val="22"/>
              </w:rPr>
              <w:t xml:space="preserve">, la și de la </w:t>
            </w:r>
            <w:r w:rsidRPr="007125C0">
              <w:rPr>
                <w:rFonts w:ascii="Palatino Linotype" w:hAnsi="Palatino Linotype"/>
                <w:sz w:val="22"/>
                <w:szCs w:val="22"/>
              </w:rPr>
              <w:lastRenderedPageBreak/>
              <w:t>cursuri, a elevilor și/sau a părinților/însoțitorilor.</w:t>
            </w:r>
          </w:p>
          <w:p w14:paraId="0E6BDD8F" w14:textId="03E44E7D" w:rsidR="00AD5BD3" w:rsidRPr="007125C0" w:rsidRDefault="00AD5BD3" w:rsidP="00AD5BD3">
            <w:pPr>
              <w:spacing w:after="0"/>
              <w:rPr>
                <w:rFonts w:ascii="Palatino Linotype" w:hAnsi="Palatino Linotype"/>
                <w:sz w:val="22"/>
                <w:szCs w:val="22"/>
              </w:rPr>
            </w:pPr>
          </w:p>
        </w:tc>
        <w:tc>
          <w:tcPr>
            <w:tcW w:w="2126" w:type="dxa"/>
            <w:vAlign w:val="center"/>
          </w:tcPr>
          <w:p w14:paraId="5B1F7DE8" w14:textId="282BA2C6" w:rsidR="00AD5BD3" w:rsidRPr="007125C0" w:rsidRDefault="00AD5BD3" w:rsidP="00AD5BD3">
            <w:pPr>
              <w:spacing w:after="120"/>
              <w:rPr>
                <w:rFonts w:ascii="Palatino Linotype" w:hAnsi="Palatino Linotype"/>
                <w:sz w:val="22"/>
                <w:szCs w:val="22"/>
              </w:rPr>
            </w:pPr>
            <w:r w:rsidRPr="007125C0">
              <w:rPr>
                <w:rFonts w:ascii="Palatino Linotype" w:hAnsi="Palatino Linotype"/>
                <w:sz w:val="22"/>
                <w:szCs w:val="22"/>
              </w:rPr>
              <w:lastRenderedPageBreak/>
              <w:t>Pe perioada cursurilor școlare</w:t>
            </w:r>
          </w:p>
        </w:tc>
        <w:tc>
          <w:tcPr>
            <w:tcW w:w="1985" w:type="dxa"/>
            <w:vAlign w:val="center"/>
          </w:tcPr>
          <w:p w14:paraId="30902057" w14:textId="77777777" w:rsidR="00AD5BD3" w:rsidRPr="00F85E6A" w:rsidRDefault="00AD5BD3" w:rsidP="00AD5BD3">
            <w:pPr>
              <w:pStyle w:val="Frspaiere1"/>
              <w:tabs>
                <w:tab w:val="left" w:pos="228"/>
              </w:tabs>
              <w:spacing w:line="276" w:lineRule="auto"/>
              <w:jc w:val="center"/>
              <w:rPr>
                <w:rFonts w:ascii="Palatino Linotype" w:hAnsi="Palatino Linotype"/>
                <w:spacing w:val="-2"/>
                <w:lang w:val="ro-RO"/>
              </w:rPr>
            </w:pPr>
            <w:r w:rsidRPr="00F85E6A">
              <w:rPr>
                <w:rFonts w:ascii="Palatino Linotype" w:hAnsi="Palatino Linotype"/>
                <w:spacing w:val="-2"/>
                <w:lang w:val="ro-RO"/>
              </w:rPr>
              <w:t>IPJ/DGPMB</w:t>
            </w:r>
          </w:p>
          <w:p w14:paraId="77F887F8" w14:textId="515B2465" w:rsidR="00AD5BD3" w:rsidRPr="00F85E6A" w:rsidRDefault="00AD5BD3" w:rsidP="00AD5BD3">
            <w:pPr>
              <w:pStyle w:val="Frspaiere1"/>
              <w:tabs>
                <w:tab w:val="left" w:pos="228"/>
              </w:tabs>
              <w:spacing w:line="276" w:lineRule="auto"/>
              <w:jc w:val="center"/>
              <w:rPr>
                <w:rFonts w:ascii="Palatino Linotype" w:hAnsi="Palatino Linotype"/>
                <w:spacing w:val="-2"/>
                <w:lang w:val="ro-RO"/>
              </w:rPr>
            </w:pPr>
            <w:r w:rsidRPr="00F85E6A">
              <w:rPr>
                <w:rFonts w:ascii="Palatino Linotype" w:hAnsi="Palatino Linotype"/>
                <w:spacing w:val="-2"/>
                <w:lang w:val="ro-RO"/>
              </w:rPr>
              <w:t>IJJ/DGJMB/GJM, potrivit competențelor</w:t>
            </w:r>
          </w:p>
          <w:p w14:paraId="622E07A5" w14:textId="77777777" w:rsidR="00AD5BD3" w:rsidRPr="00F85E6A" w:rsidRDefault="00AD5BD3" w:rsidP="00AD5BD3">
            <w:pPr>
              <w:spacing w:after="120"/>
              <w:jc w:val="center"/>
              <w:rPr>
                <w:rFonts w:ascii="Palatino Linotype" w:hAnsi="Palatino Linotype"/>
                <w:sz w:val="22"/>
                <w:szCs w:val="22"/>
              </w:rPr>
            </w:pPr>
          </w:p>
        </w:tc>
        <w:tc>
          <w:tcPr>
            <w:tcW w:w="1984" w:type="dxa"/>
            <w:vAlign w:val="center"/>
          </w:tcPr>
          <w:p w14:paraId="3C4EB15A" w14:textId="77777777"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lastRenderedPageBreak/>
              <w:t>IGPR</w:t>
            </w:r>
          </w:p>
          <w:p w14:paraId="1AE82108" w14:textId="31F69BD1"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IGJR</w:t>
            </w:r>
          </w:p>
        </w:tc>
        <w:tc>
          <w:tcPr>
            <w:tcW w:w="2552" w:type="dxa"/>
            <w:vAlign w:val="center"/>
          </w:tcPr>
          <w:p w14:paraId="5647EC73" w14:textId="5271514C"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Poliția Locală</w:t>
            </w:r>
          </w:p>
        </w:tc>
        <w:tc>
          <w:tcPr>
            <w:tcW w:w="1984" w:type="dxa"/>
            <w:vAlign w:val="center"/>
          </w:tcPr>
          <w:p w14:paraId="2046C8A1" w14:textId="10A98F3B"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Bugetul instituțiilor responsabile</w:t>
            </w:r>
          </w:p>
        </w:tc>
      </w:tr>
      <w:tr w:rsidR="00AD5BD3" w:rsidRPr="008E6A44" w14:paraId="48DBCE85" w14:textId="77777777" w:rsidTr="008A43F4">
        <w:tc>
          <w:tcPr>
            <w:tcW w:w="562" w:type="dxa"/>
            <w:vAlign w:val="center"/>
          </w:tcPr>
          <w:p w14:paraId="6AEFEB0F" w14:textId="33E780E5" w:rsidR="00AD5BD3" w:rsidRDefault="00D16945" w:rsidP="00AD5BD3">
            <w:pPr>
              <w:spacing w:after="120"/>
              <w:jc w:val="center"/>
              <w:rPr>
                <w:rFonts w:ascii="Palatino Linotype" w:hAnsi="Palatino Linotype"/>
              </w:rPr>
            </w:pPr>
            <w:r>
              <w:rPr>
                <w:rFonts w:ascii="Palatino Linotype" w:hAnsi="Palatino Linotype"/>
              </w:rPr>
              <w:t>o)</w:t>
            </w:r>
          </w:p>
        </w:tc>
        <w:tc>
          <w:tcPr>
            <w:tcW w:w="4253" w:type="dxa"/>
            <w:vAlign w:val="center"/>
          </w:tcPr>
          <w:p w14:paraId="111989D3" w14:textId="4C359A38" w:rsidR="00AD5BD3" w:rsidRPr="007125C0" w:rsidRDefault="00AD5BD3" w:rsidP="00AD5BD3">
            <w:pPr>
              <w:spacing w:after="0"/>
              <w:rPr>
                <w:rFonts w:ascii="Palatino Linotype" w:hAnsi="Palatino Linotype"/>
                <w:sz w:val="22"/>
                <w:szCs w:val="22"/>
              </w:rPr>
            </w:pPr>
            <w:r w:rsidRPr="007125C0">
              <w:rPr>
                <w:rFonts w:ascii="Palatino Linotype" w:hAnsi="Palatino Linotype"/>
                <w:sz w:val="22"/>
                <w:szCs w:val="22"/>
              </w:rPr>
              <w:t>Menținerea nivelului ridicat de acțiune în cadrul activităților de control sistematic și prezență activă, în mediile și locurile din apropierea unităților de învățământ preuniversitar, în vederea prevenirii fenomenului de absenteism școlar</w:t>
            </w:r>
          </w:p>
        </w:tc>
        <w:tc>
          <w:tcPr>
            <w:tcW w:w="2126" w:type="dxa"/>
            <w:vAlign w:val="center"/>
          </w:tcPr>
          <w:p w14:paraId="1BC9225F" w14:textId="5DC05DDB" w:rsidR="00AD5BD3" w:rsidRPr="007125C0" w:rsidRDefault="00AD5BD3" w:rsidP="00AD5BD3">
            <w:pPr>
              <w:spacing w:after="120"/>
              <w:rPr>
                <w:rFonts w:ascii="Palatino Linotype" w:hAnsi="Palatino Linotype"/>
                <w:sz w:val="22"/>
                <w:szCs w:val="22"/>
              </w:rPr>
            </w:pPr>
            <w:r w:rsidRPr="007125C0">
              <w:rPr>
                <w:rFonts w:ascii="Palatino Linotype" w:hAnsi="Palatino Linotype"/>
                <w:sz w:val="22"/>
                <w:szCs w:val="22"/>
              </w:rPr>
              <w:t>Pe perioada cursurilor școlare</w:t>
            </w:r>
          </w:p>
        </w:tc>
        <w:tc>
          <w:tcPr>
            <w:tcW w:w="1985" w:type="dxa"/>
            <w:vAlign w:val="center"/>
          </w:tcPr>
          <w:p w14:paraId="34457C45" w14:textId="77777777" w:rsidR="00AD5BD3" w:rsidRPr="00F85E6A" w:rsidRDefault="00AD5BD3" w:rsidP="00AD5BD3">
            <w:pPr>
              <w:pStyle w:val="Frspaiere1"/>
              <w:jc w:val="center"/>
              <w:rPr>
                <w:rFonts w:ascii="Palatino Linotype" w:hAnsi="Palatino Linotype"/>
                <w:spacing w:val="-2"/>
              </w:rPr>
            </w:pPr>
            <w:r w:rsidRPr="00F85E6A">
              <w:rPr>
                <w:rFonts w:ascii="Palatino Linotype" w:hAnsi="Palatino Linotype"/>
                <w:spacing w:val="-2"/>
              </w:rPr>
              <w:t>IPJ/DGPMB</w:t>
            </w:r>
          </w:p>
          <w:p w14:paraId="68BD3423" w14:textId="77777777" w:rsidR="00AD5BD3" w:rsidRPr="00F85E6A" w:rsidRDefault="00AD5BD3" w:rsidP="00AD5BD3">
            <w:pPr>
              <w:pStyle w:val="Frspaiere1"/>
              <w:jc w:val="center"/>
              <w:rPr>
                <w:rFonts w:ascii="Palatino Linotype" w:hAnsi="Palatino Linotype"/>
                <w:spacing w:val="-2"/>
              </w:rPr>
            </w:pPr>
            <w:r w:rsidRPr="00F85E6A">
              <w:rPr>
                <w:rFonts w:ascii="Palatino Linotype" w:hAnsi="Palatino Linotype"/>
                <w:spacing w:val="-2"/>
              </w:rPr>
              <w:t>IJJ/DGJMB/GJM</w:t>
            </w:r>
          </w:p>
          <w:p w14:paraId="0E384B44" w14:textId="77777777" w:rsidR="00AD5BD3" w:rsidRPr="00F85E6A" w:rsidRDefault="00AD5BD3" w:rsidP="00AD5BD3">
            <w:pPr>
              <w:pStyle w:val="Frspaiere1"/>
              <w:tabs>
                <w:tab w:val="left" w:pos="228"/>
              </w:tabs>
              <w:spacing w:line="276" w:lineRule="auto"/>
              <w:jc w:val="center"/>
              <w:rPr>
                <w:rFonts w:ascii="Palatino Linotype" w:hAnsi="Palatino Linotype"/>
                <w:spacing w:val="-2"/>
                <w:lang w:val="ro-RO"/>
              </w:rPr>
            </w:pPr>
          </w:p>
        </w:tc>
        <w:tc>
          <w:tcPr>
            <w:tcW w:w="1984" w:type="dxa"/>
            <w:vAlign w:val="center"/>
          </w:tcPr>
          <w:p w14:paraId="3754187E" w14:textId="77777777"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IGPR</w:t>
            </w:r>
          </w:p>
          <w:p w14:paraId="20AC1E63" w14:textId="7A13FB7D"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IGJR</w:t>
            </w:r>
          </w:p>
        </w:tc>
        <w:tc>
          <w:tcPr>
            <w:tcW w:w="2552" w:type="dxa"/>
            <w:vAlign w:val="center"/>
          </w:tcPr>
          <w:p w14:paraId="061675AA" w14:textId="78A03A29"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Poliția Locală</w:t>
            </w:r>
          </w:p>
        </w:tc>
        <w:tc>
          <w:tcPr>
            <w:tcW w:w="1984" w:type="dxa"/>
            <w:vAlign w:val="center"/>
          </w:tcPr>
          <w:p w14:paraId="26ACA8FE" w14:textId="53E891B1"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Bugetul instituțiilor responsabile</w:t>
            </w:r>
          </w:p>
        </w:tc>
      </w:tr>
      <w:tr w:rsidR="00AD5BD3" w:rsidRPr="008E6A44" w14:paraId="089EAEA2" w14:textId="77777777" w:rsidTr="008A43F4">
        <w:tc>
          <w:tcPr>
            <w:tcW w:w="562" w:type="dxa"/>
            <w:vAlign w:val="center"/>
          </w:tcPr>
          <w:p w14:paraId="1F2ACEBC" w14:textId="28D46A59" w:rsidR="00AD5BD3" w:rsidRPr="008E6A44" w:rsidRDefault="00D16945" w:rsidP="00AD5BD3">
            <w:pPr>
              <w:spacing w:after="120"/>
              <w:jc w:val="center"/>
              <w:rPr>
                <w:rFonts w:ascii="Palatino Linotype" w:hAnsi="Palatino Linotype"/>
              </w:rPr>
            </w:pPr>
            <w:r>
              <w:rPr>
                <w:rFonts w:ascii="Palatino Linotype" w:hAnsi="Palatino Linotype"/>
              </w:rPr>
              <w:t>p)</w:t>
            </w:r>
          </w:p>
        </w:tc>
        <w:tc>
          <w:tcPr>
            <w:tcW w:w="4253" w:type="dxa"/>
            <w:vAlign w:val="center"/>
          </w:tcPr>
          <w:p w14:paraId="4849CA01" w14:textId="28F19A05" w:rsidR="00AD5BD3" w:rsidRPr="00E5713E" w:rsidRDefault="00AD5BD3" w:rsidP="00AD5BD3">
            <w:pPr>
              <w:spacing w:after="0"/>
              <w:rPr>
                <w:rFonts w:ascii="Palatino Linotype" w:hAnsi="Palatino Linotype"/>
                <w:sz w:val="22"/>
                <w:szCs w:val="22"/>
              </w:rPr>
            </w:pPr>
            <w:r w:rsidRPr="00E5713E">
              <w:rPr>
                <w:rFonts w:ascii="Palatino Linotype" w:hAnsi="Palatino Linotype"/>
                <w:sz w:val="22"/>
                <w:szCs w:val="22"/>
              </w:rPr>
              <w:t>Monitorizarea eficienței măsurilor de sprijin întreprinse pentru victime, elevi cu comportament agresiv și martori, respectiv a sancțiunilor aplicate elevilor cu comportament agresiv</w:t>
            </w:r>
          </w:p>
        </w:tc>
        <w:tc>
          <w:tcPr>
            <w:tcW w:w="2126" w:type="dxa"/>
            <w:vAlign w:val="center"/>
          </w:tcPr>
          <w:p w14:paraId="51D75BAF" w14:textId="77777777" w:rsidR="00AD5BD3" w:rsidRPr="00E5713E" w:rsidRDefault="00AD5BD3" w:rsidP="00AD5BD3">
            <w:pPr>
              <w:spacing w:after="120"/>
              <w:rPr>
                <w:rFonts w:ascii="Palatino Linotype" w:hAnsi="Palatino Linotype"/>
                <w:sz w:val="22"/>
                <w:szCs w:val="22"/>
              </w:rPr>
            </w:pPr>
            <w:r w:rsidRPr="00E5713E">
              <w:rPr>
                <w:rFonts w:ascii="Palatino Linotype" w:hAnsi="Palatino Linotype"/>
                <w:sz w:val="22"/>
                <w:szCs w:val="22"/>
              </w:rPr>
              <w:t>Permanent</w:t>
            </w:r>
          </w:p>
        </w:tc>
        <w:tc>
          <w:tcPr>
            <w:tcW w:w="1985" w:type="dxa"/>
            <w:vAlign w:val="center"/>
          </w:tcPr>
          <w:p w14:paraId="4DE521D0" w14:textId="77777777" w:rsidR="00AD5BD3" w:rsidRPr="00E5713E" w:rsidRDefault="00AD5BD3" w:rsidP="00AD5BD3">
            <w:pPr>
              <w:pStyle w:val="Frspaiere"/>
              <w:jc w:val="center"/>
              <w:rPr>
                <w:rFonts w:ascii="Palatino Linotype" w:hAnsi="Palatino Linotype"/>
                <w:sz w:val="22"/>
                <w:szCs w:val="22"/>
              </w:rPr>
            </w:pPr>
            <w:r w:rsidRPr="00E5713E">
              <w:rPr>
                <w:rFonts w:ascii="Palatino Linotype" w:hAnsi="Palatino Linotype"/>
                <w:sz w:val="22"/>
                <w:szCs w:val="22"/>
              </w:rPr>
              <w:t>ISJ/ISMB</w:t>
            </w:r>
          </w:p>
          <w:p w14:paraId="6A4F0F36" w14:textId="3B374F9F" w:rsidR="00AD5BD3" w:rsidRPr="00E5713E" w:rsidRDefault="00AD5BD3" w:rsidP="00AD5BD3">
            <w:pPr>
              <w:pStyle w:val="Frspaiere"/>
              <w:jc w:val="center"/>
              <w:rPr>
                <w:rFonts w:ascii="Palatino Linotype" w:hAnsi="Palatino Linotype"/>
                <w:sz w:val="22"/>
                <w:szCs w:val="22"/>
              </w:rPr>
            </w:pPr>
            <w:r w:rsidRPr="00E5713E">
              <w:rPr>
                <w:rFonts w:ascii="Palatino Linotype" w:hAnsi="Palatino Linotype"/>
                <w:sz w:val="22"/>
                <w:szCs w:val="22"/>
              </w:rPr>
              <w:t>Structuri teritoriale de poliție pentru siguranța școlară</w:t>
            </w:r>
          </w:p>
          <w:p w14:paraId="1985360D" w14:textId="19C4ADD7" w:rsidR="00AD5BD3" w:rsidRPr="00E5713E" w:rsidRDefault="00AD5BD3" w:rsidP="00AD5BD3">
            <w:pPr>
              <w:pStyle w:val="Frspaiere"/>
              <w:jc w:val="center"/>
              <w:rPr>
                <w:rFonts w:ascii="Palatino Linotype" w:hAnsi="Palatino Linotype"/>
                <w:sz w:val="22"/>
                <w:szCs w:val="22"/>
              </w:rPr>
            </w:pPr>
            <w:r w:rsidRPr="00E5713E">
              <w:rPr>
                <w:rFonts w:ascii="Palatino Linotype" w:hAnsi="Palatino Linotype"/>
                <w:sz w:val="22"/>
                <w:szCs w:val="22"/>
              </w:rPr>
              <w:t>DGASPC</w:t>
            </w:r>
          </w:p>
        </w:tc>
        <w:tc>
          <w:tcPr>
            <w:tcW w:w="1984" w:type="dxa"/>
            <w:vAlign w:val="center"/>
          </w:tcPr>
          <w:p w14:paraId="26775249"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ME</w:t>
            </w:r>
          </w:p>
          <w:p w14:paraId="4A9C91E3" w14:textId="0F52EC49"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IGPR - DSS</w:t>
            </w:r>
          </w:p>
          <w:p w14:paraId="7395835C"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ANPDCA</w:t>
            </w:r>
          </w:p>
        </w:tc>
        <w:tc>
          <w:tcPr>
            <w:tcW w:w="2552" w:type="dxa"/>
            <w:vAlign w:val="center"/>
          </w:tcPr>
          <w:p w14:paraId="49DD4EB7"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Nu este cazul</w:t>
            </w:r>
          </w:p>
        </w:tc>
        <w:tc>
          <w:tcPr>
            <w:tcW w:w="1984" w:type="dxa"/>
            <w:vAlign w:val="center"/>
          </w:tcPr>
          <w:p w14:paraId="4A21AAB5"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Nu este cazul</w:t>
            </w:r>
          </w:p>
        </w:tc>
      </w:tr>
      <w:tr w:rsidR="00AD5BD3" w:rsidRPr="008E6A44" w14:paraId="0520256B" w14:textId="77777777" w:rsidTr="008A43F4">
        <w:tc>
          <w:tcPr>
            <w:tcW w:w="562" w:type="dxa"/>
            <w:vAlign w:val="center"/>
          </w:tcPr>
          <w:p w14:paraId="40A7EA50" w14:textId="27D06562" w:rsidR="00AD5BD3" w:rsidRPr="008E6A44" w:rsidRDefault="00D16945" w:rsidP="00AD5BD3">
            <w:pPr>
              <w:pBdr>
                <w:top w:val="nil"/>
                <w:left w:val="nil"/>
                <w:bottom w:val="nil"/>
                <w:right w:val="nil"/>
                <w:between w:val="nil"/>
              </w:pBdr>
              <w:spacing w:after="120"/>
              <w:jc w:val="center"/>
              <w:rPr>
                <w:rFonts w:ascii="Palatino Linotype" w:hAnsi="Palatino Linotype"/>
              </w:rPr>
            </w:pPr>
            <w:r>
              <w:rPr>
                <w:rFonts w:ascii="Palatino Linotype" w:hAnsi="Palatino Linotype"/>
              </w:rPr>
              <w:t>r)</w:t>
            </w:r>
          </w:p>
        </w:tc>
        <w:tc>
          <w:tcPr>
            <w:tcW w:w="4253" w:type="dxa"/>
            <w:vAlign w:val="center"/>
          </w:tcPr>
          <w:p w14:paraId="04D4D83B" w14:textId="1C2A032D" w:rsidR="00AD5BD3" w:rsidRPr="00E5713E" w:rsidRDefault="00AD5BD3" w:rsidP="00AD5BD3">
            <w:pPr>
              <w:spacing w:after="0"/>
              <w:rPr>
                <w:rFonts w:ascii="Palatino Linotype" w:hAnsi="Palatino Linotype"/>
                <w:sz w:val="22"/>
                <w:szCs w:val="22"/>
              </w:rPr>
            </w:pPr>
            <w:r w:rsidRPr="00E5713E">
              <w:rPr>
                <w:rFonts w:ascii="Palatino Linotype" w:hAnsi="Palatino Linotype"/>
                <w:sz w:val="22"/>
                <w:szCs w:val="22"/>
                <w:highlight w:val="white"/>
              </w:rPr>
              <w:t>Instituirea unui mecanism de identificare, referire și preluare a elevilor care au nevoie de suport psihologic specializat.</w:t>
            </w:r>
          </w:p>
        </w:tc>
        <w:tc>
          <w:tcPr>
            <w:tcW w:w="2126" w:type="dxa"/>
            <w:vAlign w:val="center"/>
          </w:tcPr>
          <w:p w14:paraId="747808C0" w14:textId="6421EED4" w:rsidR="00AD5BD3" w:rsidRPr="00E5713E" w:rsidRDefault="00AD5BD3" w:rsidP="00AD5BD3">
            <w:pPr>
              <w:spacing w:after="120"/>
              <w:rPr>
                <w:rFonts w:ascii="Palatino Linotype" w:hAnsi="Palatino Linotype"/>
                <w:sz w:val="22"/>
                <w:szCs w:val="22"/>
              </w:rPr>
            </w:pPr>
            <w:r w:rsidRPr="00E5713E">
              <w:rPr>
                <w:rFonts w:ascii="Palatino Linotype" w:hAnsi="Palatino Linotype"/>
                <w:sz w:val="22"/>
                <w:szCs w:val="22"/>
              </w:rPr>
              <w:t>2025</w:t>
            </w:r>
          </w:p>
        </w:tc>
        <w:tc>
          <w:tcPr>
            <w:tcW w:w="1985" w:type="dxa"/>
            <w:vAlign w:val="center"/>
          </w:tcPr>
          <w:p w14:paraId="04D425CB"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ME</w:t>
            </w:r>
          </w:p>
          <w:p w14:paraId="3BF4AC3B" w14:textId="59BA8A00"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MS</w:t>
            </w:r>
          </w:p>
        </w:tc>
        <w:tc>
          <w:tcPr>
            <w:tcW w:w="1984" w:type="dxa"/>
            <w:vAlign w:val="center"/>
          </w:tcPr>
          <w:p w14:paraId="34801E4A" w14:textId="643C842C"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Nu este cazul</w:t>
            </w:r>
          </w:p>
        </w:tc>
        <w:tc>
          <w:tcPr>
            <w:tcW w:w="2552" w:type="dxa"/>
            <w:vAlign w:val="center"/>
          </w:tcPr>
          <w:p w14:paraId="3216C1F8" w14:textId="7C7C89B3"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ANPDCA</w:t>
            </w:r>
          </w:p>
        </w:tc>
        <w:tc>
          <w:tcPr>
            <w:tcW w:w="1984" w:type="dxa"/>
            <w:vAlign w:val="center"/>
          </w:tcPr>
          <w:p w14:paraId="2E1C0CB4" w14:textId="3289AF59"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Nu este cazul</w:t>
            </w:r>
          </w:p>
        </w:tc>
      </w:tr>
      <w:tr w:rsidR="00AD5BD3" w:rsidRPr="008E6A44" w14:paraId="446E9430" w14:textId="77777777" w:rsidTr="008A43F4">
        <w:tc>
          <w:tcPr>
            <w:tcW w:w="562" w:type="dxa"/>
            <w:vAlign w:val="center"/>
          </w:tcPr>
          <w:p w14:paraId="21AD6AA4" w14:textId="575256D3" w:rsidR="00AD5BD3" w:rsidRPr="008E6A44" w:rsidRDefault="00D16945" w:rsidP="00AD5BD3">
            <w:pPr>
              <w:pBdr>
                <w:top w:val="nil"/>
                <w:left w:val="nil"/>
                <w:bottom w:val="nil"/>
                <w:right w:val="nil"/>
                <w:between w:val="nil"/>
              </w:pBdr>
              <w:spacing w:after="120"/>
              <w:jc w:val="center"/>
              <w:rPr>
                <w:rFonts w:ascii="Palatino Linotype" w:hAnsi="Palatino Linotype"/>
              </w:rPr>
            </w:pPr>
            <w:r>
              <w:rPr>
                <w:rFonts w:ascii="Palatino Linotype" w:hAnsi="Palatino Linotype"/>
              </w:rPr>
              <w:t>s)</w:t>
            </w:r>
          </w:p>
        </w:tc>
        <w:tc>
          <w:tcPr>
            <w:tcW w:w="4253" w:type="dxa"/>
            <w:vAlign w:val="center"/>
          </w:tcPr>
          <w:p w14:paraId="14E0CDB4" w14:textId="12C8A0F4" w:rsidR="00AD5BD3" w:rsidRPr="00E5713E" w:rsidRDefault="00AD5BD3" w:rsidP="00AD5BD3">
            <w:pPr>
              <w:spacing w:after="0"/>
              <w:rPr>
                <w:rFonts w:ascii="Palatino Linotype" w:hAnsi="Palatino Linotype"/>
                <w:sz w:val="22"/>
                <w:szCs w:val="22"/>
              </w:rPr>
            </w:pPr>
            <w:r w:rsidRPr="00E5713E">
              <w:rPr>
                <w:rFonts w:ascii="Palatino Linotype" w:hAnsi="Palatino Linotype"/>
                <w:sz w:val="22"/>
                <w:szCs w:val="22"/>
              </w:rPr>
              <w:t xml:space="preserve">Accesarea serviciilor de consiliere psihologică și psihoterapie acordate antepreșcolarilor/ preșcolarilor/ elevilor și profesorilor, victime/ autori ai cazurilor grave de violență, prin intermediul consilierilor școlari potrivit dispozițiilor Legii nr. 198/2023, cu modificările și completările ulterioare, </w:t>
            </w:r>
            <w:r w:rsidRPr="00E5713E">
              <w:rPr>
                <w:rFonts w:ascii="Palatino Linotype" w:hAnsi="Palatino Linotype"/>
                <w:sz w:val="22"/>
                <w:szCs w:val="22"/>
              </w:rPr>
              <w:lastRenderedPageBreak/>
              <w:t>precum și prin intermediul furnizorilor aflați în relații contractuale cu casele de asigurări de sănătate în condițiile Contractului-cadru și a Normelor metodologice de aplicare a acestuia.</w:t>
            </w:r>
          </w:p>
        </w:tc>
        <w:tc>
          <w:tcPr>
            <w:tcW w:w="2126" w:type="dxa"/>
            <w:vAlign w:val="center"/>
          </w:tcPr>
          <w:p w14:paraId="0F4027BE" w14:textId="64628AE1" w:rsidR="00AD5BD3" w:rsidRPr="00E5713E" w:rsidRDefault="00AD5BD3" w:rsidP="00AD5BD3">
            <w:pPr>
              <w:spacing w:after="120"/>
              <w:rPr>
                <w:rFonts w:ascii="Palatino Linotype" w:hAnsi="Palatino Linotype"/>
                <w:sz w:val="22"/>
                <w:szCs w:val="22"/>
              </w:rPr>
            </w:pPr>
            <w:r w:rsidRPr="00E5713E">
              <w:rPr>
                <w:rFonts w:ascii="Palatino Linotype" w:hAnsi="Palatino Linotype"/>
                <w:sz w:val="22"/>
                <w:szCs w:val="22"/>
              </w:rPr>
              <w:lastRenderedPageBreak/>
              <w:t>Permanent</w:t>
            </w:r>
          </w:p>
        </w:tc>
        <w:tc>
          <w:tcPr>
            <w:tcW w:w="1985" w:type="dxa"/>
            <w:vAlign w:val="center"/>
          </w:tcPr>
          <w:p w14:paraId="2B416417" w14:textId="61BCF7F5"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Personalul unităților de învățământ, familiile elevilor</w:t>
            </w:r>
          </w:p>
        </w:tc>
        <w:tc>
          <w:tcPr>
            <w:tcW w:w="1984" w:type="dxa"/>
            <w:vAlign w:val="center"/>
          </w:tcPr>
          <w:p w14:paraId="167AEBE4"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MS</w:t>
            </w:r>
          </w:p>
          <w:p w14:paraId="2EB5213D"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ME</w:t>
            </w:r>
          </w:p>
          <w:p w14:paraId="06A98573" w14:textId="75C8DFCC"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CNAS</w:t>
            </w:r>
          </w:p>
        </w:tc>
        <w:tc>
          <w:tcPr>
            <w:tcW w:w="2552" w:type="dxa"/>
            <w:vAlign w:val="center"/>
          </w:tcPr>
          <w:p w14:paraId="30713E02" w14:textId="3C57A868"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Nu este cazul</w:t>
            </w:r>
          </w:p>
        </w:tc>
        <w:tc>
          <w:tcPr>
            <w:tcW w:w="1984" w:type="dxa"/>
            <w:vAlign w:val="center"/>
          </w:tcPr>
          <w:p w14:paraId="363E8F9E"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Bugetul de stat</w:t>
            </w:r>
          </w:p>
          <w:p w14:paraId="0364932B" w14:textId="068D8E9A"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 xml:space="preserve">Bugetul FNUASS (pentru serviciile de consiliere psihologică și psihoterapie acordate în </w:t>
            </w:r>
            <w:r w:rsidRPr="00E5713E">
              <w:rPr>
                <w:rFonts w:ascii="Palatino Linotype" w:hAnsi="Palatino Linotype"/>
                <w:sz w:val="22"/>
                <w:szCs w:val="22"/>
              </w:rPr>
              <w:lastRenderedPageBreak/>
              <w:t>condițiile Contractului-cadru)</w:t>
            </w:r>
          </w:p>
        </w:tc>
      </w:tr>
      <w:tr w:rsidR="00AD5BD3" w:rsidRPr="008E6A44" w14:paraId="35233816" w14:textId="77777777" w:rsidTr="008A43F4">
        <w:tc>
          <w:tcPr>
            <w:tcW w:w="562" w:type="dxa"/>
            <w:vAlign w:val="center"/>
          </w:tcPr>
          <w:p w14:paraId="4A9E3E43" w14:textId="42E227C8" w:rsidR="00AD5BD3" w:rsidRPr="008E6A44" w:rsidRDefault="00D16945" w:rsidP="00AD5BD3">
            <w:pPr>
              <w:pBdr>
                <w:top w:val="nil"/>
                <w:left w:val="nil"/>
                <w:bottom w:val="nil"/>
                <w:right w:val="nil"/>
                <w:between w:val="nil"/>
              </w:pBdr>
              <w:spacing w:after="120"/>
              <w:jc w:val="center"/>
              <w:rPr>
                <w:rFonts w:ascii="Palatino Linotype" w:hAnsi="Palatino Linotype"/>
              </w:rPr>
            </w:pPr>
            <w:r>
              <w:rPr>
                <w:rFonts w:ascii="Palatino Linotype" w:hAnsi="Palatino Linotype"/>
              </w:rPr>
              <w:lastRenderedPageBreak/>
              <w:t>t)</w:t>
            </w:r>
          </w:p>
        </w:tc>
        <w:tc>
          <w:tcPr>
            <w:tcW w:w="4253" w:type="dxa"/>
            <w:vAlign w:val="center"/>
          </w:tcPr>
          <w:p w14:paraId="33C78022" w14:textId="2DD83BE1" w:rsidR="00AD5BD3" w:rsidRPr="00E5713E" w:rsidRDefault="00AD5BD3" w:rsidP="00AD5BD3">
            <w:pPr>
              <w:spacing w:after="120"/>
              <w:rPr>
                <w:rFonts w:ascii="Palatino Linotype" w:hAnsi="Palatino Linotype"/>
                <w:sz w:val="22"/>
                <w:szCs w:val="22"/>
              </w:rPr>
            </w:pPr>
            <w:r w:rsidRPr="00E5713E">
              <w:rPr>
                <w:rFonts w:ascii="Palatino Linotype" w:hAnsi="Palatino Linotype"/>
                <w:sz w:val="22"/>
                <w:szCs w:val="22"/>
              </w:rPr>
              <w:t>Implicarea</w:t>
            </w:r>
            <w:r>
              <w:rPr>
                <w:rFonts w:ascii="Palatino Linotype" w:hAnsi="Palatino Linotype"/>
                <w:sz w:val="22"/>
                <w:szCs w:val="22"/>
              </w:rPr>
              <w:t xml:space="preserve">, </w:t>
            </w:r>
            <w:r w:rsidRPr="00F85E6A">
              <w:rPr>
                <w:rFonts w:ascii="Palatino Linotype" w:hAnsi="Palatino Linotype"/>
                <w:sz w:val="22"/>
                <w:szCs w:val="22"/>
              </w:rPr>
              <w:t>cu acordul părinților/tutorilor legali, a elevilor cu comportament agresiv și a elevilor</w:t>
            </w:r>
            <w:r w:rsidRPr="00E5713E">
              <w:rPr>
                <w:rFonts w:ascii="Palatino Linotype" w:hAnsi="Palatino Linotype"/>
                <w:sz w:val="22"/>
                <w:szCs w:val="22"/>
              </w:rPr>
              <w:t xml:space="preserve"> victime în activități </w:t>
            </w:r>
            <w:proofErr w:type="spellStart"/>
            <w:r w:rsidRPr="00E5713E">
              <w:rPr>
                <w:rFonts w:ascii="Palatino Linotype" w:hAnsi="Palatino Linotype"/>
                <w:sz w:val="22"/>
                <w:szCs w:val="22"/>
              </w:rPr>
              <w:t>extracurriculare</w:t>
            </w:r>
            <w:proofErr w:type="spellEnd"/>
            <w:r w:rsidRPr="00E5713E">
              <w:rPr>
                <w:rFonts w:ascii="Palatino Linotype" w:hAnsi="Palatino Linotype"/>
                <w:sz w:val="22"/>
                <w:szCs w:val="22"/>
              </w:rPr>
              <w:t xml:space="preserve"> în unitățile de învățământ, inclusiv voluntariat, pentru dezvoltarea abilităților </w:t>
            </w:r>
            <w:proofErr w:type="spellStart"/>
            <w:r w:rsidRPr="00E5713E">
              <w:rPr>
                <w:rFonts w:ascii="Palatino Linotype" w:hAnsi="Palatino Linotype"/>
                <w:sz w:val="22"/>
                <w:szCs w:val="22"/>
              </w:rPr>
              <w:t>socio</w:t>
            </w:r>
            <w:proofErr w:type="spellEnd"/>
            <w:r w:rsidRPr="00E5713E">
              <w:rPr>
                <w:rFonts w:ascii="Palatino Linotype" w:hAnsi="Palatino Linotype"/>
                <w:sz w:val="22"/>
                <w:szCs w:val="22"/>
              </w:rPr>
              <w:t>-emoționale și în activități de consiliere psihopedagogică.</w:t>
            </w:r>
          </w:p>
        </w:tc>
        <w:tc>
          <w:tcPr>
            <w:tcW w:w="2126" w:type="dxa"/>
            <w:vAlign w:val="center"/>
          </w:tcPr>
          <w:p w14:paraId="078B727E" w14:textId="77777777" w:rsidR="00AD5BD3" w:rsidRPr="00E5713E" w:rsidRDefault="00AD5BD3" w:rsidP="00AD5BD3">
            <w:pPr>
              <w:spacing w:after="120"/>
              <w:rPr>
                <w:rFonts w:ascii="Palatino Linotype" w:hAnsi="Palatino Linotype"/>
                <w:sz w:val="22"/>
                <w:szCs w:val="22"/>
              </w:rPr>
            </w:pPr>
            <w:r w:rsidRPr="00E5713E">
              <w:rPr>
                <w:rFonts w:ascii="Palatino Linotype" w:hAnsi="Palatino Linotype"/>
                <w:sz w:val="22"/>
                <w:szCs w:val="22"/>
              </w:rPr>
              <w:t>2024-2027</w:t>
            </w:r>
          </w:p>
        </w:tc>
        <w:tc>
          <w:tcPr>
            <w:tcW w:w="1985" w:type="dxa"/>
            <w:vAlign w:val="center"/>
          </w:tcPr>
          <w:p w14:paraId="164809E9" w14:textId="26219C23"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Unități de învățământ</w:t>
            </w:r>
          </w:p>
        </w:tc>
        <w:tc>
          <w:tcPr>
            <w:tcW w:w="1984" w:type="dxa"/>
            <w:vAlign w:val="center"/>
          </w:tcPr>
          <w:p w14:paraId="64B0FF5E"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CJRAE/</w:t>
            </w:r>
          </w:p>
          <w:p w14:paraId="75419D2D"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CMBRAE</w:t>
            </w:r>
          </w:p>
        </w:tc>
        <w:tc>
          <w:tcPr>
            <w:tcW w:w="2552" w:type="dxa"/>
            <w:vAlign w:val="center"/>
          </w:tcPr>
          <w:p w14:paraId="7137B3FE" w14:textId="0441937F" w:rsidR="00AD5BD3" w:rsidRPr="00E5713E" w:rsidRDefault="00AD5BD3" w:rsidP="00AD5BD3">
            <w:pPr>
              <w:spacing w:after="0"/>
              <w:jc w:val="center"/>
              <w:rPr>
                <w:rFonts w:ascii="Palatino Linotype" w:hAnsi="Palatino Linotype"/>
                <w:sz w:val="22"/>
                <w:szCs w:val="22"/>
              </w:rPr>
            </w:pPr>
            <w:r w:rsidRPr="00E5713E">
              <w:rPr>
                <w:rFonts w:ascii="Palatino Linotype" w:hAnsi="Palatino Linotype"/>
                <w:sz w:val="22"/>
                <w:szCs w:val="22"/>
              </w:rPr>
              <w:t>Structuri teritoriale de poliție pentru siguranța școlară, palate și cluburi ale copiilor, cluburi sportive, autoritățile locale, părinții/tutorii copiilor implicați</w:t>
            </w:r>
          </w:p>
        </w:tc>
        <w:tc>
          <w:tcPr>
            <w:tcW w:w="1984" w:type="dxa"/>
            <w:vAlign w:val="center"/>
          </w:tcPr>
          <w:p w14:paraId="1E621DF0" w14:textId="726FBBA2"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Bugetele instituțiilor, parteneri, sponsori</w:t>
            </w:r>
          </w:p>
        </w:tc>
      </w:tr>
      <w:tr w:rsidR="00AD5BD3" w:rsidRPr="008E6A44" w14:paraId="3F6972F2" w14:textId="77777777" w:rsidTr="00DD759C">
        <w:tc>
          <w:tcPr>
            <w:tcW w:w="15446" w:type="dxa"/>
            <w:gridSpan w:val="7"/>
            <w:shd w:val="clear" w:color="auto" w:fill="D9D9D9" w:themeFill="background1" w:themeFillShade="D9"/>
            <w:vAlign w:val="center"/>
          </w:tcPr>
          <w:p w14:paraId="69D22F32" w14:textId="7E3D5466" w:rsidR="00AD5BD3" w:rsidRPr="00E5713E" w:rsidRDefault="00D16945" w:rsidP="00AD5BD3">
            <w:pPr>
              <w:pStyle w:val="Titlu2"/>
              <w:spacing w:before="0" w:after="120"/>
              <w:ind w:right="-108"/>
              <w:rPr>
                <w:rFonts w:ascii="Palatino Linotype" w:eastAsia="Times New Roman" w:hAnsi="Palatino Linotype" w:cs="Times New Roman"/>
                <w:b/>
                <w:color w:val="auto"/>
                <w:sz w:val="22"/>
                <w:szCs w:val="22"/>
              </w:rPr>
            </w:pPr>
            <w:r>
              <w:rPr>
                <w:rFonts w:ascii="Palatino Linotype" w:eastAsia="Times New Roman" w:hAnsi="Palatino Linotype" w:cs="Times New Roman"/>
                <w:b/>
                <w:color w:val="auto"/>
                <w:sz w:val="22"/>
                <w:szCs w:val="22"/>
              </w:rPr>
              <w:t>6</w:t>
            </w:r>
            <w:r w:rsidR="00AD5BD3">
              <w:rPr>
                <w:rFonts w:ascii="Palatino Linotype" w:eastAsia="Times New Roman" w:hAnsi="Palatino Linotype" w:cs="Times New Roman"/>
                <w:b/>
                <w:color w:val="auto"/>
                <w:sz w:val="22"/>
                <w:szCs w:val="22"/>
              </w:rPr>
              <w:t>.4</w:t>
            </w:r>
            <w:r w:rsidR="00AD5BD3" w:rsidRPr="00E5713E">
              <w:rPr>
                <w:rFonts w:ascii="Palatino Linotype" w:eastAsia="Times New Roman" w:hAnsi="Palatino Linotype" w:cs="Times New Roman"/>
                <w:b/>
                <w:color w:val="auto"/>
                <w:sz w:val="22"/>
                <w:szCs w:val="22"/>
              </w:rPr>
              <w:t>. Managementul cazurilor de violență din mediul școlar și gestionarea eficientă a resurselor în vederea susținerii victimelor, reabilitării autorilor actelor de violență și revenirii la condiția unui mediu sigur în școală</w:t>
            </w:r>
          </w:p>
        </w:tc>
      </w:tr>
      <w:tr w:rsidR="00AD5BD3" w:rsidRPr="008E6A44" w14:paraId="63C2CC68" w14:textId="77777777" w:rsidTr="008A43F4">
        <w:tc>
          <w:tcPr>
            <w:tcW w:w="562" w:type="dxa"/>
            <w:vAlign w:val="center"/>
          </w:tcPr>
          <w:p w14:paraId="4B6B8954" w14:textId="4FF3106F" w:rsidR="00AD5BD3" w:rsidRPr="008E6A44" w:rsidRDefault="00D16945" w:rsidP="00AD5BD3">
            <w:pPr>
              <w:spacing w:after="120"/>
              <w:jc w:val="center"/>
              <w:rPr>
                <w:rFonts w:ascii="Palatino Linotype" w:hAnsi="Palatino Linotype"/>
              </w:rPr>
            </w:pPr>
            <w:r>
              <w:rPr>
                <w:rFonts w:ascii="Palatino Linotype" w:hAnsi="Palatino Linotype"/>
              </w:rPr>
              <w:t>a)</w:t>
            </w:r>
          </w:p>
        </w:tc>
        <w:tc>
          <w:tcPr>
            <w:tcW w:w="4253" w:type="dxa"/>
            <w:vAlign w:val="center"/>
          </w:tcPr>
          <w:p w14:paraId="77802611" w14:textId="42B6C2E2" w:rsidR="00AD5BD3" w:rsidRPr="00E5713E" w:rsidRDefault="00AD5BD3" w:rsidP="00AD5BD3">
            <w:pPr>
              <w:spacing w:after="120"/>
              <w:rPr>
                <w:rFonts w:ascii="Palatino Linotype" w:hAnsi="Palatino Linotype"/>
                <w:sz w:val="22"/>
                <w:szCs w:val="22"/>
              </w:rPr>
            </w:pPr>
            <w:r w:rsidRPr="00E5713E">
              <w:rPr>
                <w:rFonts w:ascii="Palatino Linotype" w:hAnsi="Palatino Linotype"/>
                <w:sz w:val="22"/>
                <w:szCs w:val="22"/>
              </w:rPr>
              <w:t>Organizarea periodică de campanii de conștientizare a rolurilor tuturor persoanelor din unitatea de învățământ (cadre didactice, personal administrativ, elevi) în identificarea timpurie și în combaterea violenței școlare.</w:t>
            </w:r>
          </w:p>
        </w:tc>
        <w:tc>
          <w:tcPr>
            <w:tcW w:w="2126" w:type="dxa"/>
            <w:vAlign w:val="center"/>
          </w:tcPr>
          <w:p w14:paraId="0A41501E" w14:textId="77777777" w:rsidR="00AD5BD3" w:rsidRPr="00E5713E" w:rsidRDefault="00AD5BD3" w:rsidP="00AD5BD3">
            <w:pPr>
              <w:spacing w:after="120"/>
              <w:rPr>
                <w:rFonts w:ascii="Palatino Linotype" w:hAnsi="Palatino Linotype"/>
                <w:sz w:val="22"/>
                <w:szCs w:val="22"/>
              </w:rPr>
            </w:pPr>
            <w:r w:rsidRPr="00E5713E">
              <w:rPr>
                <w:rFonts w:ascii="Palatino Linotype" w:hAnsi="Palatino Linotype"/>
                <w:sz w:val="22"/>
                <w:szCs w:val="22"/>
              </w:rPr>
              <w:t>Bianual</w:t>
            </w:r>
          </w:p>
        </w:tc>
        <w:tc>
          <w:tcPr>
            <w:tcW w:w="1985" w:type="dxa"/>
            <w:vAlign w:val="center"/>
          </w:tcPr>
          <w:p w14:paraId="06AB3EC8"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ISJ/ISMB</w:t>
            </w:r>
          </w:p>
          <w:p w14:paraId="729434C0" w14:textId="77777777" w:rsidR="00AD5BD3" w:rsidRPr="00E5713E" w:rsidRDefault="00AD5BD3" w:rsidP="00AD5BD3">
            <w:pPr>
              <w:spacing w:after="120"/>
              <w:jc w:val="center"/>
              <w:rPr>
                <w:rFonts w:ascii="Palatino Linotype" w:hAnsi="Palatino Linotype"/>
                <w:sz w:val="22"/>
                <w:szCs w:val="22"/>
                <w:shd w:val="clear" w:color="auto" w:fill="E6B8AF"/>
              </w:rPr>
            </w:pPr>
            <w:r w:rsidRPr="00E5713E">
              <w:rPr>
                <w:rFonts w:ascii="Palatino Linotype" w:hAnsi="Palatino Linotype"/>
                <w:sz w:val="22"/>
                <w:szCs w:val="22"/>
              </w:rPr>
              <w:t>Unități de învățământ</w:t>
            </w:r>
          </w:p>
        </w:tc>
        <w:tc>
          <w:tcPr>
            <w:tcW w:w="1984" w:type="dxa"/>
            <w:vAlign w:val="center"/>
          </w:tcPr>
          <w:p w14:paraId="3AB8AF7F"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ME</w:t>
            </w:r>
          </w:p>
        </w:tc>
        <w:tc>
          <w:tcPr>
            <w:tcW w:w="2552" w:type="dxa"/>
            <w:vAlign w:val="center"/>
          </w:tcPr>
          <w:p w14:paraId="7CAF3DA6" w14:textId="35D36EAF" w:rsidR="00AD5BD3" w:rsidRPr="00E5713E" w:rsidRDefault="00AD5BD3" w:rsidP="00AD5BD3">
            <w:pPr>
              <w:spacing w:after="0"/>
              <w:jc w:val="center"/>
              <w:rPr>
                <w:rFonts w:ascii="Palatino Linotype" w:hAnsi="Palatino Linotype"/>
                <w:sz w:val="22"/>
                <w:szCs w:val="22"/>
              </w:rPr>
            </w:pPr>
            <w:r w:rsidRPr="00E5713E">
              <w:rPr>
                <w:rFonts w:ascii="Palatino Linotype" w:hAnsi="Palatino Linotype"/>
                <w:sz w:val="22"/>
                <w:szCs w:val="22"/>
              </w:rPr>
              <w:t>DGASPC,</w:t>
            </w:r>
          </w:p>
          <w:p w14:paraId="5A317DD1" w14:textId="7D60E428" w:rsidR="00AD5BD3" w:rsidRPr="00E5713E" w:rsidRDefault="00AD5BD3" w:rsidP="00AD5BD3">
            <w:pPr>
              <w:spacing w:after="0"/>
              <w:jc w:val="center"/>
              <w:rPr>
                <w:rFonts w:ascii="Palatino Linotype" w:hAnsi="Palatino Linotype"/>
                <w:sz w:val="22"/>
                <w:szCs w:val="22"/>
              </w:rPr>
            </w:pPr>
            <w:r w:rsidRPr="00E5713E">
              <w:rPr>
                <w:rFonts w:ascii="Palatino Linotype" w:hAnsi="Palatino Linotype"/>
                <w:sz w:val="22"/>
                <w:szCs w:val="22"/>
              </w:rPr>
              <w:t>IGPR – DSS/Structuri teritoriale de poliție pentru siguranța școlară),</w:t>
            </w:r>
          </w:p>
          <w:p w14:paraId="37B49D3C" w14:textId="77777777" w:rsidR="00AD5BD3" w:rsidRPr="00E5713E" w:rsidRDefault="00AD5BD3" w:rsidP="00AD5BD3">
            <w:pPr>
              <w:spacing w:after="0"/>
              <w:jc w:val="center"/>
              <w:rPr>
                <w:rFonts w:ascii="Palatino Linotype" w:hAnsi="Palatino Linotype"/>
                <w:sz w:val="22"/>
                <w:szCs w:val="22"/>
              </w:rPr>
            </w:pPr>
            <w:r w:rsidRPr="00E5713E">
              <w:rPr>
                <w:rFonts w:ascii="Palatino Linotype" w:hAnsi="Palatino Linotype"/>
                <w:sz w:val="22"/>
                <w:szCs w:val="22"/>
              </w:rPr>
              <w:t>ONG-uri, asociații ale părinților și elevilor, organizații interguvernamentale</w:t>
            </w:r>
          </w:p>
        </w:tc>
        <w:tc>
          <w:tcPr>
            <w:tcW w:w="1984" w:type="dxa"/>
            <w:vAlign w:val="center"/>
          </w:tcPr>
          <w:p w14:paraId="2700C643"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Bugetele instituțiilor, parteneri, sponsori</w:t>
            </w:r>
          </w:p>
        </w:tc>
      </w:tr>
      <w:tr w:rsidR="00AD5BD3" w:rsidRPr="008E6A44" w14:paraId="43B61ACB" w14:textId="77777777" w:rsidTr="008A43F4">
        <w:tc>
          <w:tcPr>
            <w:tcW w:w="562" w:type="dxa"/>
            <w:vAlign w:val="center"/>
          </w:tcPr>
          <w:p w14:paraId="75018A8B" w14:textId="33B860CF" w:rsidR="00AD5BD3" w:rsidRPr="008E6A44" w:rsidRDefault="007925F0" w:rsidP="00AD5BD3">
            <w:pPr>
              <w:spacing w:after="120"/>
              <w:jc w:val="center"/>
              <w:rPr>
                <w:rFonts w:ascii="Palatino Linotype" w:hAnsi="Palatino Linotype"/>
              </w:rPr>
            </w:pPr>
            <w:r>
              <w:rPr>
                <w:rFonts w:ascii="Palatino Linotype" w:hAnsi="Palatino Linotype"/>
              </w:rPr>
              <w:t>b)</w:t>
            </w:r>
          </w:p>
        </w:tc>
        <w:tc>
          <w:tcPr>
            <w:tcW w:w="4253" w:type="dxa"/>
            <w:vAlign w:val="center"/>
          </w:tcPr>
          <w:p w14:paraId="572CDB93" w14:textId="334533C4" w:rsidR="00AD5BD3" w:rsidRPr="00F85E6A" w:rsidRDefault="00AD5BD3" w:rsidP="00AD5BD3">
            <w:pPr>
              <w:spacing w:after="0"/>
              <w:rPr>
                <w:rFonts w:ascii="Palatino Linotype" w:hAnsi="Palatino Linotype"/>
                <w:sz w:val="22"/>
                <w:szCs w:val="22"/>
              </w:rPr>
            </w:pPr>
            <w:r w:rsidRPr="00F85E6A">
              <w:rPr>
                <w:rFonts w:ascii="Palatino Linotype" w:hAnsi="Palatino Linotype"/>
                <w:sz w:val="22"/>
                <w:szCs w:val="22"/>
              </w:rPr>
              <w:t xml:space="preserve">Înregistrarea cazurilor de violență din mediul școlar de către Comisia pentru prevenirea </w:t>
            </w:r>
            <w:proofErr w:type="spellStart"/>
            <w:r w:rsidRPr="00F85E6A">
              <w:rPr>
                <w:rFonts w:ascii="Palatino Linotype" w:hAnsi="Palatino Linotype"/>
                <w:sz w:val="22"/>
                <w:szCs w:val="22"/>
              </w:rPr>
              <w:t>şi</w:t>
            </w:r>
            <w:proofErr w:type="spellEnd"/>
            <w:r w:rsidRPr="00F85E6A">
              <w:rPr>
                <w:rFonts w:ascii="Palatino Linotype" w:hAnsi="Palatino Linotype"/>
                <w:sz w:val="22"/>
                <w:szCs w:val="22"/>
              </w:rPr>
              <w:t xml:space="preserve"> eliminarea violenței, a </w:t>
            </w:r>
            <w:r w:rsidRPr="00F85E6A">
              <w:rPr>
                <w:rFonts w:ascii="Palatino Linotype" w:hAnsi="Palatino Linotype"/>
                <w:sz w:val="22"/>
                <w:szCs w:val="22"/>
              </w:rPr>
              <w:lastRenderedPageBreak/>
              <w:t xml:space="preserve">faptelor de corupție </w:t>
            </w:r>
            <w:proofErr w:type="spellStart"/>
            <w:r w:rsidRPr="00F85E6A">
              <w:rPr>
                <w:rFonts w:ascii="Palatino Linotype" w:hAnsi="Palatino Linotype"/>
                <w:sz w:val="22"/>
                <w:szCs w:val="22"/>
              </w:rPr>
              <w:t>şi</w:t>
            </w:r>
            <w:proofErr w:type="spellEnd"/>
            <w:r w:rsidRPr="00F85E6A">
              <w:rPr>
                <w:rFonts w:ascii="Palatino Linotype" w:hAnsi="Palatino Linotype"/>
                <w:sz w:val="22"/>
                <w:szCs w:val="22"/>
              </w:rPr>
              <w:t xml:space="preserve"> discriminării în mediul școlar </w:t>
            </w:r>
            <w:proofErr w:type="spellStart"/>
            <w:r w:rsidRPr="00F85E6A">
              <w:rPr>
                <w:rFonts w:ascii="Palatino Linotype" w:hAnsi="Palatino Linotype"/>
                <w:sz w:val="22"/>
                <w:szCs w:val="22"/>
              </w:rPr>
              <w:t>şi</w:t>
            </w:r>
            <w:proofErr w:type="spellEnd"/>
            <w:r w:rsidRPr="00F85E6A">
              <w:rPr>
                <w:rFonts w:ascii="Palatino Linotype" w:hAnsi="Palatino Linotype"/>
                <w:sz w:val="22"/>
                <w:szCs w:val="22"/>
              </w:rPr>
              <w:t xml:space="preserve"> promovarea interculturalității și transmiterea acestora, centralizat, pe unități de învățământ și tipuri de fapte, prin intermediul ISJ/ISMB, către structurile pentru siguranța școlară din cadrul IGPR (MAI)</w:t>
            </w:r>
          </w:p>
        </w:tc>
        <w:tc>
          <w:tcPr>
            <w:tcW w:w="2126" w:type="dxa"/>
            <w:vAlign w:val="center"/>
          </w:tcPr>
          <w:p w14:paraId="6EF07196" w14:textId="014CB4D0" w:rsidR="00AD5BD3" w:rsidRPr="00F85E6A" w:rsidRDefault="00AD5BD3" w:rsidP="00AD5BD3">
            <w:pPr>
              <w:spacing w:after="120"/>
              <w:rPr>
                <w:rFonts w:ascii="Palatino Linotype" w:hAnsi="Palatino Linotype"/>
                <w:sz w:val="22"/>
                <w:szCs w:val="22"/>
              </w:rPr>
            </w:pPr>
            <w:r w:rsidRPr="00F85E6A">
              <w:rPr>
                <w:rFonts w:ascii="Palatino Linotype" w:hAnsi="Palatino Linotype"/>
                <w:sz w:val="22"/>
                <w:szCs w:val="22"/>
              </w:rPr>
              <w:lastRenderedPageBreak/>
              <w:t>Până pe 10 ale lunii, pentru luna anterioară</w:t>
            </w:r>
          </w:p>
        </w:tc>
        <w:tc>
          <w:tcPr>
            <w:tcW w:w="1985" w:type="dxa"/>
            <w:vAlign w:val="center"/>
          </w:tcPr>
          <w:p w14:paraId="111C02D3" w14:textId="1EEC04CE" w:rsidR="00AD5BD3" w:rsidRPr="00F85E6A" w:rsidRDefault="00AD5BD3" w:rsidP="00AD5BD3">
            <w:pPr>
              <w:spacing w:after="120"/>
              <w:jc w:val="center"/>
              <w:rPr>
                <w:rFonts w:ascii="Palatino Linotype" w:hAnsi="Palatino Linotype"/>
                <w:sz w:val="22"/>
                <w:szCs w:val="22"/>
                <w:lang w:val="en-AU"/>
              </w:rPr>
            </w:pPr>
            <w:r w:rsidRPr="00F85E6A">
              <w:rPr>
                <w:rFonts w:ascii="Palatino Linotype" w:hAnsi="Palatino Linotype"/>
                <w:sz w:val="22"/>
                <w:szCs w:val="22"/>
                <w:lang w:val="en-AU"/>
              </w:rPr>
              <w:t>ISJ/ISMB</w:t>
            </w:r>
          </w:p>
          <w:p w14:paraId="194289DF" w14:textId="77777777" w:rsidR="00AD5BD3" w:rsidRPr="00F85E6A" w:rsidRDefault="00AD5BD3" w:rsidP="00AD5BD3">
            <w:pPr>
              <w:spacing w:after="120"/>
              <w:jc w:val="center"/>
              <w:rPr>
                <w:rFonts w:ascii="Palatino Linotype" w:hAnsi="Palatino Linotype"/>
                <w:sz w:val="22"/>
                <w:szCs w:val="22"/>
              </w:rPr>
            </w:pPr>
          </w:p>
        </w:tc>
        <w:tc>
          <w:tcPr>
            <w:tcW w:w="1984" w:type="dxa"/>
            <w:vAlign w:val="center"/>
          </w:tcPr>
          <w:p w14:paraId="28AFE596" w14:textId="77777777" w:rsidR="00AD5BD3" w:rsidRPr="00F85E6A" w:rsidRDefault="00AD5BD3" w:rsidP="00AD5BD3">
            <w:pPr>
              <w:spacing w:after="120"/>
              <w:jc w:val="center"/>
              <w:rPr>
                <w:rFonts w:ascii="Palatino Linotype" w:hAnsi="Palatino Linotype"/>
                <w:sz w:val="22"/>
                <w:szCs w:val="22"/>
              </w:rPr>
            </w:pPr>
          </w:p>
        </w:tc>
        <w:tc>
          <w:tcPr>
            <w:tcW w:w="2552" w:type="dxa"/>
            <w:vAlign w:val="center"/>
          </w:tcPr>
          <w:p w14:paraId="7F078075" w14:textId="0B49F257" w:rsidR="00AD5BD3" w:rsidRPr="00F85E6A" w:rsidRDefault="00AD5BD3" w:rsidP="00AD5BD3">
            <w:pPr>
              <w:spacing w:after="0"/>
              <w:jc w:val="center"/>
              <w:rPr>
                <w:rFonts w:ascii="Palatino Linotype" w:hAnsi="Palatino Linotype"/>
                <w:sz w:val="22"/>
                <w:szCs w:val="22"/>
              </w:rPr>
            </w:pPr>
            <w:r w:rsidRPr="00F85E6A">
              <w:rPr>
                <w:rFonts w:ascii="Palatino Linotype" w:hAnsi="Palatino Linotype"/>
                <w:sz w:val="22"/>
                <w:szCs w:val="22"/>
              </w:rPr>
              <w:t>Nu este cazul</w:t>
            </w:r>
          </w:p>
        </w:tc>
        <w:tc>
          <w:tcPr>
            <w:tcW w:w="1984" w:type="dxa"/>
            <w:vAlign w:val="center"/>
          </w:tcPr>
          <w:p w14:paraId="5DD807F5" w14:textId="2EE2A103"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Nu este cazul</w:t>
            </w:r>
          </w:p>
        </w:tc>
      </w:tr>
      <w:tr w:rsidR="00AD5BD3" w:rsidRPr="008E6A44" w14:paraId="3C710892" w14:textId="77777777" w:rsidTr="008A43F4">
        <w:tc>
          <w:tcPr>
            <w:tcW w:w="562" w:type="dxa"/>
            <w:vAlign w:val="center"/>
          </w:tcPr>
          <w:p w14:paraId="4328AA57" w14:textId="0E14941F" w:rsidR="00AD5BD3" w:rsidRPr="008E6A44" w:rsidRDefault="007925F0" w:rsidP="00AD5BD3">
            <w:pPr>
              <w:spacing w:after="120"/>
              <w:jc w:val="center"/>
              <w:rPr>
                <w:rFonts w:ascii="Palatino Linotype" w:hAnsi="Palatino Linotype"/>
              </w:rPr>
            </w:pPr>
            <w:r>
              <w:rPr>
                <w:rFonts w:ascii="Palatino Linotype" w:hAnsi="Palatino Linotype"/>
              </w:rPr>
              <w:t>c)</w:t>
            </w:r>
          </w:p>
        </w:tc>
        <w:tc>
          <w:tcPr>
            <w:tcW w:w="4253" w:type="dxa"/>
            <w:vAlign w:val="center"/>
          </w:tcPr>
          <w:p w14:paraId="0A1BAF6A" w14:textId="4747CCC7" w:rsidR="00AD5BD3" w:rsidRPr="00E5713E" w:rsidRDefault="00AD5BD3" w:rsidP="00AD5BD3">
            <w:pPr>
              <w:spacing w:after="0"/>
              <w:rPr>
                <w:rFonts w:ascii="Palatino Linotype" w:hAnsi="Palatino Linotype"/>
                <w:sz w:val="22"/>
                <w:szCs w:val="22"/>
              </w:rPr>
            </w:pPr>
            <w:r w:rsidRPr="00E5713E">
              <w:rPr>
                <w:rFonts w:ascii="Palatino Linotype" w:hAnsi="Palatino Linotype"/>
                <w:sz w:val="22"/>
                <w:szCs w:val="22"/>
              </w:rPr>
              <w:t xml:space="preserve">Organizarea de sesiuni de diseminare a prevederilor </w:t>
            </w:r>
            <w:r w:rsidRPr="00E5713E">
              <w:rPr>
                <w:rFonts w:ascii="Palatino Linotype" w:hAnsi="Palatino Linotype"/>
                <w:i/>
                <w:sz w:val="22"/>
                <w:szCs w:val="22"/>
              </w:rPr>
              <w:t>Procedurii de management a cazurilor de violență din mediul școlar</w:t>
            </w:r>
            <w:r w:rsidRPr="00E5713E">
              <w:rPr>
                <w:rFonts w:ascii="Palatino Linotype" w:hAnsi="Palatino Linotype"/>
                <w:sz w:val="22"/>
                <w:szCs w:val="22"/>
              </w:rPr>
              <w:t>, în fiecare județ, cu directorii de unități de învățământ și profesorii din CPEV; clarificarea rolurilor, așteptărilor și comportamentelor dezirabile de acțiune în situații de violență școlară sau cu potențial de a degenera în violență școlară.</w:t>
            </w:r>
          </w:p>
        </w:tc>
        <w:tc>
          <w:tcPr>
            <w:tcW w:w="2126" w:type="dxa"/>
            <w:vAlign w:val="center"/>
          </w:tcPr>
          <w:p w14:paraId="632526E2" w14:textId="77777777" w:rsidR="00AD5BD3" w:rsidRPr="00E5713E" w:rsidRDefault="00AD5BD3" w:rsidP="00AD5BD3">
            <w:pPr>
              <w:spacing w:after="120"/>
              <w:rPr>
                <w:rFonts w:ascii="Palatino Linotype" w:hAnsi="Palatino Linotype"/>
                <w:sz w:val="22"/>
                <w:szCs w:val="22"/>
              </w:rPr>
            </w:pPr>
            <w:r w:rsidRPr="00E5713E">
              <w:rPr>
                <w:rFonts w:ascii="Palatino Linotype" w:hAnsi="Palatino Linotype"/>
                <w:sz w:val="22"/>
                <w:szCs w:val="22"/>
              </w:rPr>
              <w:t>Anual</w:t>
            </w:r>
          </w:p>
        </w:tc>
        <w:tc>
          <w:tcPr>
            <w:tcW w:w="1985" w:type="dxa"/>
            <w:vAlign w:val="center"/>
          </w:tcPr>
          <w:p w14:paraId="2351A0D8"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ISJ/ISMB</w:t>
            </w:r>
          </w:p>
          <w:p w14:paraId="0D9431CC"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CJRAE/ CMBRAE</w:t>
            </w:r>
          </w:p>
        </w:tc>
        <w:tc>
          <w:tcPr>
            <w:tcW w:w="1984" w:type="dxa"/>
            <w:vAlign w:val="center"/>
          </w:tcPr>
          <w:p w14:paraId="094722D9"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ME</w:t>
            </w:r>
          </w:p>
        </w:tc>
        <w:tc>
          <w:tcPr>
            <w:tcW w:w="2552" w:type="dxa"/>
            <w:vAlign w:val="center"/>
          </w:tcPr>
          <w:p w14:paraId="09109A1B" w14:textId="1732EE0C"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DGASPC</w:t>
            </w:r>
          </w:p>
          <w:p w14:paraId="3067C488" w14:textId="061466B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IGPR -DSS/structuri teritoriale pentru siguranța școlară</w:t>
            </w:r>
          </w:p>
        </w:tc>
        <w:tc>
          <w:tcPr>
            <w:tcW w:w="1984" w:type="dxa"/>
            <w:vAlign w:val="center"/>
          </w:tcPr>
          <w:p w14:paraId="17EB643C"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Bugetele instituțiilor</w:t>
            </w:r>
          </w:p>
        </w:tc>
      </w:tr>
      <w:tr w:rsidR="00AD5BD3" w:rsidRPr="008E6A44" w14:paraId="1CF32B60" w14:textId="77777777" w:rsidTr="008A43F4">
        <w:tc>
          <w:tcPr>
            <w:tcW w:w="562" w:type="dxa"/>
            <w:vAlign w:val="center"/>
          </w:tcPr>
          <w:p w14:paraId="57629A69" w14:textId="6FC0C92C" w:rsidR="00AD5BD3" w:rsidRPr="008E6A44" w:rsidRDefault="007925F0" w:rsidP="00AD5BD3">
            <w:pPr>
              <w:spacing w:after="120"/>
              <w:jc w:val="center"/>
              <w:rPr>
                <w:rFonts w:ascii="Palatino Linotype" w:hAnsi="Palatino Linotype"/>
              </w:rPr>
            </w:pPr>
            <w:r>
              <w:rPr>
                <w:rFonts w:ascii="Palatino Linotype" w:hAnsi="Palatino Linotype"/>
              </w:rPr>
              <w:t>d)</w:t>
            </w:r>
          </w:p>
        </w:tc>
        <w:tc>
          <w:tcPr>
            <w:tcW w:w="4253" w:type="dxa"/>
            <w:vAlign w:val="center"/>
          </w:tcPr>
          <w:p w14:paraId="7CCA9205" w14:textId="6F3B865B" w:rsidR="00AD5BD3" w:rsidRPr="00E5713E" w:rsidRDefault="00AD5BD3" w:rsidP="00AD5BD3">
            <w:pPr>
              <w:spacing w:after="0"/>
              <w:rPr>
                <w:rFonts w:ascii="Palatino Linotype" w:hAnsi="Palatino Linotype"/>
                <w:sz w:val="22"/>
                <w:szCs w:val="22"/>
              </w:rPr>
            </w:pPr>
            <w:r w:rsidRPr="00E5713E">
              <w:rPr>
                <w:rFonts w:ascii="Palatino Linotype" w:hAnsi="Palatino Linotype"/>
                <w:sz w:val="22"/>
                <w:szCs w:val="22"/>
              </w:rPr>
              <w:t xml:space="preserve">Organizarea de sesiuni de diseminare a </w:t>
            </w:r>
            <w:r w:rsidRPr="007125C0">
              <w:rPr>
                <w:rFonts w:ascii="Palatino Linotype" w:hAnsi="Palatino Linotype"/>
                <w:sz w:val="22"/>
                <w:szCs w:val="22"/>
              </w:rPr>
              <w:t xml:space="preserve">prevederilor </w:t>
            </w:r>
            <w:r w:rsidRPr="007125C0">
              <w:rPr>
                <w:rFonts w:ascii="Palatino Linotype" w:hAnsi="Palatino Linotype"/>
                <w:i/>
                <w:sz w:val="22"/>
                <w:szCs w:val="22"/>
              </w:rPr>
              <w:t>Procedurii de management a cazurilor de violență din mediul școlar</w:t>
            </w:r>
            <w:r w:rsidRPr="007125C0">
              <w:rPr>
                <w:rFonts w:ascii="Palatino Linotype" w:hAnsi="Palatino Linotype"/>
                <w:sz w:val="22"/>
                <w:szCs w:val="22"/>
              </w:rPr>
              <w:t>,</w:t>
            </w:r>
            <w:r w:rsidRPr="00E5713E">
              <w:rPr>
                <w:rFonts w:ascii="Palatino Linotype" w:hAnsi="Palatino Linotype"/>
                <w:sz w:val="22"/>
                <w:szCs w:val="22"/>
              </w:rPr>
              <w:t xml:space="preserve"> în fiecare unitate de învățământ preuniversitar, adresate întregului  personal al unității, părinților și elevilor.</w:t>
            </w:r>
          </w:p>
        </w:tc>
        <w:tc>
          <w:tcPr>
            <w:tcW w:w="2126" w:type="dxa"/>
            <w:vAlign w:val="center"/>
          </w:tcPr>
          <w:p w14:paraId="0250CEE5" w14:textId="77777777" w:rsidR="00AD5BD3" w:rsidRPr="00E5713E" w:rsidRDefault="00AD5BD3" w:rsidP="00AD5BD3">
            <w:pPr>
              <w:spacing w:after="120"/>
              <w:rPr>
                <w:rFonts w:ascii="Palatino Linotype" w:hAnsi="Palatino Linotype"/>
                <w:sz w:val="22"/>
                <w:szCs w:val="22"/>
              </w:rPr>
            </w:pPr>
            <w:r w:rsidRPr="00E5713E">
              <w:rPr>
                <w:rFonts w:ascii="Palatino Linotype" w:hAnsi="Palatino Linotype"/>
                <w:sz w:val="22"/>
                <w:szCs w:val="22"/>
              </w:rPr>
              <w:t>Anual și în funcție de nevoie</w:t>
            </w:r>
          </w:p>
        </w:tc>
        <w:tc>
          <w:tcPr>
            <w:tcW w:w="1985" w:type="dxa"/>
            <w:vAlign w:val="center"/>
          </w:tcPr>
          <w:p w14:paraId="711DCB14"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Unitățile de Învățământ</w:t>
            </w:r>
          </w:p>
        </w:tc>
        <w:tc>
          <w:tcPr>
            <w:tcW w:w="1984" w:type="dxa"/>
            <w:vAlign w:val="center"/>
          </w:tcPr>
          <w:p w14:paraId="1F04BEB3"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ISJ/ISMB</w:t>
            </w:r>
          </w:p>
          <w:p w14:paraId="141489F5"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CJRAE/</w:t>
            </w:r>
          </w:p>
          <w:p w14:paraId="72FD46EE"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CMBRAE</w:t>
            </w:r>
          </w:p>
        </w:tc>
        <w:tc>
          <w:tcPr>
            <w:tcW w:w="2552" w:type="dxa"/>
            <w:vAlign w:val="center"/>
          </w:tcPr>
          <w:p w14:paraId="79970AE0"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DAS/SPAS</w:t>
            </w:r>
          </w:p>
          <w:p w14:paraId="32891B4D" w14:textId="7AAFD806" w:rsidR="00AD5BD3" w:rsidRPr="00E5713E" w:rsidRDefault="00AD5BD3" w:rsidP="00AD5BD3">
            <w:pPr>
              <w:spacing w:after="0"/>
              <w:jc w:val="center"/>
              <w:rPr>
                <w:rFonts w:ascii="Palatino Linotype" w:hAnsi="Palatino Linotype"/>
                <w:sz w:val="22"/>
                <w:szCs w:val="22"/>
              </w:rPr>
            </w:pPr>
            <w:r w:rsidRPr="00E5713E">
              <w:rPr>
                <w:rFonts w:ascii="Palatino Linotype" w:hAnsi="Palatino Linotype"/>
                <w:sz w:val="22"/>
                <w:szCs w:val="22"/>
              </w:rPr>
              <w:t>Structuri teritoriale de poliție pentru siguranța școlară</w:t>
            </w:r>
          </w:p>
        </w:tc>
        <w:tc>
          <w:tcPr>
            <w:tcW w:w="1984" w:type="dxa"/>
            <w:vAlign w:val="center"/>
          </w:tcPr>
          <w:p w14:paraId="50E9306A"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Bugetele instituțiilor</w:t>
            </w:r>
          </w:p>
        </w:tc>
      </w:tr>
      <w:tr w:rsidR="00AD5BD3" w:rsidRPr="008E6A44" w14:paraId="14877913" w14:textId="77777777" w:rsidTr="008A43F4">
        <w:tc>
          <w:tcPr>
            <w:tcW w:w="562" w:type="dxa"/>
            <w:vAlign w:val="center"/>
          </w:tcPr>
          <w:p w14:paraId="69DB20B0" w14:textId="4752B8C8" w:rsidR="00AD5BD3" w:rsidRPr="008E6A44" w:rsidRDefault="007925F0" w:rsidP="00AD5BD3">
            <w:pPr>
              <w:spacing w:after="120"/>
              <w:jc w:val="center"/>
              <w:rPr>
                <w:rFonts w:ascii="Palatino Linotype" w:hAnsi="Palatino Linotype"/>
              </w:rPr>
            </w:pPr>
            <w:r>
              <w:rPr>
                <w:rFonts w:ascii="Palatino Linotype" w:hAnsi="Palatino Linotype"/>
              </w:rPr>
              <w:t>e)</w:t>
            </w:r>
          </w:p>
        </w:tc>
        <w:tc>
          <w:tcPr>
            <w:tcW w:w="4253" w:type="dxa"/>
            <w:vAlign w:val="center"/>
          </w:tcPr>
          <w:p w14:paraId="1681F714" w14:textId="6802A387" w:rsidR="00AD5BD3" w:rsidRPr="00E5713E" w:rsidRDefault="00AD5BD3" w:rsidP="00AD5BD3">
            <w:pPr>
              <w:spacing w:after="0"/>
              <w:rPr>
                <w:rFonts w:ascii="Palatino Linotype" w:hAnsi="Palatino Linotype"/>
                <w:sz w:val="22"/>
                <w:szCs w:val="22"/>
              </w:rPr>
            </w:pPr>
            <w:r w:rsidRPr="00E5713E">
              <w:rPr>
                <w:rFonts w:ascii="Palatino Linotype" w:hAnsi="Palatino Linotype"/>
                <w:sz w:val="22"/>
                <w:szCs w:val="22"/>
              </w:rPr>
              <w:t xml:space="preserve">Formarea procurorilor și a judecătorilor în ceea ce privește gestionarea celor mai grave situații de violență împotriva elevilor și personalului școlii, ținând cont </w:t>
            </w:r>
            <w:r w:rsidRPr="00E5713E">
              <w:rPr>
                <w:rFonts w:ascii="Palatino Linotype" w:hAnsi="Palatino Linotype"/>
                <w:sz w:val="22"/>
                <w:szCs w:val="22"/>
              </w:rPr>
              <w:lastRenderedPageBreak/>
              <w:t>de interesul superior al copiilor și dreptul la muncă.</w:t>
            </w:r>
          </w:p>
        </w:tc>
        <w:tc>
          <w:tcPr>
            <w:tcW w:w="2126" w:type="dxa"/>
            <w:vAlign w:val="center"/>
          </w:tcPr>
          <w:p w14:paraId="12F06667" w14:textId="4721C21A" w:rsidR="00AD5BD3" w:rsidRPr="00E5713E" w:rsidRDefault="00AD5BD3" w:rsidP="00AD5BD3">
            <w:pPr>
              <w:spacing w:after="120"/>
              <w:rPr>
                <w:rFonts w:ascii="Palatino Linotype" w:hAnsi="Palatino Linotype"/>
                <w:sz w:val="22"/>
                <w:szCs w:val="22"/>
              </w:rPr>
            </w:pPr>
            <w:r w:rsidRPr="00E5713E">
              <w:rPr>
                <w:rFonts w:ascii="Palatino Linotype" w:hAnsi="Palatino Linotype"/>
                <w:sz w:val="22"/>
                <w:szCs w:val="22"/>
              </w:rPr>
              <w:lastRenderedPageBreak/>
              <w:t>Anual</w:t>
            </w:r>
          </w:p>
        </w:tc>
        <w:tc>
          <w:tcPr>
            <w:tcW w:w="1985" w:type="dxa"/>
            <w:vAlign w:val="center"/>
          </w:tcPr>
          <w:p w14:paraId="2DAE8D9D" w14:textId="49EB192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MP</w:t>
            </w:r>
          </w:p>
          <w:p w14:paraId="70FFF1A0"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CSM</w:t>
            </w:r>
          </w:p>
          <w:p w14:paraId="2B95305F" w14:textId="7866F5E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INM</w:t>
            </w:r>
          </w:p>
        </w:tc>
        <w:tc>
          <w:tcPr>
            <w:tcW w:w="1984" w:type="dxa"/>
            <w:vAlign w:val="center"/>
          </w:tcPr>
          <w:p w14:paraId="7C1E0910" w14:textId="10C70169"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MP</w:t>
            </w:r>
          </w:p>
          <w:p w14:paraId="60C05A14"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CSM</w:t>
            </w:r>
          </w:p>
          <w:p w14:paraId="156D73C5" w14:textId="66EB5CB2"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INM</w:t>
            </w:r>
          </w:p>
        </w:tc>
        <w:tc>
          <w:tcPr>
            <w:tcW w:w="2552" w:type="dxa"/>
            <w:vAlign w:val="center"/>
          </w:tcPr>
          <w:p w14:paraId="01FD04B5"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ME</w:t>
            </w:r>
          </w:p>
          <w:p w14:paraId="22FF1C71" w14:textId="38702023"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ANPDCA</w:t>
            </w:r>
          </w:p>
        </w:tc>
        <w:tc>
          <w:tcPr>
            <w:tcW w:w="1984" w:type="dxa"/>
            <w:vAlign w:val="center"/>
          </w:tcPr>
          <w:p w14:paraId="2FF2E6A8" w14:textId="63DB4C2E"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Bugetul instituțiilor responsabile</w:t>
            </w:r>
          </w:p>
        </w:tc>
      </w:tr>
      <w:tr w:rsidR="00AD5BD3" w:rsidRPr="008E6A44" w14:paraId="30D185AE" w14:textId="77777777" w:rsidTr="008A43F4">
        <w:tc>
          <w:tcPr>
            <w:tcW w:w="562" w:type="dxa"/>
            <w:vAlign w:val="center"/>
          </w:tcPr>
          <w:p w14:paraId="2C3C90AA" w14:textId="4856F801" w:rsidR="00AD5BD3" w:rsidRPr="008E6A44" w:rsidRDefault="007925F0" w:rsidP="00AD5BD3">
            <w:pPr>
              <w:spacing w:after="120"/>
              <w:jc w:val="center"/>
              <w:rPr>
                <w:rFonts w:ascii="Palatino Linotype" w:hAnsi="Palatino Linotype"/>
              </w:rPr>
            </w:pPr>
            <w:r>
              <w:rPr>
                <w:rFonts w:ascii="Palatino Linotype" w:hAnsi="Palatino Linotype"/>
              </w:rPr>
              <w:t>f)</w:t>
            </w:r>
          </w:p>
        </w:tc>
        <w:tc>
          <w:tcPr>
            <w:tcW w:w="4253" w:type="dxa"/>
            <w:vAlign w:val="center"/>
          </w:tcPr>
          <w:p w14:paraId="2A869D87" w14:textId="2887BC38" w:rsidR="00AD5BD3" w:rsidRPr="00E5713E" w:rsidRDefault="00AD5BD3" w:rsidP="00AD5BD3">
            <w:pPr>
              <w:spacing w:after="0"/>
              <w:rPr>
                <w:rFonts w:ascii="Palatino Linotype" w:hAnsi="Palatino Linotype"/>
                <w:sz w:val="22"/>
                <w:szCs w:val="22"/>
              </w:rPr>
            </w:pPr>
            <w:r w:rsidRPr="00E5713E">
              <w:rPr>
                <w:rFonts w:ascii="Palatino Linotype" w:hAnsi="Palatino Linotype"/>
                <w:sz w:val="22"/>
                <w:szCs w:val="22"/>
              </w:rPr>
              <w:t xml:space="preserve">Realizarea și diseminarea unor materiale grafice privind prevederile </w:t>
            </w:r>
            <w:r w:rsidRPr="00E5713E">
              <w:rPr>
                <w:rFonts w:ascii="Palatino Linotype" w:hAnsi="Palatino Linotype"/>
                <w:i/>
                <w:sz w:val="22"/>
                <w:szCs w:val="22"/>
              </w:rPr>
              <w:t>Procedurii de management a cazurilor de violență din mediul școlar dedicate elevilor și expunerea lor în fiecare unitate de învățământ preuniversitar</w:t>
            </w:r>
            <w:r w:rsidRPr="00E5713E">
              <w:rPr>
                <w:rFonts w:ascii="Palatino Linotype" w:hAnsi="Palatino Linotype"/>
                <w:sz w:val="22"/>
                <w:szCs w:val="22"/>
              </w:rPr>
              <w:t>. Elementele vizuale vor fi schematice, clare, ușor de înțeles și sugestive, adaptate specificului de vârstă și universului actual al elevilor din diferite cicluri educaționale.</w:t>
            </w:r>
          </w:p>
        </w:tc>
        <w:tc>
          <w:tcPr>
            <w:tcW w:w="2126" w:type="dxa"/>
            <w:vAlign w:val="center"/>
          </w:tcPr>
          <w:p w14:paraId="095620BC" w14:textId="77777777" w:rsidR="00AD5BD3" w:rsidRPr="00E5713E" w:rsidRDefault="00AD5BD3" w:rsidP="00AD5BD3">
            <w:pPr>
              <w:spacing w:after="120"/>
              <w:rPr>
                <w:rFonts w:ascii="Palatino Linotype" w:hAnsi="Palatino Linotype"/>
                <w:sz w:val="22"/>
                <w:szCs w:val="22"/>
              </w:rPr>
            </w:pPr>
            <w:r w:rsidRPr="00E5713E">
              <w:rPr>
                <w:rFonts w:ascii="Palatino Linotype" w:hAnsi="Palatino Linotype"/>
                <w:sz w:val="22"/>
                <w:szCs w:val="22"/>
              </w:rPr>
              <w:t>2024-2025</w:t>
            </w:r>
          </w:p>
        </w:tc>
        <w:tc>
          <w:tcPr>
            <w:tcW w:w="1985" w:type="dxa"/>
            <w:vAlign w:val="center"/>
          </w:tcPr>
          <w:p w14:paraId="483273DC"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ME</w:t>
            </w:r>
          </w:p>
        </w:tc>
        <w:tc>
          <w:tcPr>
            <w:tcW w:w="1984" w:type="dxa"/>
            <w:vAlign w:val="center"/>
          </w:tcPr>
          <w:p w14:paraId="5293952A"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Nu este cazul</w:t>
            </w:r>
          </w:p>
        </w:tc>
        <w:tc>
          <w:tcPr>
            <w:tcW w:w="2552" w:type="dxa"/>
            <w:vAlign w:val="center"/>
          </w:tcPr>
          <w:p w14:paraId="02CE48B9" w14:textId="1D5E10FD"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IGPR - DSS, MFTES, ONG-uri</w:t>
            </w:r>
          </w:p>
        </w:tc>
        <w:tc>
          <w:tcPr>
            <w:tcW w:w="1984" w:type="dxa"/>
            <w:vAlign w:val="center"/>
          </w:tcPr>
          <w:p w14:paraId="3EC89A3A"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Bugetul ME</w:t>
            </w:r>
          </w:p>
        </w:tc>
      </w:tr>
      <w:tr w:rsidR="00AD5BD3" w:rsidRPr="008E6A44" w14:paraId="2D274C7F" w14:textId="77777777" w:rsidTr="008A43F4">
        <w:tc>
          <w:tcPr>
            <w:tcW w:w="562" w:type="dxa"/>
            <w:vAlign w:val="center"/>
          </w:tcPr>
          <w:p w14:paraId="71023030" w14:textId="39F538B0" w:rsidR="00AD5BD3" w:rsidRPr="008E6A44" w:rsidRDefault="007925F0" w:rsidP="00AD5BD3">
            <w:pPr>
              <w:spacing w:after="120"/>
              <w:jc w:val="center"/>
              <w:rPr>
                <w:rFonts w:ascii="Palatino Linotype" w:hAnsi="Palatino Linotype"/>
              </w:rPr>
            </w:pPr>
            <w:r>
              <w:rPr>
                <w:rFonts w:ascii="Palatino Linotype" w:hAnsi="Palatino Linotype"/>
              </w:rPr>
              <w:t>g)</w:t>
            </w:r>
          </w:p>
        </w:tc>
        <w:tc>
          <w:tcPr>
            <w:tcW w:w="4253" w:type="dxa"/>
            <w:vAlign w:val="center"/>
          </w:tcPr>
          <w:p w14:paraId="7BFF8251" w14:textId="18E72B5D" w:rsidR="00AD5BD3" w:rsidRPr="00E5713E" w:rsidRDefault="00AD5BD3" w:rsidP="00AD5BD3">
            <w:pPr>
              <w:spacing w:after="0"/>
              <w:rPr>
                <w:rFonts w:ascii="Palatino Linotype" w:hAnsi="Palatino Linotype"/>
                <w:sz w:val="22"/>
                <w:szCs w:val="22"/>
              </w:rPr>
            </w:pPr>
            <w:r w:rsidRPr="00E5713E">
              <w:rPr>
                <w:rFonts w:ascii="Palatino Linotype" w:hAnsi="Palatino Linotype"/>
                <w:sz w:val="22"/>
                <w:szCs w:val="22"/>
              </w:rPr>
              <w:t xml:space="preserve">Intervenția imediată în cazurile de violență, prin toate mijloacele legale; stabilirea tuturor măsurilor </w:t>
            </w:r>
            <w:r>
              <w:rPr>
                <w:rFonts w:ascii="Palatino Linotype" w:hAnsi="Palatino Linotype"/>
                <w:sz w:val="22"/>
                <w:szCs w:val="22"/>
              </w:rPr>
              <w:t xml:space="preserve">ce vor fi </w:t>
            </w:r>
            <w:r w:rsidRPr="00E5713E">
              <w:rPr>
                <w:rFonts w:ascii="Palatino Linotype" w:hAnsi="Palatino Linotype"/>
                <w:sz w:val="22"/>
                <w:szCs w:val="22"/>
              </w:rPr>
              <w:t>întreprinse se va face cu consultarea tuturor factorilor implicați, într-o manieră participativă, de sprijin, orientată spre elevi, indiferent de rolul în situația de violență.</w:t>
            </w:r>
          </w:p>
        </w:tc>
        <w:tc>
          <w:tcPr>
            <w:tcW w:w="2126" w:type="dxa"/>
            <w:vAlign w:val="center"/>
          </w:tcPr>
          <w:p w14:paraId="14375863" w14:textId="77777777" w:rsidR="00AD5BD3" w:rsidRPr="00E5713E" w:rsidRDefault="00AD5BD3" w:rsidP="00AD5BD3">
            <w:pPr>
              <w:spacing w:after="120"/>
              <w:rPr>
                <w:rFonts w:ascii="Palatino Linotype" w:hAnsi="Palatino Linotype"/>
                <w:sz w:val="22"/>
                <w:szCs w:val="22"/>
              </w:rPr>
            </w:pPr>
            <w:r w:rsidRPr="00E5713E">
              <w:rPr>
                <w:rFonts w:ascii="Palatino Linotype" w:hAnsi="Palatino Linotype"/>
                <w:sz w:val="22"/>
                <w:szCs w:val="22"/>
              </w:rPr>
              <w:t>Permanent</w:t>
            </w:r>
          </w:p>
        </w:tc>
        <w:tc>
          <w:tcPr>
            <w:tcW w:w="1985" w:type="dxa"/>
            <w:vAlign w:val="center"/>
          </w:tcPr>
          <w:p w14:paraId="2A46844A"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Unități de învățământ</w:t>
            </w:r>
          </w:p>
          <w:p w14:paraId="6E4DD8CE" w14:textId="77777777" w:rsidR="00AD5BD3" w:rsidRPr="00E5713E" w:rsidRDefault="00AD5BD3" w:rsidP="00AD5BD3">
            <w:pPr>
              <w:spacing w:after="120"/>
              <w:jc w:val="center"/>
              <w:rPr>
                <w:rFonts w:ascii="Palatino Linotype" w:hAnsi="Palatino Linotype"/>
                <w:sz w:val="22"/>
                <w:szCs w:val="22"/>
              </w:rPr>
            </w:pPr>
          </w:p>
          <w:p w14:paraId="3B835371" w14:textId="408DA85F"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DAS/SPAS</w:t>
            </w:r>
          </w:p>
          <w:p w14:paraId="4915F840"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DGPMB/IPJ/</w:t>
            </w:r>
          </w:p>
          <w:p w14:paraId="7C7B4AD7" w14:textId="2EDC2B0B" w:rsidR="00AD5BD3" w:rsidRPr="00E5713E" w:rsidRDefault="00AD5BD3" w:rsidP="00AD5BD3">
            <w:pPr>
              <w:spacing w:after="120"/>
              <w:jc w:val="center"/>
              <w:rPr>
                <w:rFonts w:ascii="Palatino Linotype" w:hAnsi="Palatino Linotype"/>
                <w:sz w:val="22"/>
                <w:szCs w:val="22"/>
              </w:rPr>
            </w:pPr>
          </w:p>
        </w:tc>
        <w:tc>
          <w:tcPr>
            <w:tcW w:w="1984" w:type="dxa"/>
            <w:vAlign w:val="center"/>
          </w:tcPr>
          <w:p w14:paraId="4DC71A93" w14:textId="23E5F4E6"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ISJ/ISMB</w:t>
            </w:r>
          </w:p>
          <w:p w14:paraId="4FE14CC0" w14:textId="47F0D28D"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DGASPC</w:t>
            </w:r>
          </w:p>
          <w:p w14:paraId="7CCA517F" w14:textId="29CD6F5C" w:rsidR="00AD5BD3" w:rsidRPr="00E5713E"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 xml:space="preserve">IGPR </w:t>
            </w:r>
          </w:p>
          <w:p w14:paraId="65D45FB5" w14:textId="2159D034"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DNP</w:t>
            </w:r>
          </w:p>
        </w:tc>
        <w:tc>
          <w:tcPr>
            <w:tcW w:w="2552" w:type="dxa"/>
            <w:vAlign w:val="center"/>
          </w:tcPr>
          <w:p w14:paraId="1F689672" w14:textId="64D404F4"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Nu este cazul</w:t>
            </w:r>
          </w:p>
        </w:tc>
        <w:tc>
          <w:tcPr>
            <w:tcW w:w="1984" w:type="dxa"/>
            <w:vAlign w:val="center"/>
          </w:tcPr>
          <w:p w14:paraId="0A605847"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Nu este cazul</w:t>
            </w:r>
          </w:p>
        </w:tc>
      </w:tr>
      <w:tr w:rsidR="00AD5BD3" w:rsidRPr="008E6A44" w14:paraId="47798568" w14:textId="77777777" w:rsidTr="008A43F4">
        <w:tc>
          <w:tcPr>
            <w:tcW w:w="562" w:type="dxa"/>
            <w:vAlign w:val="center"/>
          </w:tcPr>
          <w:p w14:paraId="737103A7" w14:textId="524932FD" w:rsidR="00AD5BD3" w:rsidRPr="008E6A44" w:rsidRDefault="007925F0" w:rsidP="00AD5BD3">
            <w:pPr>
              <w:spacing w:after="120"/>
              <w:jc w:val="center"/>
              <w:rPr>
                <w:rFonts w:ascii="Palatino Linotype" w:hAnsi="Palatino Linotype"/>
              </w:rPr>
            </w:pPr>
            <w:r>
              <w:rPr>
                <w:rFonts w:ascii="Palatino Linotype" w:hAnsi="Palatino Linotype"/>
              </w:rPr>
              <w:t>h)</w:t>
            </w:r>
          </w:p>
        </w:tc>
        <w:tc>
          <w:tcPr>
            <w:tcW w:w="4253" w:type="dxa"/>
            <w:vAlign w:val="center"/>
          </w:tcPr>
          <w:p w14:paraId="51A610C2" w14:textId="34CEE42D" w:rsidR="00AD5BD3" w:rsidRPr="00E5713E" w:rsidRDefault="00AD5BD3" w:rsidP="00AD5BD3">
            <w:pPr>
              <w:spacing w:after="0"/>
              <w:rPr>
                <w:rFonts w:ascii="Palatino Linotype" w:hAnsi="Palatino Linotype"/>
                <w:sz w:val="22"/>
                <w:szCs w:val="22"/>
                <w:highlight w:val="white"/>
              </w:rPr>
            </w:pPr>
            <w:r w:rsidRPr="00E5713E">
              <w:rPr>
                <w:rFonts w:ascii="Palatino Linotype" w:hAnsi="Palatino Linotype"/>
                <w:sz w:val="22"/>
                <w:szCs w:val="22"/>
                <w:highlight w:val="white"/>
              </w:rPr>
              <w:t>Oferirea de sprijin personalizat, inclusiv consiliere psihopedagogică, pentru fiecare din cele trei categorii de copii/tineri implicați în situații de violență (elevii cu comportamente agresive, elevii victime, elevii martori) la nivelul unității de învățământ.</w:t>
            </w:r>
          </w:p>
        </w:tc>
        <w:tc>
          <w:tcPr>
            <w:tcW w:w="2126" w:type="dxa"/>
            <w:vAlign w:val="center"/>
          </w:tcPr>
          <w:p w14:paraId="6ADDD364" w14:textId="77777777" w:rsidR="00AD5BD3" w:rsidRPr="00E5713E" w:rsidRDefault="00AD5BD3" w:rsidP="00AD5BD3">
            <w:pPr>
              <w:spacing w:after="120"/>
              <w:rPr>
                <w:rFonts w:ascii="Palatino Linotype" w:hAnsi="Palatino Linotype"/>
                <w:sz w:val="22"/>
                <w:szCs w:val="22"/>
              </w:rPr>
            </w:pPr>
            <w:r w:rsidRPr="00E5713E">
              <w:rPr>
                <w:rFonts w:ascii="Palatino Linotype" w:hAnsi="Palatino Linotype"/>
                <w:sz w:val="22"/>
                <w:szCs w:val="22"/>
              </w:rPr>
              <w:t>2024-2027</w:t>
            </w:r>
          </w:p>
        </w:tc>
        <w:tc>
          <w:tcPr>
            <w:tcW w:w="1985" w:type="dxa"/>
            <w:vAlign w:val="center"/>
          </w:tcPr>
          <w:p w14:paraId="5B039944"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Unități de învățământ</w:t>
            </w:r>
          </w:p>
        </w:tc>
        <w:tc>
          <w:tcPr>
            <w:tcW w:w="1984" w:type="dxa"/>
            <w:vAlign w:val="center"/>
          </w:tcPr>
          <w:p w14:paraId="341B9BF2"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ISJ/ISMB</w:t>
            </w:r>
          </w:p>
          <w:p w14:paraId="36CF9542"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CJRAE/ CMBRAE</w:t>
            </w:r>
          </w:p>
        </w:tc>
        <w:tc>
          <w:tcPr>
            <w:tcW w:w="2552" w:type="dxa"/>
            <w:vAlign w:val="center"/>
          </w:tcPr>
          <w:p w14:paraId="549DE795" w14:textId="0B414554"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DGASPC,</w:t>
            </w:r>
          </w:p>
          <w:p w14:paraId="48CA1A77"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ONG-uri, asociații ale părinților și elevilor, organizații interguvernamentale</w:t>
            </w:r>
          </w:p>
        </w:tc>
        <w:tc>
          <w:tcPr>
            <w:tcW w:w="1984" w:type="dxa"/>
            <w:vAlign w:val="center"/>
          </w:tcPr>
          <w:p w14:paraId="0C66312F" w14:textId="00145C88"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Bugetul instituțiilor responsabile</w:t>
            </w:r>
          </w:p>
        </w:tc>
      </w:tr>
      <w:tr w:rsidR="00AD5BD3" w:rsidRPr="008E6A44" w14:paraId="50BAB18A" w14:textId="77777777" w:rsidTr="008A43F4">
        <w:tc>
          <w:tcPr>
            <w:tcW w:w="562" w:type="dxa"/>
            <w:vAlign w:val="center"/>
          </w:tcPr>
          <w:p w14:paraId="1BFFBC80" w14:textId="09EAC8F3" w:rsidR="00AD5BD3" w:rsidRPr="008E6A44" w:rsidRDefault="007925F0" w:rsidP="00AD5BD3">
            <w:pPr>
              <w:spacing w:after="120"/>
              <w:jc w:val="center"/>
              <w:rPr>
                <w:rFonts w:ascii="Palatino Linotype" w:hAnsi="Palatino Linotype"/>
              </w:rPr>
            </w:pPr>
            <w:r>
              <w:rPr>
                <w:rFonts w:ascii="Palatino Linotype" w:hAnsi="Palatino Linotype"/>
              </w:rPr>
              <w:lastRenderedPageBreak/>
              <w:t>i)</w:t>
            </w:r>
          </w:p>
        </w:tc>
        <w:tc>
          <w:tcPr>
            <w:tcW w:w="4253" w:type="dxa"/>
            <w:vAlign w:val="center"/>
          </w:tcPr>
          <w:p w14:paraId="3CEF4C8C" w14:textId="550FEEF2" w:rsidR="00AD5BD3" w:rsidRPr="00E5713E" w:rsidRDefault="00AD5BD3" w:rsidP="00AD5BD3">
            <w:pPr>
              <w:spacing w:after="120"/>
              <w:rPr>
                <w:rFonts w:ascii="Palatino Linotype" w:hAnsi="Palatino Linotype"/>
                <w:sz w:val="22"/>
                <w:szCs w:val="22"/>
                <w:highlight w:val="white"/>
              </w:rPr>
            </w:pPr>
            <w:r w:rsidRPr="00E5713E">
              <w:rPr>
                <w:rFonts w:ascii="Palatino Linotype" w:hAnsi="Palatino Linotype"/>
                <w:sz w:val="22"/>
                <w:szCs w:val="22"/>
                <w:highlight w:val="white"/>
              </w:rPr>
              <w:t>Implementarea unor măsuri specializate pentru elevii cu comportamente agresive, elevii victime, elevii martori</w:t>
            </w:r>
            <w:r>
              <w:rPr>
                <w:rFonts w:ascii="Palatino Linotype" w:hAnsi="Palatino Linotype"/>
                <w:sz w:val="22"/>
                <w:szCs w:val="22"/>
                <w:highlight w:val="white"/>
              </w:rPr>
              <w:t xml:space="preserve">, precum și pentru </w:t>
            </w:r>
            <w:r w:rsidRPr="00E5713E">
              <w:rPr>
                <w:rFonts w:ascii="Palatino Linotype" w:hAnsi="Palatino Linotype"/>
                <w:sz w:val="22"/>
                <w:szCs w:val="22"/>
                <w:highlight w:val="white"/>
              </w:rPr>
              <w:t xml:space="preserve"> familiile copiilor victime și ale celor cu comportament agresiv</w:t>
            </w:r>
          </w:p>
        </w:tc>
        <w:tc>
          <w:tcPr>
            <w:tcW w:w="2126" w:type="dxa"/>
            <w:vAlign w:val="center"/>
          </w:tcPr>
          <w:p w14:paraId="43586CBA" w14:textId="77777777" w:rsidR="00AD5BD3" w:rsidRPr="00E5713E" w:rsidRDefault="00AD5BD3" w:rsidP="00AD5BD3">
            <w:pPr>
              <w:spacing w:after="120"/>
              <w:rPr>
                <w:rFonts w:ascii="Palatino Linotype" w:hAnsi="Palatino Linotype"/>
                <w:sz w:val="22"/>
                <w:szCs w:val="22"/>
              </w:rPr>
            </w:pPr>
            <w:r w:rsidRPr="00E5713E">
              <w:rPr>
                <w:rFonts w:ascii="Palatino Linotype" w:hAnsi="Palatino Linotype"/>
                <w:sz w:val="22"/>
                <w:szCs w:val="22"/>
              </w:rPr>
              <w:t>2024-2027</w:t>
            </w:r>
          </w:p>
        </w:tc>
        <w:tc>
          <w:tcPr>
            <w:tcW w:w="1985" w:type="dxa"/>
            <w:vAlign w:val="center"/>
          </w:tcPr>
          <w:p w14:paraId="324FFB8E"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SPAS/DAS</w:t>
            </w:r>
          </w:p>
        </w:tc>
        <w:tc>
          <w:tcPr>
            <w:tcW w:w="1984" w:type="dxa"/>
            <w:vAlign w:val="center"/>
          </w:tcPr>
          <w:p w14:paraId="725A7295"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DGASPC</w:t>
            </w:r>
          </w:p>
          <w:p w14:paraId="1D4F4542" w14:textId="77777777" w:rsidR="00AD5BD3"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 xml:space="preserve">ANPDCA </w:t>
            </w:r>
          </w:p>
          <w:p w14:paraId="65658D0E" w14:textId="719286EE"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MFTES</w:t>
            </w:r>
          </w:p>
          <w:p w14:paraId="41724436" w14:textId="321F7D29" w:rsidR="00AD5BD3" w:rsidRPr="00E5713E" w:rsidRDefault="00AD5BD3" w:rsidP="00AD5BD3">
            <w:pPr>
              <w:spacing w:after="120"/>
              <w:jc w:val="center"/>
              <w:rPr>
                <w:rFonts w:ascii="Palatino Linotype" w:hAnsi="Palatino Linotype"/>
                <w:sz w:val="22"/>
                <w:szCs w:val="22"/>
              </w:rPr>
            </w:pPr>
          </w:p>
        </w:tc>
        <w:tc>
          <w:tcPr>
            <w:tcW w:w="2552" w:type="dxa"/>
            <w:vAlign w:val="center"/>
          </w:tcPr>
          <w:p w14:paraId="63B947EB" w14:textId="77777777" w:rsidR="00AD5BD3" w:rsidRPr="00E5713E" w:rsidRDefault="00AD5BD3" w:rsidP="00AD5BD3">
            <w:pPr>
              <w:pStyle w:val="Frspaiere"/>
              <w:jc w:val="center"/>
              <w:rPr>
                <w:rFonts w:ascii="Palatino Linotype" w:hAnsi="Palatino Linotype"/>
                <w:sz w:val="22"/>
                <w:szCs w:val="22"/>
              </w:rPr>
            </w:pPr>
            <w:r w:rsidRPr="00E5713E">
              <w:rPr>
                <w:rFonts w:ascii="Palatino Linotype" w:hAnsi="Palatino Linotype"/>
                <w:sz w:val="22"/>
                <w:szCs w:val="22"/>
              </w:rPr>
              <w:t>Unități de învățământ,</w:t>
            </w:r>
          </w:p>
          <w:p w14:paraId="0973BF48" w14:textId="5671386A"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ONG-uri, asociații ale părinților și elevilor, organizații interguvernamentale</w:t>
            </w:r>
          </w:p>
        </w:tc>
        <w:tc>
          <w:tcPr>
            <w:tcW w:w="1984" w:type="dxa"/>
            <w:vAlign w:val="center"/>
          </w:tcPr>
          <w:p w14:paraId="387DE4AE" w14:textId="31F445CA"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Bugetul instituțiilor responsabile</w:t>
            </w:r>
            <w:r>
              <w:rPr>
                <w:rFonts w:ascii="Palatino Linotype" w:hAnsi="Palatino Linotype"/>
                <w:sz w:val="22"/>
                <w:szCs w:val="22"/>
              </w:rPr>
              <w:t>,</w:t>
            </w:r>
            <w:r w:rsidRPr="00E5713E">
              <w:rPr>
                <w:rFonts w:ascii="Palatino Linotype" w:hAnsi="Palatino Linotype"/>
                <w:sz w:val="22"/>
                <w:szCs w:val="22"/>
              </w:rPr>
              <w:t xml:space="preserve"> parteneri, sponsori</w:t>
            </w:r>
          </w:p>
        </w:tc>
      </w:tr>
      <w:tr w:rsidR="00AD5BD3" w:rsidRPr="008E6A44" w14:paraId="52BCD20B" w14:textId="77777777" w:rsidTr="008A43F4">
        <w:tc>
          <w:tcPr>
            <w:tcW w:w="562" w:type="dxa"/>
            <w:vAlign w:val="center"/>
          </w:tcPr>
          <w:p w14:paraId="75B2E56C" w14:textId="6B9AA6CA" w:rsidR="00AD5BD3" w:rsidRPr="008E6A44" w:rsidRDefault="007925F0" w:rsidP="00AD5BD3">
            <w:pPr>
              <w:spacing w:after="120"/>
              <w:jc w:val="center"/>
              <w:rPr>
                <w:rFonts w:ascii="Palatino Linotype" w:hAnsi="Palatino Linotype"/>
              </w:rPr>
            </w:pPr>
            <w:r>
              <w:rPr>
                <w:rFonts w:ascii="Palatino Linotype" w:hAnsi="Palatino Linotype"/>
              </w:rPr>
              <w:t>j)</w:t>
            </w:r>
          </w:p>
        </w:tc>
        <w:tc>
          <w:tcPr>
            <w:tcW w:w="4253" w:type="dxa"/>
            <w:vAlign w:val="center"/>
          </w:tcPr>
          <w:p w14:paraId="6B18563E" w14:textId="3736D5D5" w:rsidR="00AD5BD3" w:rsidRPr="00E5713E" w:rsidRDefault="00AD5BD3" w:rsidP="00AD5BD3">
            <w:pPr>
              <w:spacing w:after="0"/>
              <w:rPr>
                <w:rFonts w:ascii="Palatino Linotype" w:hAnsi="Palatino Linotype"/>
                <w:sz w:val="22"/>
                <w:szCs w:val="22"/>
                <w:highlight w:val="white"/>
              </w:rPr>
            </w:pPr>
            <w:r w:rsidRPr="00E5713E">
              <w:rPr>
                <w:rFonts w:ascii="Palatino Linotype" w:hAnsi="Palatino Linotype"/>
                <w:sz w:val="22"/>
                <w:szCs w:val="22"/>
                <w:highlight w:val="white"/>
              </w:rPr>
              <w:t>Implementarea unor măsuri de sprijin pentru membrii personalului unității de învățământ preuniversitar care au fost victime ale violenței sau au avut un comportament agresiv.</w:t>
            </w:r>
          </w:p>
        </w:tc>
        <w:tc>
          <w:tcPr>
            <w:tcW w:w="2126" w:type="dxa"/>
            <w:vAlign w:val="center"/>
          </w:tcPr>
          <w:p w14:paraId="1FB18C06" w14:textId="77777777" w:rsidR="00AD5BD3" w:rsidRPr="00E5713E" w:rsidRDefault="00AD5BD3" w:rsidP="00AD5BD3">
            <w:pPr>
              <w:spacing w:after="120"/>
              <w:rPr>
                <w:rFonts w:ascii="Palatino Linotype" w:hAnsi="Palatino Linotype"/>
                <w:sz w:val="22"/>
                <w:szCs w:val="22"/>
              </w:rPr>
            </w:pPr>
            <w:r w:rsidRPr="00E5713E">
              <w:rPr>
                <w:rFonts w:ascii="Palatino Linotype" w:hAnsi="Palatino Linotype"/>
                <w:sz w:val="22"/>
                <w:szCs w:val="22"/>
              </w:rPr>
              <w:t>2024-2027</w:t>
            </w:r>
          </w:p>
        </w:tc>
        <w:tc>
          <w:tcPr>
            <w:tcW w:w="1985" w:type="dxa"/>
            <w:vAlign w:val="center"/>
          </w:tcPr>
          <w:p w14:paraId="795593A0"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CJRAE/ CMBRAE</w:t>
            </w:r>
          </w:p>
          <w:p w14:paraId="630D4BF9" w14:textId="77777777" w:rsidR="00AD5BD3" w:rsidRPr="00E5713E" w:rsidRDefault="00AD5BD3" w:rsidP="00AD5BD3">
            <w:pPr>
              <w:spacing w:after="120"/>
              <w:jc w:val="center"/>
              <w:rPr>
                <w:rFonts w:ascii="Palatino Linotype" w:hAnsi="Palatino Linotype"/>
                <w:sz w:val="22"/>
                <w:szCs w:val="22"/>
              </w:rPr>
            </w:pPr>
          </w:p>
        </w:tc>
        <w:tc>
          <w:tcPr>
            <w:tcW w:w="1984" w:type="dxa"/>
            <w:vAlign w:val="center"/>
          </w:tcPr>
          <w:p w14:paraId="10286A33"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ME</w:t>
            </w:r>
          </w:p>
        </w:tc>
        <w:tc>
          <w:tcPr>
            <w:tcW w:w="2552" w:type="dxa"/>
            <w:vAlign w:val="center"/>
          </w:tcPr>
          <w:p w14:paraId="124D4C3D"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ONG-uri, asociații ale părinților și elevilor, organizații interguvernamentale</w:t>
            </w:r>
          </w:p>
        </w:tc>
        <w:tc>
          <w:tcPr>
            <w:tcW w:w="1984" w:type="dxa"/>
            <w:vAlign w:val="center"/>
          </w:tcPr>
          <w:p w14:paraId="3A726C98"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Bugetele instituțiilor, parteneri, sponsori</w:t>
            </w:r>
          </w:p>
        </w:tc>
      </w:tr>
      <w:tr w:rsidR="00AD5BD3" w:rsidRPr="008E6A44" w14:paraId="4C36739C" w14:textId="77777777" w:rsidTr="008A43F4">
        <w:tc>
          <w:tcPr>
            <w:tcW w:w="562" w:type="dxa"/>
            <w:vAlign w:val="center"/>
          </w:tcPr>
          <w:p w14:paraId="30D2CD22" w14:textId="0E92387A" w:rsidR="00AD5BD3" w:rsidRPr="008E6A44" w:rsidRDefault="007925F0" w:rsidP="00AD5BD3">
            <w:pPr>
              <w:spacing w:after="120"/>
              <w:jc w:val="center"/>
              <w:rPr>
                <w:rFonts w:ascii="Palatino Linotype" w:hAnsi="Palatino Linotype"/>
              </w:rPr>
            </w:pPr>
            <w:r>
              <w:rPr>
                <w:rFonts w:ascii="Palatino Linotype" w:hAnsi="Palatino Linotype"/>
              </w:rPr>
              <w:t>k)</w:t>
            </w:r>
          </w:p>
        </w:tc>
        <w:tc>
          <w:tcPr>
            <w:tcW w:w="4253" w:type="dxa"/>
            <w:vAlign w:val="center"/>
          </w:tcPr>
          <w:p w14:paraId="221462BA" w14:textId="1A107B6B" w:rsidR="00AD5BD3" w:rsidRPr="007F75D1" w:rsidRDefault="00AD5BD3" w:rsidP="00AD5BD3">
            <w:pPr>
              <w:spacing w:after="0"/>
              <w:rPr>
                <w:rFonts w:ascii="Palatino Linotype" w:hAnsi="Palatino Linotype"/>
                <w:sz w:val="22"/>
                <w:szCs w:val="22"/>
              </w:rPr>
            </w:pPr>
            <w:r w:rsidRPr="007F75D1">
              <w:rPr>
                <w:rFonts w:ascii="Palatino Linotype" w:hAnsi="Palatino Linotype"/>
                <w:sz w:val="22"/>
                <w:szCs w:val="22"/>
              </w:rPr>
              <w:t>Organizarea unor întâlniri între reprezentanții unităților de învățământ, ai serviciilor de asistență socială, ai autorităților administrației publice locale și polițistul care face parte din componența grupului de acțiune pentru îmbunătățirea colaborării în vederea managementului cazurilor de violență din mediul școlar.</w:t>
            </w:r>
          </w:p>
        </w:tc>
        <w:tc>
          <w:tcPr>
            <w:tcW w:w="2126" w:type="dxa"/>
            <w:vAlign w:val="center"/>
          </w:tcPr>
          <w:p w14:paraId="031C3717" w14:textId="77777777" w:rsidR="00AD5BD3" w:rsidRPr="007F75D1" w:rsidRDefault="00AD5BD3" w:rsidP="00AD5BD3">
            <w:pPr>
              <w:spacing w:after="120"/>
              <w:rPr>
                <w:rFonts w:ascii="Palatino Linotype" w:hAnsi="Palatino Linotype"/>
                <w:sz w:val="22"/>
                <w:szCs w:val="22"/>
              </w:rPr>
            </w:pPr>
            <w:r w:rsidRPr="007F75D1">
              <w:rPr>
                <w:rFonts w:ascii="Palatino Linotype" w:hAnsi="Palatino Linotype"/>
                <w:sz w:val="22"/>
                <w:szCs w:val="22"/>
              </w:rPr>
              <w:t>Trimestrial</w:t>
            </w:r>
          </w:p>
        </w:tc>
        <w:tc>
          <w:tcPr>
            <w:tcW w:w="1985" w:type="dxa"/>
            <w:vAlign w:val="center"/>
          </w:tcPr>
          <w:p w14:paraId="250534A6" w14:textId="0FAA5DA1" w:rsidR="00AD5BD3" w:rsidRPr="007F75D1" w:rsidRDefault="00AD5BD3" w:rsidP="00AD5BD3">
            <w:pPr>
              <w:spacing w:after="120"/>
              <w:jc w:val="center"/>
              <w:rPr>
                <w:rFonts w:ascii="Palatino Linotype" w:hAnsi="Palatino Linotype"/>
                <w:sz w:val="22"/>
                <w:szCs w:val="22"/>
              </w:rPr>
            </w:pPr>
            <w:r w:rsidRPr="007F75D1">
              <w:rPr>
                <w:rFonts w:ascii="Palatino Linotype" w:hAnsi="Palatino Linotype"/>
                <w:sz w:val="22"/>
                <w:szCs w:val="22"/>
              </w:rPr>
              <w:t>Unități de învățământ</w:t>
            </w:r>
          </w:p>
          <w:p w14:paraId="43981D3D" w14:textId="483E0DF5" w:rsidR="00AD5BD3" w:rsidRPr="007F75D1" w:rsidRDefault="00AD5BD3" w:rsidP="00AD5BD3">
            <w:pPr>
              <w:spacing w:after="120"/>
              <w:jc w:val="center"/>
              <w:rPr>
                <w:rFonts w:ascii="Palatino Linotype" w:hAnsi="Palatino Linotype"/>
                <w:sz w:val="22"/>
                <w:szCs w:val="22"/>
              </w:rPr>
            </w:pPr>
            <w:r w:rsidRPr="007F75D1">
              <w:rPr>
                <w:rFonts w:ascii="Palatino Linotype" w:hAnsi="Palatino Linotype"/>
                <w:sz w:val="22"/>
                <w:szCs w:val="22"/>
              </w:rPr>
              <w:t>DGASPC/DAS/SPAS</w:t>
            </w:r>
          </w:p>
          <w:p w14:paraId="3DA67B03" w14:textId="6BB976FA" w:rsidR="00AD5BD3" w:rsidRPr="007F75D1" w:rsidRDefault="00AD5BD3" w:rsidP="00AD5BD3">
            <w:pPr>
              <w:spacing w:after="120"/>
              <w:jc w:val="center"/>
              <w:rPr>
                <w:rFonts w:ascii="Palatino Linotype" w:hAnsi="Palatino Linotype"/>
                <w:sz w:val="22"/>
                <w:szCs w:val="22"/>
              </w:rPr>
            </w:pPr>
            <w:r w:rsidRPr="007F75D1">
              <w:rPr>
                <w:rFonts w:ascii="Palatino Linotype" w:hAnsi="Palatino Linotype"/>
                <w:sz w:val="22"/>
                <w:szCs w:val="22"/>
              </w:rPr>
              <w:t>IPJ/DGPMB</w:t>
            </w:r>
          </w:p>
        </w:tc>
        <w:tc>
          <w:tcPr>
            <w:tcW w:w="1984" w:type="dxa"/>
            <w:vAlign w:val="center"/>
          </w:tcPr>
          <w:p w14:paraId="36C9F15D" w14:textId="77777777" w:rsidR="00AD5BD3" w:rsidRPr="007F75D1" w:rsidRDefault="00AD5BD3" w:rsidP="00AD5BD3">
            <w:pPr>
              <w:spacing w:after="120"/>
              <w:jc w:val="center"/>
              <w:rPr>
                <w:rFonts w:ascii="Palatino Linotype" w:hAnsi="Palatino Linotype"/>
                <w:sz w:val="22"/>
                <w:szCs w:val="22"/>
              </w:rPr>
            </w:pPr>
            <w:r w:rsidRPr="007F75D1">
              <w:rPr>
                <w:rFonts w:ascii="Palatino Linotype" w:hAnsi="Palatino Linotype"/>
                <w:sz w:val="22"/>
                <w:szCs w:val="22"/>
              </w:rPr>
              <w:t>ISJ, ISMB</w:t>
            </w:r>
          </w:p>
          <w:p w14:paraId="7C3D5D5D" w14:textId="733A9BE2" w:rsidR="00AD5BD3" w:rsidRPr="007F75D1" w:rsidRDefault="00AD5BD3" w:rsidP="00AD5BD3">
            <w:pPr>
              <w:spacing w:after="120"/>
              <w:jc w:val="center"/>
              <w:rPr>
                <w:rFonts w:ascii="Palatino Linotype" w:hAnsi="Palatino Linotype"/>
                <w:sz w:val="22"/>
                <w:szCs w:val="22"/>
              </w:rPr>
            </w:pPr>
            <w:r w:rsidRPr="007F75D1">
              <w:rPr>
                <w:rFonts w:ascii="Palatino Linotype" w:hAnsi="Palatino Linotype"/>
                <w:sz w:val="22"/>
                <w:szCs w:val="22"/>
              </w:rPr>
              <w:t>ME</w:t>
            </w:r>
          </w:p>
          <w:p w14:paraId="3112EAA9" w14:textId="77777777" w:rsidR="00AD5BD3" w:rsidRPr="007F75D1" w:rsidRDefault="00AD5BD3" w:rsidP="00AD5BD3">
            <w:pPr>
              <w:spacing w:after="120"/>
              <w:jc w:val="center"/>
              <w:rPr>
                <w:rFonts w:ascii="Palatino Linotype" w:hAnsi="Palatino Linotype"/>
                <w:sz w:val="22"/>
                <w:szCs w:val="22"/>
              </w:rPr>
            </w:pPr>
            <w:r w:rsidRPr="007F75D1">
              <w:rPr>
                <w:rFonts w:ascii="Palatino Linotype" w:hAnsi="Palatino Linotype"/>
                <w:sz w:val="22"/>
                <w:szCs w:val="22"/>
              </w:rPr>
              <w:t>ANPDCA</w:t>
            </w:r>
          </w:p>
          <w:p w14:paraId="34CE1E89" w14:textId="0892EB6B" w:rsidR="00AD5BD3" w:rsidRPr="007F75D1" w:rsidRDefault="00AD5BD3" w:rsidP="00AD5BD3">
            <w:pPr>
              <w:spacing w:after="120"/>
              <w:jc w:val="center"/>
              <w:rPr>
                <w:rFonts w:ascii="Palatino Linotype" w:hAnsi="Palatino Linotype"/>
                <w:sz w:val="22"/>
                <w:szCs w:val="22"/>
              </w:rPr>
            </w:pPr>
            <w:r w:rsidRPr="007F75D1">
              <w:rPr>
                <w:rFonts w:ascii="Palatino Linotype" w:hAnsi="Palatino Linotype"/>
                <w:sz w:val="22"/>
                <w:szCs w:val="22"/>
              </w:rPr>
              <w:t>Conducerea DGPMB/IPJ</w:t>
            </w:r>
          </w:p>
        </w:tc>
        <w:tc>
          <w:tcPr>
            <w:tcW w:w="2552" w:type="dxa"/>
            <w:vAlign w:val="center"/>
          </w:tcPr>
          <w:p w14:paraId="62762CB5" w14:textId="77777777" w:rsidR="00AD5BD3" w:rsidRPr="007F75D1" w:rsidRDefault="00AD5BD3" w:rsidP="00AD5BD3">
            <w:pPr>
              <w:spacing w:after="120"/>
              <w:jc w:val="center"/>
              <w:rPr>
                <w:rFonts w:ascii="Palatino Linotype" w:hAnsi="Palatino Linotype"/>
                <w:sz w:val="22"/>
                <w:szCs w:val="22"/>
              </w:rPr>
            </w:pPr>
            <w:r w:rsidRPr="007F75D1">
              <w:rPr>
                <w:rFonts w:ascii="Palatino Linotype" w:hAnsi="Palatino Linotype"/>
                <w:sz w:val="22"/>
                <w:szCs w:val="22"/>
              </w:rPr>
              <w:t>Autoritățile administrației publice locale</w:t>
            </w:r>
          </w:p>
        </w:tc>
        <w:tc>
          <w:tcPr>
            <w:tcW w:w="1984" w:type="dxa"/>
            <w:vAlign w:val="center"/>
          </w:tcPr>
          <w:p w14:paraId="6A9E0BC5" w14:textId="77777777" w:rsidR="00AD5BD3" w:rsidRPr="008D4D82" w:rsidRDefault="00AD5BD3" w:rsidP="00AD5BD3">
            <w:pPr>
              <w:spacing w:after="120"/>
              <w:jc w:val="center"/>
              <w:rPr>
                <w:rFonts w:ascii="Palatino Linotype" w:hAnsi="Palatino Linotype"/>
                <w:strike/>
                <w:sz w:val="22"/>
                <w:szCs w:val="22"/>
              </w:rPr>
            </w:pPr>
          </w:p>
        </w:tc>
      </w:tr>
      <w:tr w:rsidR="00AD5BD3" w:rsidRPr="008E6A44" w14:paraId="2212FD04" w14:textId="77777777" w:rsidTr="00DD759C">
        <w:tc>
          <w:tcPr>
            <w:tcW w:w="15446" w:type="dxa"/>
            <w:gridSpan w:val="7"/>
            <w:shd w:val="clear" w:color="auto" w:fill="D9D9D9" w:themeFill="background1" w:themeFillShade="D9"/>
            <w:vAlign w:val="center"/>
          </w:tcPr>
          <w:p w14:paraId="2FA68397" w14:textId="3947DCA1" w:rsidR="00AD5BD3" w:rsidRPr="00E5713E" w:rsidRDefault="007925F0" w:rsidP="00AD5BD3">
            <w:pPr>
              <w:pStyle w:val="Titlu2"/>
              <w:spacing w:before="0" w:after="120"/>
              <w:ind w:right="-6"/>
              <w:rPr>
                <w:rFonts w:ascii="Palatino Linotype" w:eastAsia="Times New Roman" w:hAnsi="Palatino Linotype" w:cs="Times New Roman"/>
                <w:b/>
                <w:color w:val="auto"/>
                <w:sz w:val="22"/>
                <w:szCs w:val="22"/>
                <w:highlight w:val="lightGray"/>
              </w:rPr>
            </w:pPr>
            <w:bookmarkStart w:id="2" w:name="_heading=h.cdfodwi3pt2x" w:colFirst="0" w:colLast="0"/>
            <w:bookmarkEnd w:id="2"/>
            <w:r>
              <w:rPr>
                <w:rFonts w:ascii="Palatino Linotype" w:eastAsia="Times New Roman" w:hAnsi="Palatino Linotype" w:cs="Times New Roman"/>
                <w:b/>
                <w:color w:val="auto"/>
                <w:sz w:val="22"/>
                <w:szCs w:val="22"/>
              </w:rPr>
              <w:t>6</w:t>
            </w:r>
            <w:r w:rsidR="00AD5BD3" w:rsidRPr="00E5713E">
              <w:rPr>
                <w:rFonts w:ascii="Palatino Linotype" w:eastAsia="Times New Roman" w:hAnsi="Palatino Linotype" w:cs="Times New Roman"/>
                <w:b/>
                <w:color w:val="auto"/>
                <w:sz w:val="22"/>
                <w:szCs w:val="22"/>
              </w:rPr>
              <w:t>.</w:t>
            </w:r>
            <w:r w:rsidR="00AD5BD3">
              <w:rPr>
                <w:rFonts w:ascii="Palatino Linotype" w:eastAsia="Times New Roman" w:hAnsi="Palatino Linotype" w:cs="Times New Roman"/>
                <w:b/>
                <w:color w:val="auto"/>
                <w:sz w:val="22"/>
                <w:szCs w:val="22"/>
              </w:rPr>
              <w:t>5</w:t>
            </w:r>
            <w:r w:rsidR="00AD5BD3" w:rsidRPr="00E5713E">
              <w:rPr>
                <w:rFonts w:ascii="Palatino Linotype" w:eastAsia="Times New Roman" w:hAnsi="Palatino Linotype" w:cs="Times New Roman"/>
                <w:b/>
                <w:color w:val="auto"/>
                <w:sz w:val="22"/>
                <w:szCs w:val="22"/>
              </w:rPr>
              <w:t>. Îmbunătățirea competențelor personalului școlilor pentru prevenirea și combaterea violenței, în vederea menținerii unui mediu sigur, favorabil proceselor de învățare și atingerii reușitei școlare.</w:t>
            </w:r>
          </w:p>
        </w:tc>
      </w:tr>
      <w:tr w:rsidR="00AD5BD3" w:rsidRPr="008E6A44" w14:paraId="71EC88D9" w14:textId="77777777" w:rsidTr="008A43F4">
        <w:tc>
          <w:tcPr>
            <w:tcW w:w="562" w:type="dxa"/>
            <w:vAlign w:val="center"/>
          </w:tcPr>
          <w:p w14:paraId="594854B0" w14:textId="1738B353" w:rsidR="00AD5BD3" w:rsidRPr="008E6A44" w:rsidRDefault="007925F0" w:rsidP="00AD5BD3">
            <w:pPr>
              <w:spacing w:after="120"/>
              <w:jc w:val="center"/>
              <w:rPr>
                <w:rFonts w:ascii="Palatino Linotype" w:hAnsi="Palatino Linotype"/>
              </w:rPr>
            </w:pPr>
            <w:r>
              <w:rPr>
                <w:rFonts w:ascii="Palatino Linotype" w:hAnsi="Palatino Linotype"/>
              </w:rPr>
              <w:t>a)</w:t>
            </w:r>
          </w:p>
        </w:tc>
        <w:tc>
          <w:tcPr>
            <w:tcW w:w="4253" w:type="dxa"/>
            <w:vAlign w:val="center"/>
          </w:tcPr>
          <w:p w14:paraId="46E5B9E1" w14:textId="121400F5" w:rsidR="00AD5BD3" w:rsidRPr="00E5713E" w:rsidRDefault="00AD5BD3" w:rsidP="00AD5BD3">
            <w:pPr>
              <w:spacing w:after="0" w:line="259" w:lineRule="auto"/>
              <w:rPr>
                <w:rFonts w:ascii="Palatino Linotype" w:hAnsi="Palatino Linotype"/>
                <w:sz w:val="22"/>
                <w:szCs w:val="22"/>
              </w:rPr>
            </w:pPr>
            <w:r w:rsidRPr="00E5713E">
              <w:rPr>
                <w:rFonts w:ascii="Palatino Linotype" w:hAnsi="Palatino Linotype"/>
                <w:sz w:val="22"/>
                <w:szCs w:val="22"/>
              </w:rPr>
              <w:t>Creșterea numărului de consilieri școlari până la atingerea unei norme de maximum 500 de elevi, maximum 500 de elevi și preșcolari sau de maximum 300 de preșcolari</w:t>
            </w:r>
            <w:r w:rsidRPr="00E5713E">
              <w:rPr>
                <w:rFonts w:ascii="Palatino Linotype" w:eastAsia="Verdana" w:hAnsi="Palatino Linotype" w:cs="Verdana"/>
                <w:sz w:val="22"/>
                <w:szCs w:val="22"/>
                <w:highlight w:val="white"/>
              </w:rPr>
              <w:t>.</w:t>
            </w:r>
          </w:p>
        </w:tc>
        <w:tc>
          <w:tcPr>
            <w:tcW w:w="2126" w:type="dxa"/>
            <w:vAlign w:val="center"/>
          </w:tcPr>
          <w:p w14:paraId="7618D3B0" w14:textId="77777777" w:rsidR="00AD5BD3" w:rsidRPr="00E5713E" w:rsidRDefault="00AD5BD3" w:rsidP="00AD5BD3">
            <w:pPr>
              <w:spacing w:after="120"/>
              <w:rPr>
                <w:rFonts w:ascii="Palatino Linotype" w:hAnsi="Palatino Linotype"/>
                <w:sz w:val="22"/>
                <w:szCs w:val="22"/>
              </w:rPr>
            </w:pPr>
          </w:p>
        </w:tc>
        <w:tc>
          <w:tcPr>
            <w:tcW w:w="1985" w:type="dxa"/>
            <w:vAlign w:val="center"/>
          </w:tcPr>
          <w:p w14:paraId="317DF6CF" w14:textId="24756B02"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ME</w:t>
            </w:r>
          </w:p>
        </w:tc>
        <w:tc>
          <w:tcPr>
            <w:tcW w:w="1984" w:type="dxa"/>
            <w:vAlign w:val="center"/>
          </w:tcPr>
          <w:p w14:paraId="48721E05" w14:textId="4796E173"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Nu este cazul</w:t>
            </w:r>
          </w:p>
        </w:tc>
        <w:tc>
          <w:tcPr>
            <w:tcW w:w="2552" w:type="dxa"/>
            <w:vAlign w:val="center"/>
          </w:tcPr>
          <w:p w14:paraId="5CF66FD8" w14:textId="0253DBB0"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Nu este cazul</w:t>
            </w:r>
          </w:p>
        </w:tc>
        <w:tc>
          <w:tcPr>
            <w:tcW w:w="1984" w:type="dxa"/>
            <w:vAlign w:val="center"/>
          </w:tcPr>
          <w:p w14:paraId="752D9CFD" w14:textId="661F996B"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Bugetul de stat</w:t>
            </w:r>
          </w:p>
        </w:tc>
      </w:tr>
      <w:tr w:rsidR="00AD5BD3" w:rsidRPr="008E6A44" w14:paraId="55DF4548" w14:textId="77777777" w:rsidTr="008A43F4">
        <w:tc>
          <w:tcPr>
            <w:tcW w:w="562" w:type="dxa"/>
            <w:vAlign w:val="center"/>
          </w:tcPr>
          <w:p w14:paraId="251D3574" w14:textId="3FF0C9D4" w:rsidR="00AD5BD3" w:rsidRPr="008E6A44" w:rsidRDefault="007925F0" w:rsidP="00AD5BD3">
            <w:pPr>
              <w:spacing w:after="120"/>
              <w:jc w:val="center"/>
              <w:rPr>
                <w:rFonts w:ascii="Palatino Linotype" w:hAnsi="Palatino Linotype"/>
              </w:rPr>
            </w:pPr>
            <w:r>
              <w:rPr>
                <w:rFonts w:ascii="Palatino Linotype" w:hAnsi="Palatino Linotype"/>
              </w:rPr>
              <w:lastRenderedPageBreak/>
              <w:t>b)</w:t>
            </w:r>
          </w:p>
        </w:tc>
        <w:tc>
          <w:tcPr>
            <w:tcW w:w="4253" w:type="dxa"/>
            <w:vAlign w:val="center"/>
          </w:tcPr>
          <w:p w14:paraId="6C986D04" w14:textId="4DB6301C" w:rsidR="00AD5BD3" w:rsidRPr="00E5713E" w:rsidRDefault="00AD5BD3" w:rsidP="00AD5BD3">
            <w:pPr>
              <w:spacing w:after="0"/>
              <w:rPr>
                <w:rFonts w:ascii="Palatino Linotype" w:hAnsi="Palatino Linotype"/>
                <w:sz w:val="22"/>
                <w:szCs w:val="22"/>
              </w:rPr>
            </w:pPr>
            <w:r w:rsidRPr="00E5713E">
              <w:rPr>
                <w:rFonts w:ascii="Palatino Linotype" w:hAnsi="Palatino Linotype"/>
                <w:sz w:val="22"/>
                <w:szCs w:val="22"/>
              </w:rPr>
              <w:t xml:space="preserve">Participarea cadrelor didactice de liceu în activitățile de formare profesională continuă a cadrelor didactice oferite prin Proiectul privind Învățământul Secundar - Romanian </w:t>
            </w:r>
            <w:proofErr w:type="spellStart"/>
            <w:r w:rsidRPr="00E5713E">
              <w:rPr>
                <w:rFonts w:ascii="Palatino Linotype" w:hAnsi="Palatino Linotype"/>
                <w:sz w:val="22"/>
                <w:szCs w:val="22"/>
              </w:rPr>
              <w:t>Secondary</w:t>
            </w:r>
            <w:proofErr w:type="spellEnd"/>
            <w:r w:rsidRPr="00E5713E">
              <w:rPr>
                <w:rFonts w:ascii="Palatino Linotype" w:hAnsi="Palatino Linotype"/>
                <w:sz w:val="22"/>
                <w:szCs w:val="22"/>
              </w:rPr>
              <w:t xml:space="preserve"> </w:t>
            </w:r>
            <w:proofErr w:type="spellStart"/>
            <w:r w:rsidRPr="00E5713E">
              <w:rPr>
                <w:rFonts w:ascii="Palatino Linotype" w:hAnsi="Palatino Linotype"/>
                <w:sz w:val="22"/>
                <w:szCs w:val="22"/>
              </w:rPr>
              <w:t>Education</w:t>
            </w:r>
            <w:proofErr w:type="spellEnd"/>
            <w:r w:rsidRPr="00E5713E">
              <w:rPr>
                <w:rFonts w:ascii="Palatino Linotype" w:hAnsi="Palatino Linotype"/>
                <w:sz w:val="22"/>
                <w:szCs w:val="22"/>
              </w:rPr>
              <w:t xml:space="preserve"> Project - ROSE – tematici precum: dezvoltare </w:t>
            </w:r>
            <w:proofErr w:type="spellStart"/>
            <w:r w:rsidRPr="00E5713E">
              <w:rPr>
                <w:rFonts w:ascii="Palatino Linotype" w:hAnsi="Palatino Linotype"/>
                <w:sz w:val="22"/>
                <w:szCs w:val="22"/>
              </w:rPr>
              <w:t>socio</w:t>
            </w:r>
            <w:proofErr w:type="spellEnd"/>
            <w:r w:rsidRPr="00E5713E">
              <w:rPr>
                <w:rFonts w:ascii="Palatino Linotype" w:hAnsi="Palatino Linotype"/>
                <w:sz w:val="22"/>
                <w:szCs w:val="22"/>
              </w:rPr>
              <w:t xml:space="preserve">-emoțională (SEL), îmbunătățirea relațiilor profesor – elevi; centrarea pe elev, centrarea pe competențe, incluziune și echitate în predare-învățare- evaluare; consilierea școlară și profesională a elevilor – pentru consilieri școlari și profesori diriginți; abilități de </w:t>
            </w:r>
            <w:proofErr w:type="spellStart"/>
            <w:r w:rsidRPr="00E5713E">
              <w:rPr>
                <w:rFonts w:ascii="Palatino Linotype" w:hAnsi="Palatino Linotype"/>
                <w:sz w:val="22"/>
                <w:szCs w:val="22"/>
              </w:rPr>
              <w:t>coaching</w:t>
            </w:r>
            <w:proofErr w:type="spellEnd"/>
            <w:r w:rsidRPr="00E5713E">
              <w:rPr>
                <w:rFonts w:ascii="Palatino Linotype" w:hAnsi="Palatino Linotype"/>
                <w:sz w:val="22"/>
                <w:szCs w:val="22"/>
              </w:rPr>
              <w:t xml:space="preserve"> &amp; leadership pentru profesori și directori; cultură organizațională și dezvoltare personală - programe pentru directori; comunități de practică pentru dezvoltarea, susținerea și exersarea competențelor dezvoltate prin programele de formare continuă</w:t>
            </w:r>
          </w:p>
        </w:tc>
        <w:tc>
          <w:tcPr>
            <w:tcW w:w="2126" w:type="dxa"/>
            <w:vAlign w:val="center"/>
          </w:tcPr>
          <w:p w14:paraId="2E9B3667" w14:textId="5EEDA651" w:rsidR="00AD5BD3" w:rsidRPr="00E5713E" w:rsidRDefault="00AD5BD3" w:rsidP="00AD5BD3">
            <w:pPr>
              <w:spacing w:after="120"/>
              <w:rPr>
                <w:rFonts w:ascii="Palatino Linotype" w:hAnsi="Palatino Linotype"/>
                <w:sz w:val="22"/>
                <w:szCs w:val="22"/>
              </w:rPr>
            </w:pPr>
            <w:r w:rsidRPr="00E5713E">
              <w:rPr>
                <w:rFonts w:ascii="Palatino Linotype" w:hAnsi="Palatino Linotype"/>
                <w:sz w:val="22"/>
                <w:szCs w:val="22"/>
              </w:rPr>
              <w:t>2024</w:t>
            </w:r>
            <w:r>
              <w:rPr>
                <w:rFonts w:ascii="Palatino Linotype" w:hAnsi="Palatino Linotype"/>
                <w:sz w:val="22"/>
                <w:szCs w:val="22"/>
              </w:rPr>
              <w:t>-2025</w:t>
            </w:r>
          </w:p>
        </w:tc>
        <w:tc>
          <w:tcPr>
            <w:tcW w:w="1985" w:type="dxa"/>
            <w:vAlign w:val="center"/>
          </w:tcPr>
          <w:p w14:paraId="1382E251"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UMPFE</w:t>
            </w:r>
          </w:p>
        </w:tc>
        <w:tc>
          <w:tcPr>
            <w:tcW w:w="1984" w:type="dxa"/>
            <w:vAlign w:val="center"/>
          </w:tcPr>
          <w:p w14:paraId="1F30E930"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ME</w:t>
            </w:r>
          </w:p>
        </w:tc>
        <w:tc>
          <w:tcPr>
            <w:tcW w:w="2552" w:type="dxa"/>
            <w:vAlign w:val="center"/>
          </w:tcPr>
          <w:p w14:paraId="326E8CE9"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ISJ/ISMB</w:t>
            </w:r>
          </w:p>
          <w:p w14:paraId="5620A281"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CJRAE/CMBRAE</w:t>
            </w:r>
          </w:p>
        </w:tc>
        <w:tc>
          <w:tcPr>
            <w:tcW w:w="1984" w:type="dxa"/>
            <w:vAlign w:val="center"/>
          </w:tcPr>
          <w:p w14:paraId="3D07233A"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Proiect ROSE</w:t>
            </w:r>
          </w:p>
        </w:tc>
      </w:tr>
      <w:tr w:rsidR="00AD5BD3" w:rsidRPr="008E6A44" w14:paraId="13D34D27" w14:textId="77777777" w:rsidTr="008A43F4">
        <w:trPr>
          <w:trHeight w:val="260"/>
        </w:trPr>
        <w:tc>
          <w:tcPr>
            <w:tcW w:w="562" w:type="dxa"/>
            <w:vAlign w:val="center"/>
          </w:tcPr>
          <w:p w14:paraId="7171B37E" w14:textId="5DE3A2DD" w:rsidR="00AD5BD3" w:rsidRPr="008E6A44" w:rsidRDefault="007925F0" w:rsidP="00AD5BD3">
            <w:pPr>
              <w:spacing w:after="120"/>
              <w:jc w:val="center"/>
              <w:rPr>
                <w:rFonts w:ascii="Palatino Linotype" w:hAnsi="Palatino Linotype"/>
              </w:rPr>
            </w:pPr>
            <w:r>
              <w:rPr>
                <w:rFonts w:ascii="Palatino Linotype" w:hAnsi="Palatino Linotype"/>
              </w:rPr>
              <w:t>c)</w:t>
            </w:r>
          </w:p>
        </w:tc>
        <w:tc>
          <w:tcPr>
            <w:tcW w:w="4253" w:type="dxa"/>
            <w:vAlign w:val="center"/>
          </w:tcPr>
          <w:p w14:paraId="31FFEEE5" w14:textId="055B6BCD" w:rsidR="00AD5BD3" w:rsidRPr="00E5713E" w:rsidRDefault="00AD5BD3" w:rsidP="00AD5BD3">
            <w:pPr>
              <w:spacing w:after="0"/>
              <w:rPr>
                <w:rFonts w:ascii="Palatino Linotype" w:hAnsi="Palatino Linotype"/>
                <w:i/>
                <w:sz w:val="22"/>
                <w:szCs w:val="22"/>
              </w:rPr>
            </w:pPr>
            <w:r w:rsidRPr="00E5713E">
              <w:rPr>
                <w:rFonts w:ascii="Palatino Linotype" w:hAnsi="Palatino Linotype"/>
                <w:sz w:val="22"/>
                <w:szCs w:val="22"/>
              </w:rPr>
              <w:t>Formarea profesională continuă a cadrelor didactice și consilierilor școlar prin proiectul TSI „</w:t>
            </w:r>
            <w:proofErr w:type="spellStart"/>
            <w:r w:rsidRPr="00E5713E">
              <w:rPr>
                <w:rFonts w:ascii="Palatino Linotype" w:hAnsi="Palatino Linotype"/>
                <w:sz w:val="22"/>
                <w:szCs w:val="22"/>
              </w:rPr>
              <w:t>Policies</w:t>
            </w:r>
            <w:proofErr w:type="spellEnd"/>
            <w:r w:rsidRPr="00E5713E">
              <w:rPr>
                <w:rFonts w:ascii="Palatino Linotype" w:hAnsi="Palatino Linotype"/>
                <w:sz w:val="22"/>
                <w:szCs w:val="22"/>
              </w:rPr>
              <w:t xml:space="preserve"> </w:t>
            </w:r>
            <w:proofErr w:type="spellStart"/>
            <w:r w:rsidRPr="00E5713E">
              <w:rPr>
                <w:rFonts w:ascii="Palatino Linotype" w:hAnsi="Palatino Linotype"/>
                <w:sz w:val="22"/>
                <w:szCs w:val="22"/>
              </w:rPr>
              <w:t>and</w:t>
            </w:r>
            <w:proofErr w:type="spellEnd"/>
            <w:r w:rsidRPr="00E5713E">
              <w:rPr>
                <w:rFonts w:ascii="Palatino Linotype" w:hAnsi="Palatino Linotype"/>
                <w:sz w:val="22"/>
                <w:szCs w:val="22"/>
              </w:rPr>
              <w:t xml:space="preserve"> </w:t>
            </w:r>
            <w:proofErr w:type="spellStart"/>
            <w:r w:rsidRPr="00E5713E">
              <w:rPr>
                <w:rFonts w:ascii="Palatino Linotype" w:hAnsi="Palatino Linotype"/>
                <w:sz w:val="22"/>
                <w:szCs w:val="22"/>
              </w:rPr>
              <w:t>resources</w:t>
            </w:r>
            <w:proofErr w:type="spellEnd"/>
            <w:r w:rsidRPr="00E5713E">
              <w:rPr>
                <w:rFonts w:ascii="Palatino Linotype" w:hAnsi="Palatino Linotype"/>
                <w:sz w:val="22"/>
                <w:szCs w:val="22"/>
              </w:rPr>
              <w:t xml:space="preserve"> for safe </w:t>
            </w:r>
            <w:proofErr w:type="spellStart"/>
            <w:r w:rsidRPr="00E5713E">
              <w:rPr>
                <w:rFonts w:ascii="Palatino Linotype" w:hAnsi="Palatino Linotype"/>
                <w:sz w:val="22"/>
                <w:szCs w:val="22"/>
              </w:rPr>
              <w:t>and</w:t>
            </w:r>
            <w:proofErr w:type="spellEnd"/>
            <w:r w:rsidRPr="00E5713E">
              <w:rPr>
                <w:rFonts w:ascii="Palatino Linotype" w:hAnsi="Palatino Linotype"/>
                <w:sz w:val="22"/>
                <w:szCs w:val="22"/>
              </w:rPr>
              <w:t xml:space="preserve"> </w:t>
            </w:r>
            <w:proofErr w:type="spellStart"/>
            <w:r w:rsidRPr="00E5713E">
              <w:rPr>
                <w:rFonts w:ascii="Palatino Linotype" w:hAnsi="Palatino Linotype"/>
                <w:sz w:val="22"/>
                <w:szCs w:val="22"/>
              </w:rPr>
              <w:t>supportive</w:t>
            </w:r>
            <w:proofErr w:type="spellEnd"/>
            <w:r w:rsidRPr="00E5713E">
              <w:rPr>
                <w:rFonts w:ascii="Palatino Linotype" w:hAnsi="Palatino Linotype"/>
                <w:sz w:val="22"/>
                <w:szCs w:val="22"/>
              </w:rPr>
              <w:t xml:space="preserve"> </w:t>
            </w:r>
            <w:proofErr w:type="spellStart"/>
            <w:r w:rsidRPr="00E5713E">
              <w:rPr>
                <w:rFonts w:ascii="Palatino Linotype" w:hAnsi="Palatino Linotype"/>
                <w:sz w:val="22"/>
                <w:szCs w:val="22"/>
              </w:rPr>
              <w:t>schools</w:t>
            </w:r>
            <w:proofErr w:type="spellEnd"/>
            <w:r w:rsidRPr="00E5713E">
              <w:rPr>
                <w:rFonts w:ascii="Palatino Linotype" w:hAnsi="Palatino Linotype"/>
                <w:sz w:val="22"/>
                <w:szCs w:val="22"/>
              </w:rPr>
              <w:t xml:space="preserve"> in Romania”</w:t>
            </w:r>
            <w:r w:rsidRPr="00E5713E">
              <w:rPr>
                <w:rFonts w:ascii="Palatino Linotype" w:hAnsi="Palatino Linotype"/>
                <w:i/>
                <w:sz w:val="22"/>
                <w:szCs w:val="22"/>
              </w:rPr>
              <w:t xml:space="preserve"> (abordare la nivelul întregii școli a stării de bine și a sănătății mintale, mediu școlar sănătos, învățare </w:t>
            </w:r>
            <w:proofErr w:type="spellStart"/>
            <w:r w:rsidRPr="00E5713E">
              <w:rPr>
                <w:rFonts w:ascii="Palatino Linotype" w:hAnsi="Palatino Linotype"/>
                <w:i/>
                <w:sz w:val="22"/>
                <w:szCs w:val="22"/>
              </w:rPr>
              <w:t>socio</w:t>
            </w:r>
            <w:proofErr w:type="spellEnd"/>
            <w:r w:rsidRPr="00E5713E">
              <w:rPr>
                <w:rFonts w:ascii="Palatino Linotype" w:hAnsi="Palatino Linotype"/>
                <w:i/>
                <w:sz w:val="22"/>
                <w:szCs w:val="22"/>
              </w:rPr>
              <w:t>-emoțională, sprijin psihosocial)</w:t>
            </w:r>
          </w:p>
        </w:tc>
        <w:tc>
          <w:tcPr>
            <w:tcW w:w="2126" w:type="dxa"/>
            <w:vAlign w:val="center"/>
          </w:tcPr>
          <w:p w14:paraId="427CA66D" w14:textId="77777777" w:rsidR="00AD5BD3" w:rsidRPr="00E5713E" w:rsidRDefault="00AD5BD3" w:rsidP="00AD5BD3">
            <w:pPr>
              <w:spacing w:after="120"/>
              <w:rPr>
                <w:rFonts w:ascii="Palatino Linotype" w:hAnsi="Palatino Linotype"/>
                <w:sz w:val="22"/>
                <w:szCs w:val="22"/>
              </w:rPr>
            </w:pPr>
            <w:r w:rsidRPr="00E5713E">
              <w:rPr>
                <w:rFonts w:ascii="Palatino Linotype" w:hAnsi="Palatino Linotype"/>
                <w:sz w:val="22"/>
                <w:szCs w:val="22"/>
              </w:rPr>
              <w:t>2024-2026</w:t>
            </w:r>
          </w:p>
        </w:tc>
        <w:tc>
          <w:tcPr>
            <w:tcW w:w="1985" w:type="dxa"/>
            <w:vAlign w:val="center"/>
          </w:tcPr>
          <w:p w14:paraId="43097844"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CJRAE/ CMBRAE</w:t>
            </w:r>
          </w:p>
          <w:p w14:paraId="5D57AC48"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Unități de învățământ pilot</w:t>
            </w:r>
          </w:p>
        </w:tc>
        <w:tc>
          <w:tcPr>
            <w:tcW w:w="1984" w:type="dxa"/>
            <w:vAlign w:val="center"/>
          </w:tcPr>
          <w:p w14:paraId="07792F5C"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ME</w:t>
            </w:r>
          </w:p>
        </w:tc>
        <w:tc>
          <w:tcPr>
            <w:tcW w:w="2552" w:type="dxa"/>
            <w:vAlign w:val="center"/>
          </w:tcPr>
          <w:p w14:paraId="4F1A90CC"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UNICEF</w:t>
            </w:r>
          </w:p>
        </w:tc>
        <w:tc>
          <w:tcPr>
            <w:tcW w:w="1984" w:type="dxa"/>
            <w:vAlign w:val="center"/>
          </w:tcPr>
          <w:p w14:paraId="4931BAAD" w14:textId="1F43463B"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Finanțare Comisia Europeană</w:t>
            </w:r>
          </w:p>
        </w:tc>
      </w:tr>
      <w:tr w:rsidR="00AD5BD3" w:rsidRPr="008E6A44" w14:paraId="4A502166" w14:textId="77777777" w:rsidTr="008A43F4">
        <w:trPr>
          <w:trHeight w:val="260"/>
        </w:trPr>
        <w:tc>
          <w:tcPr>
            <w:tcW w:w="562" w:type="dxa"/>
            <w:vAlign w:val="center"/>
          </w:tcPr>
          <w:p w14:paraId="2C437D87" w14:textId="03185B31" w:rsidR="00AD5BD3" w:rsidRPr="008E6A44" w:rsidRDefault="007925F0" w:rsidP="00AD5BD3">
            <w:pPr>
              <w:spacing w:after="120"/>
              <w:jc w:val="center"/>
              <w:rPr>
                <w:rFonts w:ascii="Palatino Linotype" w:hAnsi="Palatino Linotype"/>
              </w:rPr>
            </w:pPr>
            <w:r>
              <w:rPr>
                <w:rFonts w:ascii="Palatino Linotype" w:hAnsi="Palatino Linotype"/>
              </w:rPr>
              <w:lastRenderedPageBreak/>
              <w:t>d)</w:t>
            </w:r>
          </w:p>
        </w:tc>
        <w:tc>
          <w:tcPr>
            <w:tcW w:w="4253" w:type="dxa"/>
            <w:vAlign w:val="center"/>
          </w:tcPr>
          <w:p w14:paraId="34336BE6" w14:textId="4C268069" w:rsidR="00AD5BD3" w:rsidRPr="00E5713E" w:rsidRDefault="00AD5BD3" w:rsidP="00AD5BD3">
            <w:pPr>
              <w:spacing w:after="0"/>
              <w:rPr>
                <w:rFonts w:ascii="Palatino Linotype" w:hAnsi="Palatino Linotype"/>
                <w:sz w:val="22"/>
                <w:szCs w:val="22"/>
              </w:rPr>
            </w:pPr>
            <w:r w:rsidRPr="00E5713E">
              <w:rPr>
                <w:rFonts w:ascii="Palatino Linotype" w:hAnsi="Palatino Linotype"/>
                <w:sz w:val="22"/>
                <w:szCs w:val="22"/>
              </w:rPr>
              <w:t>Formarea profesională continuă a cadrelor didactice și consilierilor școlari în ceea ce privește promovarea stării de bine în mediul școlar și favorizarea coeziunii comunității școlare.</w:t>
            </w:r>
          </w:p>
        </w:tc>
        <w:tc>
          <w:tcPr>
            <w:tcW w:w="2126" w:type="dxa"/>
            <w:vAlign w:val="center"/>
          </w:tcPr>
          <w:p w14:paraId="33BF37D0" w14:textId="77777777" w:rsidR="00AD5BD3" w:rsidRPr="00E5713E" w:rsidRDefault="00AD5BD3" w:rsidP="00AD5BD3">
            <w:pPr>
              <w:spacing w:after="120"/>
              <w:rPr>
                <w:rFonts w:ascii="Palatino Linotype" w:hAnsi="Palatino Linotype"/>
                <w:sz w:val="22"/>
                <w:szCs w:val="22"/>
              </w:rPr>
            </w:pPr>
            <w:r w:rsidRPr="00E5713E">
              <w:rPr>
                <w:rFonts w:ascii="Palatino Linotype" w:hAnsi="Palatino Linotype"/>
                <w:sz w:val="22"/>
                <w:szCs w:val="22"/>
              </w:rPr>
              <w:t>Permanent</w:t>
            </w:r>
          </w:p>
        </w:tc>
        <w:tc>
          <w:tcPr>
            <w:tcW w:w="1985" w:type="dxa"/>
            <w:vAlign w:val="center"/>
          </w:tcPr>
          <w:p w14:paraId="49CCF78F"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CCD</w:t>
            </w:r>
          </w:p>
        </w:tc>
        <w:tc>
          <w:tcPr>
            <w:tcW w:w="1984" w:type="dxa"/>
            <w:vAlign w:val="center"/>
          </w:tcPr>
          <w:p w14:paraId="57421059"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ISJ/ ISMB</w:t>
            </w:r>
          </w:p>
        </w:tc>
        <w:tc>
          <w:tcPr>
            <w:tcW w:w="2552" w:type="dxa"/>
            <w:vAlign w:val="center"/>
          </w:tcPr>
          <w:p w14:paraId="1C7A19A6"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ONG</w:t>
            </w:r>
          </w:p>
          <w:p w14:paraId="1336BDB0" w14:textId="49F4C925"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Organizații interguvernamentale</w:t>
            </w:r>
          </w:p>
        </w:tc>
        <w:tc>
          <w:tcPr>
            <w:tcW w:w="1984" w:type="dxa"/>
            <w:vAlign w:val="center"/>
          </w:tcPr>
          <w:p w14:paraId="58BBADEC"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Bugetele instituțiilor, parteneri, sponsor</w:t>
            </w:r>
          </w:p>
          <w:p w14:paraId="3617CE3F" w14:textId="330C0A95" w:rsidR="00AD5BD3" w:rsidRPr="00E5713E" w:rsidRDefault="00AD5BD3" w:rsidP="00AD5BD3">
            <w:pPr>
              <w:spacing w:after="0"/>
              <w:jc w:val="center"/>
              <w:rPr>
                <w:rFonts w:ascii="Palatino Linotype" w:hAnsi="Palatino Linotype"/>
                <w:sz w:val="22"/>
                <w:szCs w:val="22"/>
              </w:rPr>
            </w:pPr>
            <w:r w:rsidRPr="00E5713E">
              <w:rPr>
                <w:rFonts w:ascii="Palatino Linotype" w:hAnsi="Palatino Linotype"/>
                <w:sz w:val="22"/>
                <w:szCs w:val="22"/>
              </w:rPr>
              <w:t>Fonduri nerambursabile</w:t>
            </w:r>
          </w:p>
        </w:tc>
      </w:tr>
      <w:tr w:rsidR="00AD5BD3" w:rsidRPr="008E6A44" w14:paraId="471953EE" w14:textId="77777777" w:rsidTr="008A43F4">
        <w:trPr>
          <w:trHeight w:val="260"/>
        </w:trPr>
        <w:tc>
          <w:tcPr>
            <w:tcW w:w="562" w:type="dxa"/>
            <w:vAlign w:val="center"/>
          </w:tcPr>
          <w:p w14:paraId="7F1E3013" w14:textId="0DF2B092" w:rsidR="00AD5BD3" w:rsidRPr="00CF0D19" w:rsidRDefault="007925F0" w:rsidP="00AD5BD3">
            <w:pPr>
              <w:spacing w:after="120"/>
              <w:jc w:val="center"/>
              <w:rPr>
                <w:rFonts w:ascii="Palatino Linotype" w:hAnsi="Palatino Linotype"/>
              </w:rPr>
            </w:pPr>
            <w:r>
              <w:rPr>
                <w:rFonts w:ascii="Palatino Linotype" w:hAnsi="Palatino Linotype"/>
              </w:rPr>
              <w:t>e)</w:t>
            </w:r>
          </w:p>
        </w:tc>
        <w:tc>
          <w:tcPr>
            <w:tcW w:w="4253" w:type="dxa"/>
            <w:vAlign w:val="center"/>
          </w:tcPr>
          <w:p w14:paraId="442749EE" w14:textId="72EA0618" w:rsidR="00AD5BD3" w:rsidRPr="00E5713E" w:rsidRDefault="00AD5BD3" w:rsidP="00AD5BD3">
            <w:pPr>
              <w:spacing w:after="0"/>
              <w:rPr>
                <w:rFonts w:ascii="Palatino Linotype" w:hAnsi="Palatino Linotype"/>
                <w:sz w:val="22"/>
                <w:szCs w:val="22"/>
              </w:rPr>
            </w:pPr>
            <w:r w:rsidRPr="00E5713E">
              <w:rPr>
                <w:rFonts w:ascii="Palatino Linotype" w:hAnsi="Palatino Linotype"/>
                <w:sz w:val="22"/>
                <w:szCs w:val="22"/>
              </w:rPr>
              <w:t>Organizarea de conferințe online dedicate cadrelor didactice și consilierilor școlari pentru diseminarea unor exemple de bune practici și pentru actualizarea informațiilor în domeniu.</w:t>
            </w:r>
          </w:p>
        </w:tc>
        <w:tc>
          <w:tcPr>
            <w:tcW w:w="2126" w:type="dxa"/>
            <w:vAlign w:val="center"/>
          </w:tcPr>
          <w:p w14:paraId="62240723" w14:textId="3A125100" w:rsidR="00AD5BD3" w:rsidRPr="00E5713E" w:rsidRDefault="00AD5BD3" w:rsidP="00AD5BD3">
            <w:pPr>
              <w:spacing w:after="120"/>
              <w:rPr>
                <w:rFonts w:ascii="Palatino Linotype" w:hAnsi="Palatino Linotype"/>
                <w:sz w:val="22"/>
                <w:szCs w:val="22"/>
              </w:rPr>
            </w:pPr>
            <w:r w:rsidRPr="00E5713E">
              <w:rPr>
                <w:rFonts w:ascii="Palatino Linotype" w:hAnsi="Palatino Linotype"/>
                <w:sz w:val="22"/>
                <w:szCs w:val="22"/>
              </w:rPr>
              <w:t>2024--2027</w:t>
            </w:r>
          </w:p>
        </w:tc>
        <w:tc>
          <w:tcPr>
            <w:tcW w:w="1985" w:type="dxa"/>
            <w:vAlign w:val="center"/>
          </w:tcPr>
          <w:p w14:paraId="046B05B7" w14:textId="6BBA3C0C"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ME</w:t>
            </w:r>
          </w:p>
        </w:tc>
        <w:tc>
          <w:tcPr>
            <w:tcW w:w="1984" w:type="dxa"/>
            <w:vAlign w:val="center"/>
          </w:tcPr>
          <w:p w14:paraId="18C6E366" w14:textId="572C2A16"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Nu este cazul</w:t>
            </w:r>
          </w:p>
        </w:tc>
        <w:tc>
          <w:tcPr>
            <w:tcW w:w="2552" w:type="dxa"/>
            <w:vAlign w:val="center"/>
          </w:tcPr>
          <w:p w14:paraId="210E7016" w14:textId="048EB930"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IGPR-DSS,</w:t>
            </w:r>
          </w:p>
          <w:p w14:paraId="41EEC007"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ANPDCA, ONG-uri, organizații interguvernamentale, mediul universitar</w:t>
            </w:r>
          </w:p>
        </w:tc>
        <w:tc>
          <w:tcPr>
            <w:tcW w:w="1984" w:type="dxa"/>
            <w:vAlign w:val="center"/>
          </w:tcPr>
          <w:p w14:paraId="1936000B"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Bugetul ME</w:t>
            </w:r>
          </w:p>
          <w:p w14:paraId="7F49A3AE" w14:textId="47AC5653"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Fonduri nerambursabile</w:t>
            </w:r>
          </w:p>
        </w:tc>
      </w:tr>
      <w:tr w:rsidR="00AD5BD3" w:rsidRPr="008E6A44" w14:paraId="6F53EC2E" w14:textId="77777777" w:rsidTr="008A43F4">
        <w:trPr>
          <w:trHeight w:val="260"/>
        </w:trPr>
        <w:tc>
          <w:tcPr>
            <w:tcW w:w="562" w:type="dxa"/>
            <w:vAlign w:val="center"/>
          </w:tcPr>
          <w:p w14:paraId="31B5A5E8" w14:textId="632B1A66" w:rsidR="00AD5BD3" w:rsidRPr="00CF0D19" w:rsidRDefault="007925F0" w:rsidP="00AD5BD3">
            <w:pPr>
              <w:spacing w:after="120"/>
              <w:jc w:val="center"/>
              <w:rPr>
                <w:rFonts w:ascii="Palatino Linotype" w:hAnsi="Palatino Linotype"/>
              </w:rPr>
            </w:pPr>
            <w:r>
              <w:rPr>
                <w:rFonts w:ascii="Palatino Linotype" w:hAnsi="Palatino Linotype"/>
              </w:rPr>
              <w:t>f)</w:t>
            </w:r>
          </w:p>
        </w:tc>
        <w:tc>
          <w:tcPr>
            <w:tcW w:w="4253" w:type="dxa"/>
            <w:vAlign w:val="center"/>
          </w:tcPr>
          <w:p w14:paraId="20AA83F5" w14:textId="11792D7D" w:rsidR="00AD5BD3" w:rsidRPr="00E5713E" w:rsidRDefault="00AD5BD3" w:rsidP="00AD5BD3">
            <w:pPr>
              <w:spacing w:after="0"/>
              <w:rPr>
                <w:rFonts w:ascii="Palatino Linotype" w:hAnsi="Palatino Linotype"/>
                <w:sz w:val="22"/>
                <w:szCs w:val="22"/>
              </w:rPr>
            </w:pPr>
            <w:r w:rsidRPr="00E5713E">
              <w:rPr>
                <w:rFonts w:ascii="Palatino Linotype" w:hAnsi="Palatino Linotype"/>
                <w:sz w:val="22"/>
                <w:szCs w:val="22"/>
              </w:rPr>
              <w:t xml:space="preserve">Organizarea de grupuri de suport și schimburi de bune practici sau experiență dedicate cadrelor didactice și consilierilor școlari  pentru dezvoltarea abilităților </w:t>
            </w:r>
            <w:proofErr w:type="spellStart"/>
            <w:r w:rsidRPr="00E5713E">
              <w:rPr>
                <w:rFonts w:ascii="Palatino Linotype" w:hAnsi="Palatino Linotype"/>
                <w:sz w:val="22"/>
                <w:szCs w:val="22"/>
              </w:rPr>
              <w:t>socio</w:t>
            </w:r>
            <w:proofErr w:type="spellEnd"/>
            <w:r w:rsidRPr="00E5713E">
              <w:rPr>
                <w:rFonts w:ascii="Palatino Linotype" w:hAnsi="Palatino Linotype"/>
                <w:sz w:val="22"/>
                <w:szCs w:val="22"/>
              </w:rPr>
              <w:t>-emoționale, pentru creșterea stării de bine și pentru prevenirea și combaterea violenței.</w:t>
            </w:r>
          </w:p>
        </w:tc>
        <w:tc>
          <w:tcPr>
            <w:tcW w:w="2126" w:type="dxa"/>
            <w:vAlign w:val="center"/>
          </w:tcPr>
          <w:p w14:paraId="48951D34" w14:textId="77777777" w:rsidR="00AD5BD3" w:rsidRPr="00E5713E" w:rsidRDefault="00AD5BD3" w:rsidP="00AD5BD3">
            <w:pPr>
              <w:spacing w:after="120"/>
              <w:rPr>
                <w:rFonts w:ascii="Palatino Linotype" w:hAnsi="Palatino Linotype"/>
                <w:sz w:val="22"/>
                <w:szCs w:val="22"/>
              </w:rPr>
            </w:pPr>
            <w:r w:rsidRPr="00E5713E">
              <w:rPr>
                <w:rFonts w:ascii="Palatino Linotype" w:hAnsi="Palatino Linotype"/>
                <w:sz w:val="22"/>
                <w:szCs w:val="22"/>
              </w:rPr>
              <w:t>2024-2027</w:t>
            </w:r>
          </w:p>
        </w:tc>
        <w:tc>
          <w:tcPr>
            <w:tcW w:w="1985" w:type="dxa"/>
            <w:vAlign w:val="center"/>
          </w:tcPr>
          <w:p w14:paraId="1B8E2D82"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CJRAE/ CMBRAE</w:t>
            </w:r>
          </w:p>
          <w:p w14:paraId="6AEB4606" w14:textId="45AD0770"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Unități de învățământ</w:t>
            </w:r>
          </w:p>
        </w:tc>
        <w:tc>
          <w:tcPr>
            <w:tcW w:w="1984" w:type="dxa"/>
            <w:vAlign w:val="center"/>
          </w:tcPr>
          <w:p w14:paraId="5EEA47A5" w14:textId="05867646"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ME</w:t>
            </w:r>
          </w:p>
        </w:tc>
        <w:tc>
          <w:tcPr>
            <w:tcW w:w="2552" w:type="dxa"/>
            <w:vAlign w:val="center"/>
          </w:tcPr>
          <w:p w14:paraId="5CCB5B55" w14:textId="5FDD2C8E"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DGASPC, structuri teritoriale pentru siguranța școlară,</w:t>
            </w:r>
          </w:p>
          <w:p w14:paraId="007BB648" w14:textId="77777777"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ONG-uri, asociații ale părinților, organizații interguvernamentale</w:t>
            </w:r>
          </w:p>
        </w:tc>
        <w:tc>
          <w:tcPr>
            <w:tcW w:w="1984" w:type="dxa"/>
            <w:vAlign w:val="center"/>
          </w:tcPr>
          <w:p w14:paraId="60EEC278" w14:textId="16F8BD8F"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Bugetul instituțiilor responsabile</w:t>
            </w:r>
          </w:p>
          <w:p w14:paraId="250C98F0" w14:textId="42A75A73"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Fonduri nerambursabile</w:t>
            </w:r>
          </w:p>
        </w:tc>
      </w:tr>
      <w:tr w:rsidR="00AD5BD3" w:rsidRPr="008E6A44" w14:paraId="27777FE1" w14:textId="77777777" w:rsidTr="008A43F4">
        <w:tc>
          <w:tcPr>
            <w:tcW w:w="562" w:type="dxa"/>
            <w:vAlign w:val="center"/>
          </w:tcPr>
          <w:p w14:paraId="01988083" w14:textId="0F7D1E05" w:rsidR="00AD5BD3" w:rsidRPr="008E6A44" w:rsidRDefault="007925F0" w:rsidP="00AD5BD3">
            <w:pPr>
              <w:spacing w:after="120"/>
              <w:jc w:val="center"/>
              <w:rPr>
                <w:rFonts w:ascii="Palatino Linotype" w:hAnsi="Palatino Linotype"/>
              </w:rPr>
            </w:pPr>
            <w:r>
              <w:rPr>
                <w:rFonts w:ascii="Palatino Linotype" w:hAnsi="Palatino Linotype"/>
              </w:rPr>
              <w:t>g)</w:t>
            </w:r>
          </w:p>
        </w:tc>
        <w:tc>
          <w:tcPr>
            <w:tcW w:w="4253" w:type="dxa"/>
            <w:vAlign w:val="center"/>
          </w:tcPr>
          <w:p w14:paraId="5286CABA" w14:textId="23E14691" w:rsidR="00AD5BD3" w:rsidRPr="00E5713E" w:rsidRDefault="00AD5BD3" w:rsidP="00AD5BD3">
            <w:pPr>
              <w:spacing w:after="0"/>
              <w:rPr>
                <w:rFonts w:ascii="Palatino Linotype" w:hAnsi="Palatino Linotype"/>
                <w:sz w:val="22"/>
                <w:szCs w:val="22"/>
              </w:rPr>
            </w:pPr>
            <w:r w:rsidRPr="00E5713E">
              <w:rPr>
                <w:rFonts w:ascii="Palatino Linotype" w:hAnsi="Palatino Linotype"/>
                <w:sz w:val="22"/>
                <w:szCs w:val="22"/>
              </w:rPr>
              <w:t>Promovarea la nivelul fiecărui județ a ofertei de programe acreditate de formare continuă pe teme cu relevanță pentru problematica violenței școlare, dedicate personalului școlii desfășurate de diferiți furnizori de formare - CCD-uri, ONG-uri, universități, furnizori privați.</w:t>
            </w:r>
          </w:p>
        </w:tc>
        <w:tc>
          <w:tcPr>
            <w:tcW w:w="2126" w:type="dxa"/>
            <w:vAlign w:val="center"/>
          </w:tcPr>
          <w:p w14:paraId="181C10B3" w14:textId="77777777" w:rsidR="00AD5BD3" w:rsidRPr="00E5713E" w:rsidRDefault="00AD5BD3" w:rsidP="00AD5BD3">
            <w:pPr>
              <w:spacing w:after="120"/>
              <w:rPr>
                <w:rFonts w:ascii="Palatino Linotype" w:hAnsi="Palatino Linotype"/>
                <w:sz w:val="22"/>
                <w:szCs w:val="22"/>
              </w:rPr>
            </w:pPr>
            <w:r w:rsidRPr="00E5713E">
              <w:rPr>
                <w:rFonts w:ascii="Palatino Linotype" w:hAnsi="Palatino Linotype"/>
                <w:sz w:val="22"/>
                <w:szCs w:val="22"/>
              </w:rPr>
              <w:t>2024-2027</w:t>
            </w:r>
          </w:p>
        </w:tc>
        <w:tc>
          <w:tcPr>
            <w:tcW w:w="1985" w:type="dxa"/>
            <w:vAlign w:val="center"/>
          </w:tcPr>
          <w:p w14:paraId="6CDC3D29" w14:textId="40D4CC62"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ME</w:t>
            </w:r>
          </w:p>
        </w:tc>
        <w:tc>
          <w:tcPr>
            <w:tcW w:w="1984" w:type="dxa"/>
            <w:vAlign w:val="center"/>
          </w:tcPr>
          <w:p w14:paraId="582348ED" w14:textId="5F8CCDB8"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Nu este cazul</w:t>
            </w:r>
          </w:p>
        </w:tc>
        <w:tc>
          <w:tcPr>
            <w:tcW w:w="2552" w:type="dxa"/>
            <w:vAlign w:val="center"/>
          </w:tcPr>
          <w:p w14:paraId="5CB18FD3" w14:textId="109C9328"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ONG-uri, asociații ale părinților, organizații interguvernamentale</w:t>
            </w:r>
          </w:p>
        </w:tc>
        <w:tc>
          <w:tcPr>
            <w:tcW w:w="1984" w:type="dxa"/>
            <w:vAlign w:val="center"/>
          </w:tcPr>
          <w:p w14:paraId="22E788CA" w14:textId="18C96E58" w:rsidR="00AD5BD3" w:rsidRPr="00E5713E" w:rsidRDefault="00AD5BD3" w:rsidP="00AD5BD3">
            <w:pPr>
              <w:spacing w:after="120"/>
              <w:jc w:val="center"/>
              <w:rPr>
                <w:rFonts w:ascii="Palatino Linotype" w:hAnsi="Palatino Linotype"/>
                <w:sz w:val="22"/>
                <w:szCs w:val="22"/>
              </w:rPr>
            </w:pPr>
            <w:r w:rsidRPr="00E5713E">
              <w:rPr>
                <w:rFonts w:ascii="Palatino Linotype" w:hAnsi="Palatino Linotype"/>
                <w:sz w:val="22"/>
                <w:szCs w:val="22"/>
              </w:rPr>
              <w:t>Bugetul instituțiilor responsabile</w:t>
            </w:r>
          </w:p>
        </w:tc>
      </w:tr>
      <w:tr w:rsidR="00AD5BD3" w:rsidRPr="008E6A44" w14:paraId="209CDE26" w14:textId="77777777" w:rsidTr="00144BCE">
        <w:tc>
          <w:tcPr>
            <w:tcW w:w="15446" w:type="dxa"/>
            <w:gridSpan w:val="7"/>
            <w:shd w:val="clear" w:color="auto" w:fill="D9D9D9" w:themeFill="background1" w:themeFillShade="D9"/>
            <w:vAlign w:val="center"/>
          </w:tcPr>
          <w:p w14:paraId="50DF4668" w14:textId="5AD6883E" w:rsidR="00AD5BD3" w:rsidRPr="00E5713E" w:rsidRDefault="007925F0" w:rsidP="00AD5BD3">
            <w:pPr>
              <w:spacing w:after="120"/>
              <w:rPr>
                <w:rFonts w:ascii="Palatino Linotype" w:hAnsi="Palatino Linotype"/>
                <w:sz w:val="22"/>
                <w:szCs w:val="22"/>
              </w:rPr>
            </w:pPr>
            <w:r>
              <w:rPr>
                <w:rFonts w:ascii="Palatino Linotype" w:hAnsi="Palatino Linotype"/>
                <w:b/>
                <w:sz w:val="22"/>
                <w:szCs w:val="22"/>
              </w:rPr>
              <w:lastRenderedPageBreak/>
              <w:t>6</w:t>
            </w:r>
            <w:r w:rsidR="00AD5BD3" w:rsidRPr="00E5713E">
              <w:rPr>
                <w:rFonts w:ascii="Palatino Linotype" w:hAnsi="Palatino Linotype"/>
                <w:b/>
                <w:sz w:val="22"/>
                <w:szCs w:val="22"/>
              </w:rPr>
              <w:t>.</w:t>
            </w:r>
            <w:r w:rsidR="00AD5BD3">
              <w:rPr>
                <w:rFonts w:ascii="Palatino Linotype" w:hAnsi="Palatino Linotype"/>
                <w:b/>
                <w:sz w:val="22"/>
                <w:szCs w:val="22"/>
              </w:rPr>
              <w:t>6</w:t>
            </w:r>
            <w:r w:rsidR="00AD5BD3" w:rsidRPr="00E5713E">
              <w:rPr>
                <w:rFonts w:ascii="Palatino Linotype" w:hAnsi="Palatino Linotype"/>
                <w:b/>
                <w:sz w:val="22"/>
                <w:szCs w:val="22"/>
              </w:rPr>
              <w:t xml:space="preserve">. </w:t>
            </w:r>
            <w:r w:rsidR="00AD5BD3" w:rsidRPr="00934A59">
              <w:rPr>
                <w:rFonts w:ascii="Palatino Linotype" w:hAnsi="Palatino Linotype"/>
                <w:b/>
                <w:sz w:val="22"/>
                <w:szCs w:val="22"/>
              </w:rPr>
              <w:t>Monitorizarea măsurilor cuprinse în Planul național de combatere a violenței școlar</w:t>
            </w:r>
            <w:r w:rsidR="00774104" w:rsidRPr="00934A59">
              <w:rPr>
                <w:rFonts w:ascii="Palatino Linotype" w:hAnsi="Palatino Linotype"/>
                <w:b/>
                <w:sz w:val="22"/>
                <w:szCs w:val="22"/>
              </w:rPr>
              <w:t>e</w:t>
            </w:r>
          </w:p>
        </w:tc>
      </w:tr>
      <w:tr w:rsidR="00AD5BD3" w:rsidRPr="008E6A44" w14:paraId="65820170" w14:textId="77777777" w:rsidTr="008A43F4">
        <w:tc>
          <w:tcPr>
            <w:tcW w:w="562" w:type="dxa"/>
            <w:vAlign w:val="center"/>
          </w:tcPr>
          <w:p w14:paraId="31C7FFE6" w14:textId="5DE36B0B" w:rsidR="00AD5BD3" w:rsidRPr="008E6A44" w:rsidRDefault="007925F0" w:rsidP="00AD5BD3">
            <w:pPr>
              <w:spacing w:after="120"/>
              <w:jc w:val="center"/>
              <w:rPr>
                <w:rFonts w:ascii="Palatino Linotype" w:hAnsi="Palatino Linotype"/>
              </w:rPr>
            </w:pPr>
            <w:r>
              <w:rPr>
                <w:rFonts w:ascii="Palatino Linotype" w:hAnsi="Palatino Linotype"/>
              </w:rPr>
              <w:t>a)</w:t>
            </w:r>
          </w:p>
        </w:tc>
        <w:tc>
          <w:tcPr>
            <w:tcW w:w="4253" w:type="dxa"/>
            <w:vAlign w:val="center"/>
          </w:tcPr>
          <w:p w14:paraId="60B0DAD7" w14:textId="76A29E7A" w:rsidR="00AD5BD3" w:rsidRPr="00F85E6A" w:rsidRDefault="00AD5BD3" w:rsidP="00AD5BD3">
            <w:pPr>
              <w:spacing w:after="0"/>
              <w:rPr>
                <w:rFonts w:ascii="Palatino Linotype" w:hAnsi="Palatino Linotype"/>
                <w:sz w:val="22"/>
                <w:szCs w:val="22"/>
              </w:rPr>
            </w:pPr>
            <w:r w:rsidRPr="00F85E6A">
              <w:rPr>
                <w:rFonts w:ascii="Palatino Linotype" w:hAnsi="Palatino Linotype"/>
                <w:sz w:val="22"/>
                <w:szCs w:val="22"/>
              </w:rPr>
              <w:t xml:space="preserve">Desemnarea personalului la nivelul fiecărei structuri teritoriale și constituirea unei echipe interinstituționale pentru monitorizarea implementării măsurilor prevăzute în sistemul-cadru și a aplicării </w:t>
            </w:r>
            <w:r w:rsidRPr="00F85E6A">
              <w:rPr>
                <w:rFonts w:ascii="Palatino Linotype" w:hAnsi="Palatino Linotype"/>
                <w:i/>
                <w:sz w:val="22"/>
                <w:szCs w:val="22"/>
              </w:rPr>
              <w:t xml:space="preserve">Procedurii privind managementul cazurilor de violență </w:t>
            </w:r>
          </w:p>
        </w:tc>
        <w:tc>
          <w:tcPr>
            <w:tcW w:w="2126" w:type="dxa"/>
            <w:vAlign w:val="center"/>
          </w:tcPr>
          <w:p w14:paraId="7BC86476" w14:textId="7A343456" w:rsidR="00AD5BD3" w:rsidRPr="00F85E6A" w:rsidRDefault="00AD5BD3" w:rsidP="00AD5BD3">
            <w:pPr>
              <w:spacing w:after="120"/>
              <w:rPr>
                <w:rFonts w:ascii="Palatino Linotype" w:hAnsi="Palatino Linotype"/>
                <w:sz w:val="22"/>
                <w:szCs w:val="22"/>
              </w:rPr>
            </w:pPr>
            <w:r w:rsidRPr="00F85E6A">
              <w:rPr>
                <w:rFonts w:ascii="Palatino Linotype" w:hAnsi="Palatino Linotype"/>
                <w:sz w:val="22"/>
                <w:szCs w:val="22"/>
              </w:rPr>
              <w:t>Cu două săptămâni înainte de începerea cursurilor anului școlar</w:t>
            </w:r>
          </w:p>
        </w:tc>
        <w:tc>
          <w:tcPr>
            <w:tcW w:w="1985" w:type="dxa"/>
            <w:vAlign w:val="center"/>
          </w:tcPr>
          <w:p w14:paraId="51C2F475" w14:textId="745CD584"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ISJ/ISMB, IPJ/DGPMB, IJJ/DGJMB, structuri regionale ale ANA, respectiv ANÎTP</w:t>
            </w:r>
          </w:p>
        </w:tc>
        <w:tc>
          <w:tcPr>
            <w:tcW w:w="1984" w:type="dxa"/>
            <w:vAlign w:val="center"/>
          </w:tcPr>
          <w:p w14:paraId="3F29146E" w14:textId="540682E2" w:rsidR="00AD5BD3" w:rsidRPr="00F85E6A" w:rsidRDefault="00AD5BD3" w:rsidP="00AD5BD3">
            <w:pPr>
              <w:spacing w:after="120"/>
              <w:jc w:val="center"/>
              <w:rPr>
                <w:rFonts w:ascii="Palatino Linotype" w:hAnsi="Palatino Linotype"/>
                <w:sz w:val="22"/>
                <w:szCs w:val="22"/>
              </w:rPr>
            </w:pPr>
          </w:p>
        </w:tc>
        <w:tc>
          <w:tcPr>
            <w:tcW w:w="2552" w:type="dxa"/>
            <w:vAlign w:val="center"/>
          </w:tcPr>
          <w:p w14:paraId="26019754" w14:textId="5BBF46A8" w:rsidR="00AD5BD3" w:rsidRPr="00F85E6A" w:rsidRDefault="00AD5BD3" w:rsidP="00AD5BD3">
            <w:pPr>
              <w:spacing w:after="120"/>
              <w:jc w:val="center"/>
              <w:rPr>
                <w:rFonts w:ascii="Palatino Linotype" w:hAnsi="Palatino Linotype"/>
                <w:sz w:val="22"/>
                <w:szCs w:val="22"/>
              </w:rPr>
            </w:pPr>
          </w:p>
        </w:tc>
        <w:tc>
          <w:tcPr>
            <w:tcW w:w="1984" w:type="dxa"/>
            <w:vAlign w:val="center"/>
          </w:tcPr>
          <w:p w14:paraId="2617436A" w14:textId="23050EF9"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Nu este cazul</w:t>
            </w:r>
          </w:p>
        </w:tc>
      </w:tr>
      <w:tr w:rsidR="00AD5BD3" w:rsidRPr="008E6A44" w14:paraId="364D9B96" w14:textId="77777777" w:rsidTr="00F85E6A">
        <w:tc>
          <w:tcPr>
            <w:tcW w:w="562" w:type="dxa"/>
            <w:vAlign w:val="center"/>
          </w:tcPr>
          <w:p w14:paraId="048CD451" w14:textId="63D1D395" w:rsidR="00AD5BD3" w:rsidRPr="008E6A44" w:rsidRDefault="007925F0" w:rsidP="00AD5BD3">
            <w:pPr>
              <w:spacing w:after="120"/>
              <w:jc w:val="center"/>
              <w:rPr>
                <w:rFonts w:ascii="Palatino Linotype" w:hAnsi="Palatino Linotype"/>
              </w:rPr>
            </w:pPr>
            <w:r>
              <w:rPr>
                <w:rFonts w:ascii="Palatino Linotype" w:hAnsi="Palatino Linotype"/>
              </w:rPr>
              <w:t>b)</w:t>
            </w:r>
          </w:p>
        </w:tc>
        <w:tc>
          <w:tcPr>
            <w:tcW w:w="4253" w:type="dxa"/>
            <w:shd w:val="clear" w:color="auto" w:fill="auto"/>
            <w:vAlign w:val="center"/>
          </w:tcPr>
          <w:p w14:paraId="29B9DC40" w14:textId="3BD38B25" w:rsidR="00AD5BD3" w:rsidRPr="00F85E6A" w:rsidRDefault="00AD5BD3" w:rsidP="00AD5BD3">
            <w:pPr>
              <w:spacing w:after="0"/>
              <w:rPr>
                <w:rFonts w:ascii="Palatino Linotype" w:hAnsi="Palatino Linotype"/>
                <w:sz w:val="22"/>
                <w:szCs w:val="22"/>
              </w:rPr>
            </w:pPr>
            <w:r w:rsidRPr="00F85E6A">
              <w:rPr>
                <w:rFonts w:ascii="Palatino Linotype" w:hAnsi="Palatino Linotype"/>
                <w:sz w:val="22"/>
                <w:szCs w:val="22"/>
              </w:rPr>
              <w:t xml:space="preserve">Elaborarea unui raport semestrial/anual privind siguranța în școli, de pe raza de competență, care va fi adus la </w:t>
            </w:r>
            <w:proofErr w:type="spellStart"/>
            <w:r w:rsidRPr="00F85E6A">
              <w:rPr>
                <w:rFonts w:ascii="Palatino Linotype" w:hAnsi="Palatino Linotype"/>
                <w:sz w:val="22"/>
                <w:szCs w:val="22"/>
              </w:rPr>
              <w:t>cunoştinţa</w:t>
            </w:r>
            <w:proofErr w:type="spellEnd"/>
            <w:r w:rsidRPr="00F85E6A">
              <w:rPr>
                <w:rFonts w:ascii="Palatino Linotype" w:hAnsi="Palatino Linotype"/>
                <w:sz w:val="22"/>
                <w:szCs w:val="22"/>
              </w:rPr>
              <w:t xml:space="preserve"> consiliului de </w:t>
            </w:r>
            <w:proofErr w:type="spellStart"/>
            <w:r w:rsidRPr="00F85E6A">
              <w:rPr>
                <w:rFonts w:ascii="Palatino Linotype" w:hAnsi="Palatino Linotype"/>
                <w:sz w:val="22"/>
                <w:szCs w:val="22"/>
              </w:rPr>
              <w:t>administraţie</w:t>
            </w:r>
            <w:proofErr w:type="spellEnd"/>
            <w:r w:rsidRPr="00F85E6A">
              <w:rPr>
                <w:rFonts w:ascii="Palatino Linotype" w:hAnsi="Palatino Linotype"/>
                <w:sz w:val="22"/>
                <w:szCs w:val="22"/>
              </w:rPr>
              <w:t xml:space="preserve">, a consiliului profesoral al unităților de învățământ preuniversitar </w:t>
            </w:r>
            <w:proofErr w:type="spellStart"/>
            <w:r w:rsidRPr="00F85E6A">
              <w:rPr>
                <w:rFonts w:ascii="Palatino Linotype" w:hAnsi="Palatino Linotype"/>
                <w:sz w:val="22"/>
                <w:szCs w:val="22"/>
              </w:rPr>
              <w:t>şi</w:t>
            </w:r>
            <w:proofErr w:type="spellEnd"/>
            <w:r w:rsidRPr="00F85E6A">
              <w:rPr>
                <w:rFonts w:ascii="Palatino Linotype" w:hAnsi="Palatino Linotype"/>
                <w:sz w:val="22"/>
                <w:szCs w:val="22"/>
              </w:rPr>
              <w:t xml:space="preserve"> autorităților </w:t>
            </w:r>
            <w:proofErr w:type="spellStart"/>
            <w:r w:rsidRPr="00F85E6A">
              <w:rPr>
                <w:rFonts w:ascii="Palatino Linotype" w:hAnsi="Palatino Linotype"/>
                <w:sz w:val="22"/>
                <w:szCs w:val="22"/>
              </w:rPr>
              <w:t>administraţiei</w:t>
            </w:r>
            <w:proofErr w:type="spellEnd"/>
            <w:r w:rsidRPr="00F85E6A">
              <w:rPr>
                <w:rFonts w:ascii="Palatino Linotype" w:hAnsi="Palatino Linotype"/>
                <w:sz w:val="22"/>
                <w:szCs w:val="22"/>
              </w:rPr>
              <w:t xml:space="preserve"> publice locale, ISJ/ISMB, DGPMB/IPJ, DGJMB/IJJ și CPECA</w:t>
            </w:r>
          </w:p>
        </w:tc>
        <w:tc>
          <w:tcPr>
            <w:tcW w:w="2126" w:type="dxa"/>
            <w:shd w:val="clear" w:color="auto" w:fill="auto"/>
            <w:vAlign w:val="center"/>
          </w:tcPr>
          <w:p w14:paraId="5A435F43" w14:textId="58384851" w:rsidR="00AD5BD3" w:rsidRPr="00F85E6A" w:rsidRDefault="00AD5BD3" w:rsidP="00AD5BD3">
            <w:pPr>
              <w:spacing w:after="120"/>
              <w:rPr>
                <w:rFonts w:ascii="Palatino Linotype" w:hAnsi="Palatino Linotype"/>
                <w:sz w:val="22"/>
                <w:szCs w:val="22"/>
              </w:rPr>
            </w:pPr>
            <w:r w:rsidRPr="00F85E6A">
              <w:rPr>
                <w:rFonts w:ascii="Palatino Linotype" w:hAnsi="Palatino Linotype"/>
                <w:sz w:val="22"/>
                <w:szCs w:val="22"/>
              </w:rPr>
              <w:t>Semestrial/anual</w:t>
            </w:r>
          </w:p>
        </w:tc>
        <w:tc>
          <w:tcPr>
            <w:tcW w:w="1985" w:type="dxa"/>
            <w:shd w:val="clear" w:color="auto" w:fill="auto"/>
            <w:vAlign w:val="center"/>
          </w:tcPr>
          <w:p w14:paraId="65AA6946" w14:textId="37BD0394"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Structurile de siguranța școlară</w:t>
            </w:r>
          </w:p>
        </w:tc>
        <w:tc>
          <w:tcPr>
            <w:tcW w:w="1984" w:type="dxa"/>
            <w:shd w:val="clear" w:color="auto" w:fill="auto"/>
            <w:vAlign w:val="center"/>
          </w:tcPr>
          <w:p w14:paraId="55959DC3" w14:textId="31BA4BA1"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IGPR - DSS</w:t>
            </w:r>
          </w:p>
        </w:tc>
        <w:tc>
          <w:tcPr>
            <w:tcW w:w="2552" w:type="dxa"/>
            <w:shd w:val="clear" w:color="auto" w:fill="auto"/>
            <w:vAlign w:val="center"/>
          </w:tcPr>
          <w:p w14:paraId="3D012E15" w14:textId="0453B42C" w:rsidR="00AD5BD3" w:rsidRPr="00F85E6A" w:rsidRDefault="00AD5BD3" w:rsidP="00AD5BD3">
            <w:pPr>
              <w:spacing w:after="120"/>
              <w:jc w:val="center"/>
              <w:rPr>
                <w:rFonts w:ascii="Palatino Linotype" w:hAnsi="Palatino Linotype"/>
                <w:sz w:val="22"/>
                <w:szCs w:val="22"/>
                <w:lang w:val="en-AU"/>
              </w:rPr>
            </w:pPr>
            <w:r w:rsidRPr="00F85E6A">
              <w:rPr>
                <w:rFonts w:ascii="Palatino Linotype" w:hAnsi="Palatino Linotype"/>
                <w:sz w:val="22"/>
                <w:szCs w:val="22"/>
                <w:lang w:val="en-AU"/>
              </w:rPr>
              <w:t xml:space="preserve">ISJ/ISMB, DGJMB/IJJ, CPECA, ANÎTP (centre </w:t>
            </w:r>
            <w:proofErr w:type="spellStart"/>
            <w:r w:rsidRPr="00F85E6A">
              <w:rPr>
                <w:rFonts w:ascii="Palatino Linotype" w:hAnsi="Palatino Linotype"/>
                <w:sz w:val="22"/>
                <w:szCs w:val="22"/>
                <w:lang w:val="en-AU"/>
              </w:rPr>
              <w:t>regionale</w:t>
            </w:r>
            <w:proofErr w:type="spellEnd"/>
            <w:r w:rsidRPr="00F85E6A">
              <w:rPr>
                <w:rFonts w:ascii="Palatino Linotype" w:hAnsi="Palatino Linotype"/>
                <w:sz w:val="22"/>
                <w:szCs w:val="22"/>
                <w:lang w:val="en-AU"/>
              </w:rPr>
              <w:t>)</w:t>
            </w:r>
          </w:p>
          <w:p w14:paraId="67D21AED" w14:textId="77777777" w:rsidR="00AD5BD3" w:rsidRPr="00F85E6A" w:rsidRDefault="00AD5BD3" w:rsidP="00AD5BD3">
            <w:pPr>
              <w:spacing w:after="120"/>
              <w:jc w:val="center"/>
              <w:rPr>
                <w:rFonts w:ascii="Palatino Linotype" w:hAnsi="Palatino Linotype"/>
                <w:sz w:val="22"/>
                <w:szCs w:val="22"/>
              </w:rPr>
            </w:pPr>
          </w:p>
        </w:tc>
        <w:tc>
          <w:tcPr>
            <w:tcW w:w="1984" w:type="dxa"/>
            <w:shd w:val="clear" w:color="auto" w:fill="auto"/>
            <w:vAlign w:val="center"/>
          </w:tcPr>
          <w:p w14:paraId="025FF52E" w14:textId="39FDA053"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Nu este cazul</w:t>
            </w:r>
          </w:p>
        </w:tc>
      </w:tr>
      <w:tr w:rsidR="00AD5BD3" w:rsidRPr="008E6A44" w14:paraId="40E6A93F" w14:textId="77777777" w:rsidTr="00F85E6A">
        <w:tc>
          <w:tcPr>
            <w:tcW w:w="562" w:type="dxa"/>
            <w:vAlign w:val="center"/>
          </w:tcPr>
          <w:p w14:paraId="2797F3E6" w14:textId="19F1536D" w:rsidR="00AD5BD3" w:rsidRPr="008E6A44" w:rsidRDefault="007925F0" w:rsidP="00AD5BD3">
            <w:pPr>
              <w:spacing w:after="120"/>
              <w:jc w:val="center"/>
              <w:rPr>
                <w:rFonts w:ascii="Palatino Linotype" w:hAnsi="Palatino Linotype"/>
              </w:rPr>
            </w:pPr>
            <w:r>
              <w:rPr>
                <w:rFonts w:ascii="Palatino Linotype" w:hAnsi="Palatino Linotype"/>
              </w:rPr>
              <w:t>c)</w:t>
            </w:r>
          </w:p>
        </w:tc>
        <w:tc>
          <w:tcPr>
            <w:tcW w:w="4253" w:type="dxa"/>
            <w:shd w:val="clear" w:color="auto" w:fill="auto"/>
            <w:vAlign w:val="center"/>
          </w:tcPr>
          <w:p w14:paraId="0B7480B8" w14:textId="18F49623" w:rsidR="00AD5BD3" w:rsidRPr="00F85E6A" w:rsidRDefault="00AD5BD3" w:rsidP="00AD5BD3">
            <w:pPr>
              <w:spacing w:after="120"/>
              <w:rPr>
                <w:rFonts w:ascii="Palatino Linotype" w:hAnsi="Palatino Linotype"/>
                <w:sz w:val="22"/>
                <w:szCs w:val="22"/>
              </w:rPr>
            </w:pPr>
            <w:r w:rsidRPr="00F85E6A">
              <w:rPr>
                <w:rFonts w:ascii="Palatino Linotype" w:hAnsi="Palatino Linotype"/>
                <w:sz w:val="22"/>
                <w:szCs w:val="22"/>
              </w:rPr>
              <w:t xml:space="preserve">Desfășurarea unor ședințe semestriale, sub coordonarea prefectului, cu autoritățile responsabile pentru siguranța în unitățile de învățământ preuniversitar, pentru analiza rapoartelor semestriale/anuale privind siguranța în școli, respectiv a modului în care este asigurată protecția unităților de învățământ preuniversitar, în scopul elaborării și derulării unor programe sau proiecte de prevenire a violenței în </w:t>
            </w:r>
            <w:r w:rsidRPr="00F85E6A">
              <w:rPr>
                <w:rFonts w:ascii="Palatino Linotype" w:hAnsi="Palatino Linotype"/>
                <w:sz w:val="22"/>
                <w:szCs w:val="22"/>
              </w:rPr>
              <w:lastRenderedPageBreak/>
              <w:t xml:space="preserve">mediul școlar. </w:t>
            </w:r>
            <w:r w:rsidRPr="00F85E6A">
              <w:rPr>
                <w:rFonts w:ascii="Palatino Linotype" w:hAnsi="Palatino Linotype"/>
                <w:i/>
                <w:sz w:val="22"/>
                <w:szCs w:val="22"/>
              </w:rPr>
              <w:t>În urma ședințelor, se va elabora o evaluare consolidată privind aspectele de referință, ce va fi transmisă, de către instituțiile prefectului (eva</w:t>
            </w:r>
            <w:r>
              <w:rPr>
                <w:rFonts w:ascii="Palatino Linotype" w:hAnsi="Palatino Linotype"/>
                <w:i/>
                <w:sz w:val="22"/>
                <w:szCs w:val="22"/>
              </w:rPr>
              <w:t>luarea va include și Anexa nr. 2</w:t>
            </w:r>
            <w:r w:rsidRPr="00F85E6A">
              <w:rPr>
                <w:rFonts w:ascii="Palatino Linotype" w:hAnsi="Palatino Linotype"/>
                <w:i/>
                <w:sz w:val="22"/>
                <w:szCs w:val="22"/>
              </w:rPr>
              <w:t>), către DGRIP.</w:t>
            </w:r>
          </w:p>
        </w:tc>
        <w:tc>
          <w:tcPr>
            <w:tcW w:w="2126" w:type="dxa"/>
            <w:shd w:val="clear" w:color="auto" w:fill="auto"/>
            <w:vAlign w:val="center"/>
          </w:tcPr>
          <w:p w14:paraId="588D2F07" w14:textId="4352E665" w:rsidR="00AD5BD3" w:rsidRPr="00F85E6A" w:rsidRDefault="00AD5BD3" w:rsidP="00AD5BD3">
            <w:pPr>
              <w:spacing w:after="120"/>
              <w:rPr>
                <w:rFonts w:ascii="Palatino Linotype" w:hAnsi="Palatino Linotype"/>
                <w:sz w:val="22"/>
                <w:szCs w:val="22"/>
              </w:rPr>
            </w:pPr>
            <w:r w:rsidRPr="00F85E6A">
              <w:rPr>
                <w:rFonts w:ascii="Palatino Linotype" w:hAnsi="Palatino Linotype"/>
                <w:sz w:val="22"/>
                <w:szCs w:val="22"/>
              </w:rPr>
              <w:lastRenderedPageBreak/>
              <w:t>Până la data de 31 ale lunii</w:t>
            </w:r>
          </w:p>
          <w:p w14:paraId="3B51FB2E" w14:textId="44172668" w:rsidR="00AD5BD3" w:rsidRPr="00F85E6A" w:rsidRDefault="00AD5BD3" w:rsidP="00AD5BD3">
            <w:pPr>
              <w:spacing w:after="120"/>
              <w:rPr>
                <w:rFonts w:ascii="Palatino Linotype" w:hAnsi="Palatino Linotype"/>
                <w:sz w:val="22"/>
                <w:szCs w:val="22"/>
              </w:rPr>
            </w:pPr>
            <w:r w:rsidRPr="00F85E6A">
              <w:rPr>
                <w:rFonts w:ascii="Palatino Linotype" w:hAnsi="Palatino Linotype"/>
                <w:sz w:val="22"/>
                <w:szCs w:val="22"/>
              </w:rPr>
              <w:t>Ianuarie (pentru evaluarea semestrială)</w:t>
            </w:r>
          </w:p>
          <w:p w14:paraId="531DF32B" w14:textId="56B29635" w:rsidR="00AD5BD3" w:rsidRPr="00F85E6A" w:rsidRDefault="00AD5BD3" w:rsidP="00AD5BD3">
            <w:pPr>
              <w:spacing w:after="120"/>
              <w:rPr>
                <w:rFonts w:ascii="Palatino Linotype" w:hAnsi="Palatino Linotype"/>
                <w:color w:val="000000" w:themeColor="text1"/>
                <w:sz w:val="22"/>
                <w:szCs w:val="22"/>
              </w:rPr>
            </w:pPr>
            <w:r w:rsidRPr="00F85E6A">
              <w:rPr>
                <w:rFonts w:ascii="Palatino Linotype" w:hAnsi="Palatino Linotype"/>
                <w:color w:val="000000" w:themeColor="text1"/>
                <w:sz w:val="22"/>
                <w:szCs w:val="22"/>
              </w:rPr>
              <w:t xml:space="preserve">- în maxim 30 zile de la sfârșitul </w:t>
            </w:r>
            <w:r>
              <w:rPr>
                <w:rFonts w:ascii="Palatino Linotype" w:hAnsi="Palatino Linotype"/>
                <w:color w:val="000000" w:themeColor="text1"/>
                <w:sz w:val="22"/>
                <w:szCs w:val="22"/>
              </w:rPr>
              <w:t xml:space="preserve">cursurilor </w:t>
            </w:r>
            <w:r w:rsidRPr="00F85E6A">
              <w:rPr>
                <w:rFonts w:ascii="Palatino Linotype" w:hAnsi="Palatino Linotype"/>
                <w:color w:val="000000" w:themeColor="text1"/>
                <w:sz w:val="22"/>
                <w:szCs w:val="22"/>
              </w:rPr>
              <w:t>anului școlar (pentru evaluarea anuală)</w:t>
            </w:r>
          </w:p>
          <w:p w14:paraId="0F7AD53C" w14:textId="77777777" w:rsidR="00AD5BD3" w:rsidRPr="00F85E6A" w:rsidRDefault="00AD5BD3" w:rsidP="00AD5BD3">
            <w:pPr>
              <w:spacing w:after="120"/>
              <w:rPr>
                <w:rFonts w:ascii="Palatino Linotype" w:hAnsi="Palatino Linotype"/>
                <w:sz w:val="22"/>
                <w:szCs w:val="22"/>
              </w:rPr>
            </w:pPr>
          </w:p>
        </w:tc>
        <w:tc>
          <w:tcPr>
            <w:tcW w:w="1985" w:type="dxa"/>
            <w:shd w:val="clear" w:color="auto" w:fill="auto"/>
            <w:vAlign w:val="center"/>
          </w:tcPr>
          <w:p w14:paraId="1ADDE9CF" w14:textId="335FD142" w:rsidR="00AD5BD3" w:rsidRPr="00F85E6A" w:rsidRDefault="00AD5BD3" w:rsidP="00AD5BD3">
            <w:pPr>
              <w:pStyle w:val="Frspaiere1"/>
              <w:tabs>
                <w:tab w:val="left" w:pos="228"/>
              </w:tabs>
              <w:spacing w:line="276" w:lineRule="auto"/>
              <w:jc w:val="center"/>
              <w:rPr>
                <w:rFonts w:ascii="Palatino Linotype" w:hAnsi="Palatino Linotype"/>
                <w:lang w:val="ro-RO"/>
              </w:rPr>
            </w:pPr>
            <w:r w:rsidRPr="00F85E6A">
              <w:rPr>
                <w:rFonts w:ascii="Palatino Linotype" w:hAnsi="Palatino Linotype"/>
                <w:lang w:val="ro-RO"/>
              </w:rPr>
              <w:lastRenderedPageBreak/>
              <w:t>Instituțiile prefectului</w:t>
            </w:r>
          </w:p>
          <w:p w14:paraId="76530FB9" w14:textId="77777777" w:rsidR="00AD5BD3" w:rsidRPr="00F85E6A" w:rsidRDefault="00AD5BD3" w:rsidP="00AD5BD3">
            <w:pPr>
              <w:spacing w:after="120"/>
              <w:jc w:val="center"/>
              <w:rPr>
                <w:rFonts w:ascii="Palatino Linotype" w:hAnsi="Palatino Linotype"/>
                <w:sz w:val="22"/>
                <w:szCs w:val="22"/>
              </w:rPr>
            </w:pPr>
          </w:p>
        </w:tc>
        <w:tc>
          <w:tcPr>
            <w:tcW w:w="1984" w:type="dxa"/>
            <w:shd w:val="clear" w:color="auto" w:fill="auto"/>
            <w:vAlign w:val="center"/>
          </w:tcPr>
          <w:p w14:paraId="6B8F1D7F" w14:textId="788BC90A"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Nu este cazul</w:t>
            </w:r>
          </w:p>
        </w:tc>
        <w:tc>
          <w:tcPr>
            <w:tcW w:w="2552" w:type="dxa"/>
            <w:shd w:val="clear" w:color="auto" w:fill="auto"/>
            <w:vAlign w:val="center"/>
          </w:tcPr>
          <w:p w14:paraId="6C6B838D" w14:textId="6561337C" w:rsidR="00AD5BD3" w:rsidRPr="00F85E6A" w:rsidRDefault="00AD5BD3" w:rsidP="00AD5BD3">
            <w:pPr>
              <w:spacing w:after="120"/>
              <w:jc w:val="center"/>
              <w:rPr>
                <w:rFonts w:ascii="Palatino Linotype" w:hAnsi="Palatino Linotype"/>
                <w:sz w:val="22"/>
                <w:szCs w:val="22"/>
                <w:lang w:val="en-AU"/>
              </w:rPr>
            </w:pPr>
            <w:proofErr w:type="spellStart"/>
            <w:r w:rsidRPr="00F85E6A">
              <w:rPr>
                <w:rFonts w:ascii="Palatino Linotype" w:hAnsi="Palatino Linotype"/>
                <w:sz w:val="22"/>
                <w:szCs w:val="22"/>
                <w:lang w:val="en-AU"/>
              </w:rPr>
              <w:t>Celelalte</w:t>
            </w:r>
            <w:proofErr w:type="spellEnd"/>
            <w:r w:rsidRPr="00F85E6A">
              <w:rPr>
                <w:rFonts w:ascii="Palatino Linotype" w:hAnsi="Palatino Linotype"/>
                <w:sz w:val="22"/>
                <w:szCs w:val="22"/>
                <w:lang w:val="en-AU"/>
              </w:rPr>
              <w:t xml:space="preserve"> </w:t>
            </w:r>
            <w:proofErr w:type="spellStart"/>
            <w:r w:rsidRPr="00F85E6A">
              <w:rPr>
                <w:rFonts w:ascii="Palatino Linotype" w:hAnsi="Palatino Linotype"/>
                <w:sz w:val="22"/>
                <w:szCs w:val="22"/>
                <w:lang w:val="en-AU"/>
              </w:rPr>
              <w:t>autorități</w:t>
            </w:r>
            <w:proofErr w:type="spellEnd"/>
            <w:r w:rsidRPr="00F85E6A">
              <w:rPr>
                <w:rFonts w:ascii="Palatino Linotype" w:hAnsi="Palatino Linotype"/>
                <w:sz w:val="22"/>
                <w:szCs w:val="22"/>
                <w:lang w:val="en-AU"/>
              </w:rPr>
              <w:t xml:space="preserve"> </w:t>
            </w:r>
            <w:proofErr w:type="spellStart"/>
            <w:r w:rsidRPr="00F85E6A">
              <w:rPr>
                <w:rFonts w:ascii="Palatino Linotype" w:hAnsi="Palatino Linotype"/>
                <w:sz w:val="22"/>
                <w:szCs w:val="22"/>
                <w:lang w:val="en-AU"/>
              </w:rPr>
              <w:t>responsabile</w:t>
            </w:r>
            <w:proofErr w:type="spellEnd"/>
          </w:p>
        </w:tc>
        <w:tc>
          <w:tcPr>
            <w:tcW w:w="1984" w:type="dxa"/>
            <w:shd w:val="clear" w:color="auto" w:fill="auto"/>
            <w:vAlign w:val="center"/>
          </w:tcPr>
          <w:p w14:paraId="73A2A025" w14:textId="4D020B7E"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 xml:space="preserve">Bugetul </w:t>
            </w:r>
            <w:proofErr w:type="spellStart"/>
            <w:r w:rsidRPr="00F85E6A">
              <w:rPr>
                <w:rFonts w:ascii="Palatino Linotype" w:hAnsi="Palatino Linotype"/>
                <w:sz w:val="22"/>
                <w:szCs w:val="22"/>
              </w:rPr>
              <w:t>struturii</w:t>
            </w:r>
            <w:proofErr w:type="spellEnd"/>
            <w:r w:rsidRPr="00F85E6A">
              <w:rPr>
                <w:rFonts w:ascii="Palatino Linotype" w:hAnsi="Palatino Linotype"/>
                <w:sz w:val="22"/>
                <w:szCs w:val="22"/>
              </w:rPr>
              <w:t xml:space="preserve"> responsabile</w:t>
            </w:r>
          </w:p>
        </w:tc>
      </w:tr>
      <w:tr w:rsidR="00AD5BD3" w:rsidRPr="008E6A44" w14:paraId="3FBAFEE4" w14:textId="77777777" w:rsidTr="008A43F4">
        <w:tc>
          <w:tcPr>
            <w:tcW w:w="562" w:type="dxa"/>
            <w:vAlign w:val="center"/>
          </w:tcPr>
          <w:p w14:paraId="263A8815" w14:textId="30538CE6" w:rsidR="00AD5BD3" w:rsidRPr="008E6A44" w:rsidRDefault="007925F0" w:rsidP="00AD5BD3">
            <w:pPr>
              <w:spacing w:after="120"/>
              <w:jc w:val="center"/>
              <w:rPr>
                <w:rFonts w:ascii="Palatino Linotype" w:hAnsi="Palatino Linotype"/>
              </w:rPr>
            </w:pPr>
            <w:r>
              <w:rPr>
                <w:rFonts w:ascii="Palatino Linotype" w:hAnsi="Palatino Linotype"/>
              </w:rPr>
              <w:t>d)</w:t>
            </w:r>
          </w:p>
        </w:tc>
        <w:tc>
          <w:tcPr>
            <w:tcW w:w="4253" w:type="dxa"/>
            <w:vAlign w:val="center"/>
          </w:tcPr>
          <w:p w14:paraId="2E835EA1" w14:textId="2CC07EE0" w:rsidR="00AD5BD3" w:rsidRPr="00F85E6A" w:rsidRDefault="00AD5BD3" w:rsidP="00AD5BD3">
            <w:pPr>
              <w:spacing w:after="0"/>
              <w:rPr>
                <w:rFonts w:ascii="Palatino Linotype" w:hAnsi="Palatino Linotype"/>
                <w:sz w:val="22"/>
                <w:szCs w:val="22"/>
              </w:rPr>
            </w:pPr>
            <w:r w:rsidRPr="00F85E6A">
              <w:rPr>
                <w:rFonts w:ascii="Palatino Linotype" w:hAnsi="Palatino Linotype"/>
                <w:sz w:val="22"/>
                <w:szCs w:val="22"/>
              </w:rPr>
              <w:t>Elaborarea de analize lunare, privind activitățile desfășurate, la nivel teritorial, de către unitățile de poliție/jandarmerie/pentru situații de urgență, precum și rezultatele obținute pe problematica de referință (și raportarea acestora, conform unei grile întocmite la nivelul inspectoratelor generale, către IGPR/IGJR)</w:t>
            </w:r>
          </w:p>
        </w:tc>
        <w:tc>
          <w:tcPr>
            <w:tcW w:w="2126" w:type="dxa"/>
            <w:vAlign w:val="center"/>
          </w:tcPr>
          <w:p w14:paraId="00D20788" w14:textId="6E9BFC47" w:rsidR="00AD5BD3" w:rsidRPr="00F85E6A" w:rsidRDefault="00AD5BD3" w:rsidP="00AD5BD3">
            <w:pPr>
              <w:spacing w:after="120"/>
              <w:rPr>
                <w:rFonts w:ascii="Palatino Linotype" w:hAnsi="Palatino Linotype"/>
                <w:sz w:val="22"/>
                <w:szCs w:val="22"/>
              </w:rPr>
            </w:pPr>
            <w:r w:rsidRPr="00F85E6A">
              <w:rPr>
                <w:rFonts w:ascii="Palatino Linotype" w:hAnsi="Palatino Linotype"/>
                <w:sz w:val="22"/>
                <w:szCs w:val="22"/>
              </w:rPr>
              <w:t>Lunar,  până pe 15 ale lunii, pentru luna anterioară, pe parcursul anului școlar</w:t>
            </w:r>
          </w:p>
        </w:tc>
        <w:tc>
          <w:tcPr>
            <w:tcW w:w="1985" w:type="dxa"/>
            <w:vAlign w:val="center"/>
          </w:tcPr>
          <w:p w14:paraId="703FD796" w14:textId="77777777"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IPJ/DGPMB</w:t>
            </w:r>
          </w:p>
          <w:p w14:paraId="7C3BB434" w14:textId="197D1FF6"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IJJ/DGJMB</w:t>
            </w:r>
          </w:p>
          <w:p w14:paraId="3FFCC6E7" w14:textId="77777777" w:rsidR="00AD5BD3" w:rsidRPr="00F85E6A" w:rsidRDefault="00AD5BD3" w:rsidP="00AD5BD3">
            <w:pPr>
              <w:spacing w:after="120"/>
              <w:jc w:val="center"/>
              <w:rPr>
                <w:rFonts w:ascii="Palatino Linotype" w:hAnsi="Palatino Linotype"/>
                <w:sz w:val="22"/>
                <w:szCs w:val="22"/>
                <w:lang w:val="en-AU"/>
              </w:rPr>
            </w:pPr>
            <w:r w:rsidRPr="00F85E6A">
              <w:rPr>
                <w:rFonts w:ascii="Palatino Linotype" w:hAnsi="Palatino Linotype"/>
                <w:sz w:val="22"/>
                <w:szCs w:val="22"/>
                <w:lang w:val="en-AU"/>
              </w:rPr>
              <w:t>CPECA</w:t>
            </w:r>
          </w:p>
          <w:p w14:paraId="5F675413" w14:textId="77777777" w:rsidR="00AD5BD3" w:rsidRPr="00F85E6A" w:rsidRDefault="00AD5BD3" w:rsidP="00AD5BD3">
            <w:pPr>
              <w:spacing w:after="120"/>
              <w:jc w:val="center"/>
              <w:rPr>
                <w:rFonts w:ascii="Palatino Linotype" w:hAnsi="Palatino Linotype"/>
                <w:sz w:val="22"/>
                <w:szCs w:val="22"/>
                <w:lang w:val="en-AU"/>
              </w:rPr>
            </w:pPr>
            <w:r w:rsidRPr="00F85E6A">
              <w:rPr>
                <w:rFonts w:ascii="Palatino Linotype" w:hAnsi="Palatino Linotype"/>
                <w:sz w:val="22"/>
                <w:szCs w:val="22"/>
                <w:lang w:val="en-AU"/>
              </w:rPr>
              <w:t xml:space="preserve">centre </w:t>
            </w:r>
            <w:proofErr w:type="spellStart"/>
            <w:r w:rsidRPr="00F85E6A">
              <w:rPr>
                <w:rFonts w:ascii="Palatino Linotype" w:hAnsi="Palatino Linotype"/>
                <w:sz w:val="22"/>
                <w:szCs w:val="22"/>
                <w:lang w:val="en-AU"/>
              </w:rPr>
              <w:t>regionale</w:t>
            </w:r>
            <w:proofErr w:type="spellEnd"/>
            <w:r w:rsidRPr="00F85E6A">
              <w:rPr>
                <w:rFonts w:ascii="Palatino Linotype" w:hAnsi="Palatino Linotype"/>
                <w:sz w:val="22"/>
                <w:szCs w:val="22"/>
                <w:lang w:val="en-AU"/>
              </w:rPr>
              <w:t xml:space="preserve"> (ANÎTP)</w:t>
            </w:r>
          </w:p>
          <w:p w14:paraId="147792FF" w14:textId="77777777" w:rsidR="00AD5BD3" w:rsidRPr="00F85E6A" w:rsidRDefault="00AD5BD3" w:rsidP="00AD5BD3">
            <w:pPr>
              <w:spacing w:after="120"/>
              <w:jc w:val="center"/>
              <w:rPr>
                <w:rFonts w:ascii="Palatino Linotype" w:hAnsi="Palatino Linotype"/>
                <w:sz w:val="22"/>
                <w:szCs w:val="22"/>
              </w:rPr>
            </w:pPr>
          </w:p>
        </w:tc>
        <w:tc>
          <w:tcPr>
            <w:tcW w:w="1984" w:type="dxa"/>
            <w:vAlign w:val="center"/>
          </w:tcPr>
          <w:p w14:paraId="4A4F0905" w14:textId="77777777" w:rsidR="00AD5BD3" w:rsidRPr="00F85E6A" w:rsidRDefault="00AD5BD3" w:rsidP="00AD5BD3">
            <w:pPr>
              <w:spacing w:after="120"/>
              <w:jc w:val="center"/>
              <w:rPr>
                <w:rFonts w:ascii="Palatino Linotype" w:hAnsi="Palatino Linotype"/>
                <w:sz w:val="22"/>
                <w:szCs w:val="22"/>
              </w:rPr>
            </w:pPr>
          </w:p>
        </w:tc>
        <w:tc>
          <w:tcPr>
            <w:tcW w:w="2552" w:type="dxa"/>
            <w:vAlign w:val="center"/>
          </w:tcPr>
          <w:p w14:paraId="5519D5A0" w14:textId="21F09BA4" w:rsidR="00AD5BD3" w:rsidRPr="00F85E6A" w:rsidRDefault="00AD5BD3" w:rsidP="00AD5BD3">
            <w:pPr>
              <w:spacing w:after="120"/>
              <w:jc w:val="center"/>
              <w:rPr>
                <w:rFonts w:ascii="Palatino Linotype" w:hAnsi="Palatino Linotype"/>
                <w:sz w:val="22"/>
                <w:szCs w:val="22"/>
                <w:lang w:val="en-AU"/>
              </w:rPr>
            </w:pPr>
            <w:r w:rsidRPr="00F85E6A">
              <w:rPr>
                <w:rFonts w:ascii="Palatino Linotype" w:hAnsi="Palatino Linotype"/>
                <w:sz w:val="22"/>
                <w:szCs w:val="22"/>
                <w:lang w:val="en-AU"/>
              </w:rPr>
              <w:t xml:space="preserve">Nu </w:t>
            </w:r>
            <w:proofErr w:type="spellStart"/>
            <w:r w:rsidRPr="00F85E6A">
              <w:rPr>
                <w:rFonts w:ascii="Palatino Linotype" w:hAnsi="Palatino Linotype"/>
                <w:sz w:val="22"/>
                <w:szCs w:val="22"/>
                <w:lang w:val="en-AU"/>
              </w:rPr>
              <w:t>este</w:t>
            </w:r>
            <w:proofErr w:type="spellEnd"/>
            <w:r w:rsidRPr="00F85E6A">
              <w:rPr>
                <w:rFonts w:ascii="Palatino Linotype" w:hAnsi="Palatino Linotype"/>
                <w:sz w:val="22"/>
                <w:szCs w:val="22"/>
                <w:lang w:val="en-AU"/>
              </w:rPr>
              <w:t xml:space="preserve"> </w:t>
            </w:r>
            <w:proofErr w:type="spellStart"/>
            <w:r w:rsidRPr="00F85E6A">
              <w:rPr>
                <w:rFonts w:ascii="Palatino Linotype" w:hAnsi="Palatino Linotype"/>
                <w:sz w:val="22"/>
                <w:szCs w:val="22"/>
                <w:lang w:val="en-AU"/>
              </w:rPr>
              <w:t>cazul</w:t>
            </w:r>
            <w:proofErr w:type="spellEnd"/>
          </w:p>
        </w:tc>
        <w:tc>
          <w:tcPr>
            <w:tcW w:w="1984" w:type="dxa"/>
            <w:vAlign w:val="center"/>
          </w:tcPr>
          <w:p w14:paraId="5B254453" w14:textId="578F9CED"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Nu este cazul</w:t>
            </w:r>
          </w:p>
        </w:tc>
      </w:tr>
      <w:tr w:rsidR="00AD5BD3" w:rsidRPr="008E6A44" w14:paraId="526C07FD" w14:textId="77777777" w:rsidTr="008A43F4">
        <w:tc>
          <w:tcPr>
            <w:tcW w:w="562" w:type="dxa"/>
            <w:vAlign w:val="center"/>
          </w:tcPr>
          <w:p w14:paraId="1F5CC829" w14:textId="2EA76F98" w:rsidR="00AD5BD3" w:rsidRPr="008E6A44" w:rsidRDefault="007925F0" w:rsidP="00AD5BD3">
            <w:pPr>
              <w:spacing w:after="120"/>
              <w:jc w:val="center"/>
              <w:rPr>
                <w:rFonts w:ascii="Palatino Linotype" w:hAnsi="Palatino Linotype"/>
              </w:rPr>
            </w:pPr>
            <w:r>
              <w:rPr>
                <w:rFonts w:ascii="Palatino Linotype" w:hAnsi="Palatino Linotype"/>
              </w:rPr>
              <w:t>e)</w:t>
            </w:r>
          </w:p>
        </w:tc>
        <w:tc>
          <w:tcPr>
            <w:tcW w:w="4253" w:type="dxa"/>
            <w:vAlign w:val="center"/>
          </w:tcPr>
          <w:p w14:paraId="45778E3B" w14:textId="1F655849" w:rsidR="00AD5BD3" w:rsidRPr="00934A59" w:rsidRDefault="00AD5BD3" w:rsidP="00A83D74">
            <w:pPr>
              <w:spacing w:after="0"/>
              <w:rPr>
                <w:rFonts w:ascii="Palatino Linotype" w:hAnsi="Palatino Linotype"/>
                <w:sz w:val="22"/>
                <w:szCs w:val="22"/>
              </w:rPr>
            </w:pPr>
            <w:r w:rsidRPr="00934A59">
              <w:rPr>
                <w:rFonts w:ascii="Palatino Linotype" w:hAnsi="Palatino Linotype"/>
                <w:sz w:val="22"/>
                <w:szCs w:val="22"/>
              </w:rPr>
              <w:t xml:space="preserve">Elaborarea, de către unitățile centrale, a unor analize </w:t>
            </w:r>
            <w:r w:rsidR="00A83D74" w:rsidRPr="00934A59">
              <w:rPr>
                <w:rFonts w:ascii="Palatino Linotype" w:hAnsi="Palatino Linotype"/>
                <w:sz w:val="22"/>
                <w:szCs w:val="22"/>
              </w:rPr>
              <w:t>lunare</w:t>
            </w:r>
            <w:r w:rsidRPr="00934A59">
              <w:rPr>
                <w:rFonts w:ascii="Palatino Linotype" w:hAnsi="Palatino Linotype"/>
                <w:sz w:val="22"/>
                <w:szCs w:val="22"/>
              </w:rPr>
              <w:t xml:space="preserve"> privind activitățile desfășurate/ rezultatele obținute, la nivel național (pe baza celor întocmite la nivel teritorial), pe problematica de referință și raportarea lor către MAI - DGMO (analiza va include Anexa nr. 4).</w:t>
            </w:r>
          </w:p>
        </w:tc>
        <w:tc>
          <w:tcPr>
            <w:tcW w:w="2126" w:type="dxa"/>
            <w:vAlign w:val="center"/>
          </w:tcPr>
          <w:p w14:paraId="16985643" w14:textId="3CFCC529" w:rsidR="00AD5BD3" w:rsidRPr="00F85E6A" w:rsidRDefault="00AD5BD3" w:rsidP="00AD5BD3">
            <w:pPr>
              <w:spacing w:after="120"/>
              <w:rPr>
                <w:rFonts w:ascii="Palatino Linotype" w:hAnsi="Palatino Linotype"/>
                <w:sz w:val="22"/>
                <w:szCs w:val="22"/>
              </w:rPr>
            </w:pPr>
            <w:r w:rsidRPr="00F85E6A">
              <w:rPr>
                <w:rFonts w:ascii="Palatino Linotype" w:hAnsi="Palatino Linotype"/>
                <w:sz w:val="22"/>
                <w:szCs w:val="22"/>
              </w:rPr>
              <w:t>Lunar, până pe 20 ale lunii, pentru luna anterioară, pe            parcursul anului școlar</w:t>
            </w:r>
          </w:p>
        </w:tc>
        <w:tc>
          <w:tcPr>
            <w:tcW w:w="1985" w:type="dxa"/>
            <w:vAlign w:val="center"/>
          </w:tcPr>
          <w:p w14:paraId="40B35E2C" w14:textId="77777777"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IGPR</w:t>
            </w:r>
          </w:p>
          <w:p w14:paraId="3C309281" w14:textId="77777777"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IGJR</w:t>
            </w:r>
          </w:p>
          <w:p w14:paraId="47F82A4E" w14:textId="77777777"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ANA</w:t>
            </w:r>
          </w:p>
          <w:p w14:paraId="167BCC54" w14:textId="77777777"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lang w:val="en-AU"/>
              </w:rPr>
              <w:t>ANÎTP</w:t>
            </w:r>
          </w:p>
          <w:p w14:paraId="6D32003C" w14:textId="77777777" w:rsidR="00AD5BD3" w:rsidRPr="00F85E6A" w:rsidRDefault="00AD5BD3" w:rsidP="00AD5BD3">
            <w:pPr>
              <w:spacing w:after="120"/>
              <w:jc w:val="center"/>
              <w:rPr>
                <w:rFonts w:ascii="Palatino Linotype" w:hAnsi="Palatino Linotype"/>
                <w:sz w:val="22"/>
                <w:szCs w:val="22"/>
              </w:rPr>
            </w:pPr>
          </w:p>
        </w:tc>
        <w:tc>
          <w:tcPr>
            <w:tcW w:w="1984" w:type="dxa"/>
            <w:vAlign w:val="center"/>
          </w:tcPr>
          <w:p w14:paraId="323FEAF8" w14:textId="77777777" w:rsidR="00AD5BD3" w:rsidRPr="00F85E6A" w:rsidRDefault="00AD5BD3" w:rsidP="00AD5BD3">
            <w:pPr>
              <w:spacing w:after="120"/>
              <w:jc w:val="center"/>
              <w:rPr>
                <w:rFonts w:ascii="Palatino Linotype" w:hAnsi="Palatino Linotype"/>
                <w:sz w:val="22"/>
                <w:szCs w:val="22"/>
              </w:rPr>
            </w:pPr>
          </w:p>
        </w:tc>
        <w:tc>
          <w:tcPr>
            <w:tcW w:w="2552" w:type="dxa"/>
            <w:vAlign w:val="center"/>
          </w:tcPr>
          <w:p w14:paraId="5925F898" w14:textId="68BF66AE" w:rsidR="00AD5BD3" w:rsidRPr="00F85E6A" w:rsidRDefault="00AD5BD3" w:rsidP="00AD5BD3">
            <w:pPr>
              <w:spacing w:after="120"/>
              <w:jc w:val="center"/>
              <w:rPr>
                <w:rFonts w:ascii="Palatino Linotype" w:hAnsi="Palatino Linotype"/>
                <w:sz w:val="22"/>
                <w:szCs w:val="22"/>
                <w:lang w:val="en-AU"/>
              </w:rPr>
            </w:pPr>
            <w:r w:rsidRPr="00F85E6A">
              <w:rPr>
                <w:rFonts w:ascii="Palatino Linotype" w:hAnsi="Palatino Linotype"/>
                <w:sz w:val="22"/>
                <w:szCs w:val="22"/>
              </w:rPr>
              <w:t>Nu este cazul</w:t>
            </w:r>
          </w:p>
        </w:tc>
        <w:tc>
          <w:tcPr>
            <w:tcW w:w="1984" w:type="dxa"/>
            <w:vAlign w:val="center"/>
          </w:tcPr>
          <w:p w14:paraId="20BECA85" w14:textId="5F622CCB"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Nu este cazul</w:t>
            </w:r>
          </w:p>
        </w:tc>
      </w:tr>
      <w:tr w:rsidR="00AD5BD3" w:rsidRPr="008E6A44" w14:paraId="69AD1E93" w14:textId="77777777" w:rsidTr="008A43F4">
        <w:trPr>
          <w:trHeight w:val="2400"/>
        </w:trPr>
        <w:tc>
          <w:tcPr>
            <w:tcW w:w="562" w:type="dxa"/>
            <w:vAlign w:val="center"/>
          </w:tcPr>
          <w:p w14:paraId="6230C051" w14:textId="352C4DB4" w:rsidR="00AD5BD3" w:rsidRPr="008E6A44" w:rsidRDefault="007925F0" w:rsidP="00AD5BD3">
            <w:pPr>
              <w:spacing w:after="120"/>
              <w:jc w:val="center"/>
              <w:rPr>
                <w:rFonts w:ascii="Palatino Linotype" w:hAnsi="Palatino Linotype"/>
              </w:rPr>
            </w:pPr>
            <w:r>
              <w:rPr>
                <w:rFonts w:ascii="Palatino Linotype" w:hAnsi="Palatino Linotype"/>
              </w:rPr>
              <w:lastRenderedPageBreak/>
              <w:t>f)</w:t>
            </w:r>
          </w:p>
        </w:tc>
        <w:tc>
          <w:tcPr>
            <w:tcW w:w="4253" w:type="dxa"/>
            <w:vAlign w:val="center"/>
          </w:tcPr>
          <w:p w14:paraId="034ECE81" w14:textId="16AA8A1F" w:rsidR="00AD5BD3" w:rsidRPr="00934A59" w:rsidRDefault="00AD5BD3" w:rsidP="00A83D74">
            <w:pPr>
              <w:spacing w:after="120"/>
              <w:rPr>
                <w:rFonts w:ascii="Palatino Linotype" w:hAnsi="Palatino Linotype"/>
                <w:sz w:val="22"/>
                <w:szCs w:val="22"/>
              </w:rPr>
            </w:pPr>
            <w:r w:rsidRPr="00934A59">
              <w:rPr>
                <w:rFonts w:ascii="Palatino Linotype" w:hAnsi="Palatino Linotype"/>
                <w:sz w:val="22"/>
                <w:szCs w:val="22"/>
              </w:rPr>
              <w:t xml:space="preserve">Elaborarea, de către unitățile centrale, a unor evaluări semestriale și anuale (pe baza analizelor </w:t>
            </w:r>
            <w:r w:rsidR="00A83D74" w:rsidRPr="00934A59">
              <w:rPr>
                <w:rFonts w:ascii="Palatino Linotype" w:hAnsi="Palatino Linotype"/>
                <w:sz w:val="22"/>
                <w:szCs w:val="22"/>
              </w:rPr>
              <w:t>lunare</w:t>
            </w:r>
            <w:r w:rsidRPr="00934A59">
              <w:rPr>
                <w:rFonts w:ascii="Palatino Linotype" w:hAnsi="Palatino Linotype"/>
                <w:sz w:val="22"/>
                <w:szCs w:val="22"/>
              </w:rPr>
              <w:t>), cu privire la activitățile desfășurate și rezultatele obținute, la nivel național (pe parcursul anului școlar), pe problematica de referință, ce va fi raportată către DGMO (MAI)</w:t>
            </w:r>
          </w:p>
        </w:tc>
        <w:tc>
          <w:tcPr>
            <w:tcW w:w="2126" w:type="dxa"/>
            <w:vAlign w:val="center"/>
          </w:tcPr>
          <w:p w14:paraId="24E14CF1" w14:textId="6C228055" w:rsidR="00AD5BD3" w:rsidRPr="00F85E6A" w:rsidRDefault="00AD5BD3" w:rsidP="00AD5BD3">
            <w:pPr>
              <w:spacing w:after="120"/>
              <w:rPr>
                <w:rFonts w:ascii="Palatino Linotype" w:hAnsi="Palatino Linotype"/>
                <w:sz w:val="22"/>
                <w:szCs w:val="22"/>
              </w:rPr>
            </w:pPr>
            <w:r w:rsidRPr="00F85E6A">
              <w:rPr>
                <w:rFonts w:ascii="Palatino Linotype" w:hAnsi="Palatino Linotype"/>
                <w:sz w:val="22"/>
                <w:szCs w:val="22"/>
              </w:rPr>
              <w:t>Pentru evaluarea semestrială, până la data de 31 ale lunii ianuarie</w:t>
            </w:r>
          </w:p>
          <w:p w14:paraId="0154CDA2" w14:textId="6D9DB1D9" w:rsidR="00AD5BD3" w:rsidRPr="00F85E6A" w:rsidRDefault="00AD5BD3" w:rsidP="00AD5BD3">
            <w:pPr>
              <w:spacing w:after="0"/>
              <w:rPr>
                <w:rFonts w:ascii="Palatino Linotype" w:hAnsi="Palatino Linotype"/>
                <w:sz w:val="22"/>
                <w:szCs w:val="22"/>
              </w:rPr>
            </w:pPr>
            <w:r w:rsidRPr="00F85E6A">
              <w:rPr>
                <w:rFonts w:ascii="Palatino Linotype" w:hAnsi="Palatino Linotype"/>
                <w:sz w:val="22"/>
                <w:szCs w:val="22"/>
              </w:rPr>
              <w:t xml:space="preserve">Pentru evaluarea anuală, în maxim 30 de zile de la sfârșitul </w:t>
            </w:r>
            <w:r>
              <w:rPr>
                <w:rFonts w:ascii="Palatino Linotype" w:hAnsi="Palatino Linotype"/>
                <w:sz w:val="22"/>
                <w:szCs w:val="22"/>
              </w:rPr>
              <w:t xml:space="preserve">cursurilor </w:t>
            </w:r>
            <w:r w:rsidRPr="00F85E6A">
              <w:rPr>
                <w:rFonts w:ascii="Palatino Linotype" w:hAnsi="Palatino Linotype"/>
                <w:sz w:val="22"/>
                <w:szCs w:val="22"/>
              </w:rPr>
              <w:t>anului școlar</w:t>
            </w:r>
          </w:p>
        </w:tc>
        <w:tc>
          <w:tcPr>
            <w:tcW w:w="1985" w:type="dxa"/>
            <w:vAlign w:val="center"/>
          </w:tcPr>
          <w:p w14:paraId="63BCA381" w14:textId="77777777"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DGRIP</w:t>
            </w:r>
          </w:p>
          <w:p w14:paraId="56D96FD1" w14:textId="77777777"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IGPR</w:t>
            </w:r>
          </w:p>
          <w:p w14:paraId="6EA38A9A" w14:textId="77777777"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IGJR</w:t>
            </w:r>
          </w:p>
          <w:p w14:paraId="607B237D" w14:textId="77777777"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ANA</w:t>
            </w:r>
          </w:p>
          <w:p w14:paraId="6F0D5576" w14:textId="77777777"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lang w:val="en-AU"/>
              </w:rPr>
              <w:t>ANÎTP</w:t>
            </w:r>
          </w:p>
          <w:p w14:paraId="2D617E1F" w14:textId="77777777" w:rsidR="00AD5BD3" w:rsidRPr="00F85E6A" w:rsidRDefault="00AD5BD3" w:rsidP="00AD5BD3">
            <w:pPr>
              <w:spacing w:after="120"/>
              <w:jc w:val="center"/>
              <w:rPr>
                <w:rFonts w:ascii="Palatino Linotype" w:hAnsi="Palatino Linotype"/>
                <w:sz w:val="22"/>
                <w:szCs w:val="22"/>
              </w:rPr>
            </w:pPr>
          </w:p>
        </w:tc>
        <w:tc>
          <w:tcPr>
            <w:tcW w:w="1984" w:type="dxa"/>
            <w:vAlign w:val="center"/>
          </w:tcPr>
          <w:p w14:paraId="10303391" w14:textId="77777777" w:rsidR="00AD5BD3" w:rsidRPr="00F85E6A" w:rsidRDefault="00AD5BD3" w:rsidP="00AD5BD3">
            <w:pPr>
              <w:spacing w:after="120"/>
              <w:jc w:val="center"/>
              <w:rPr>
                <w:rFonts w:ascii="Palatino Linotype" w:hAnsi="Palatino Linotype"/>
                <w:sz w:val="22"/>
                <w:szCs w:val="22"/>
              </w:rPr>
            </w:pPr>
          </w:p>
        </w:tc>
        <w:tc>
          <w:tcPr>
            <w:tcW w:w="2552" w:type="dxa"/>
            <w:vAlign w:val="center"/>
          </w:tcPr>
          <w:p w14:paraId="2436ECE0" w14:textId="44F1B289" w:rsidR="00AD5BD3" w:rsidRPr="00F85E6A" w:rsidRDefault="00AD5BD3" w:rsidP="00AD5BD3">
            <w:pPr>
              <w:spacing w:after="120"/>
              <w:jc w:val="center"/>
              <w:rPr>
                <w:rFonts w:ascii="Palatino Linotype" w:hAnsi="Palatino Linotype"/>
                <w:sz w:val="22"/>
                <w:szCs w:val="22"/>
                <w:lang w:val="en-AU"/>
              </w:rPr>
            </w:pPr>
            <w:r w:rsidRPr="00F85E6A">
              <w:rPr>
                <w:rFonts w:ascii="Palatino Linotype" w:hAnsi="Palatino Linotype"/>
                <w:sz w:val="22"/>
                <w:szCs w:val="22"/>
              </w:rPr>
              <w:t>Nu este cazul</w:t>
            </w:r>
          </w:p>
        </w:tc>
        <w:tc>
          <w:tcPr>
            <w:tcW w:w="1984" w:type="dxa"/>
            <w:vAlign w:val="center"/>
          </w:tcPr>
          <w:p w14:paraId="6A2A0921" w14:textId="37D57C5D"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Nu este cazul</w:t>
            </w:r>
          </w:p>
        </w:tc>
      </w:tr>
      <w:tr w:rsidR="00AD5BD3" w:rsidRPr="00F85E6A" w14:paraId="5B3E60D3" w14:textId="77777777" w:rsidTr="008A43F4">
        <w:tc>
          <w:tcPr>
            <w:tcW w:w="562" w:type="dxa"/>
            <w:vAlign w:val="center"/>
          </w:tcPr>
          <w:p w14:paraId="1A6E8DDF" w14:textId="4757F786" w:rsidR="00AD5BD3" w:rsidRPr="00F85E6A" w:rsidRDefault="007925F0" w:rsidP="00AD5BD3">
            <w:pPr>
              <w:spacing w:after="120"/>
              <w:jc w:val="center"/>
              <w:rPr>
                <w:rFonts w:ascii="Palatino Linotype" w:hAnsi="Palatino Linotype"/>
              </w:rPr>
            </w:pPr>
            <w:r>
              <w:rPr>
                <w:rFonts w:ascii="Palatino Linotype" w:hAnsi="Palatino Linotype"/>
              </w:rPr>
              <w:t>g)</w:t>
            </w:r>
          </w:p>
        </w:tc>
        <w:tc>
          <w:tcPr>
            <w:tcW w:w="4253" w:type="dxa"/>
            <w:vAlign w:val="center"/>
          </w:tcPr>
          <w:p w14:paraId="1E455637" w14:textId="067A080F" w:rsidR="00AD5BD3" w:rsidRPr="00F85E6A" w:rsidRDefault="00AD5BD3" w:rsidP="00AD5BD3">
            <w:pPr>
              <w:spacing w:after="0"/>
              <w:rPr>
                <w:rFonts w:ascii="Palatino Linotype" w:hAnsi="Palatino Linotype"/>
                <w:sz w:val="22"/>
                <w:szCs w:val="22"/>
              </w:rPr>
            </w:pPr>
            <w:r w:rsidRPr="00F85E6A">
              <w:rPr>
                <w:rFonts w:ascii="Palatino Linotype" w:hAnsi="Palatino Linotype"/>
                <w:sz w:val="22"/>
                <w:szCs w:val="22"/>
              </w:rPr>
              <w:t>Elaborarea unei evaluări anuale privind activitățile desfășurate și rezultatele obținute pe parcursul anului școlar, potrivit competențelor (care vor conține și proiectarea unor măsuri comune de remediere a aspectelor negative aplicabile structurilor cu responsabilități) și transmiterea acestora către MAI, în vederea evaluării integrate, de către DGMO, a fenomenului de referință și diseminării către instituțiile partenere</w:t>
            </w:r>
          </w:p>
        </w:tc>
        <w:tc>
          <w:tcPr>
            <w:tcW w:w="2126" w:type="dxa"/>
            <w:vAlign w:val="center"/>
          </w:tcPr>
          <w:p w14:paraId="65094A47" w14:textId="5ED96931" w:rsidR="00AD5BD3" w:rsidRPr="00F85E6A" w:rsidRDefault="00AD5BD3" w:rsidP="00AD5BD3">
            <w:pPr>
              <w:spacing w:after="120"/>
              <w:rPr>
                <w:rFonts w:ascii="Palatino Linotype" w:hAnsi="Palatino Linotype"/>
                <w:sz w:val="22"/>
                <w:szCs w:val="22"/>
              </w:rPr>
            </w:pPr>
            <w:r w:rsidRPr="00F85E6A">
              <w:rPr>
                <w:rFonts w:ascii="Palatino Linotype" w:hAnsi="Palatino Linotype"/>
                <w:sz w:val="22"/>
                <w:szCs w:val="22"/>
              </w:rPr>
              <w:t xml:space="preserve">În maxim de 30 zile de la sfârșitul </w:t>
            </w:r>
            <w:r>
              <w:rPr>
                <w:rFonts w:ascii="Palatino Linotype" w:hAnsi="Palatino Linotype"/>
                <w:sz w:val="22"/>
                <w:szCs w:val="22"/>
              </w:rPr>
              <w:t xml:space="preserve">cursurilor </w:t>
            </w:r>
            <w:r w:rsidRPr="00F85E6A">
              <w:rPr>
                <w:rFonts w:ascii="Palatino Linotype" w:hAnsi="Palatino Linotype"/>
                <w:sz w:val="22"/>
                <w:szCs w:val="22"/>
              </w:rPr>
              <w:t>anului școlar</w:t>
            </w:r>
          </w:p>
        </w:tc>
        <w:tc>
          <w:tcPr>
            <w:tcW w:w="1985" w:type="dxa"/>
            <w:vAlign w:val="center"/>
          </w:tcPr>
          <w:p w14:paraId="659A4A36" w14:textId="77777777"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ME</w:t>
            </w:r>
          </w:p>
          <w:p w14:paraId="755F5D7B" w14:textId="77777777"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MFTES</w:t>
            </w:r>
          </w:p>
          <w:p w14:paraId="66921EB5" w14:textId="77777777"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MMSS</w:t>
            </w:r>
          </w:p>
          <w:p w14:paraId="36D9E9B7" w14:textId="77777777"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MS</w:t>
            </w:r>
          </w:p>
          <w:p w14:paraId="30737EE1" w14:textId="77777777" w:rsidR="00AD5BD3" w:rsidRPr="00F85E6A" w:rsidRDefault="00AD5BD3" w:rsidP="00A77A66">
            <w:pPr>
              <w:spacing w:after="120"/>
              <w:jc w:val="center"/>
              <w:rPr>
                <w:rFonts w:ascii="Palatino Linotype" w:hAnsi="Palatino Linotype"/>
                <w:sz w:val="22"/>
                <w:szCs w:val="22"/>
              </w:rPr>
            </w:pPr>
          </w:p>
        </w:tc>
        <w:tc>
          <w:tcPr>
            <w:tcW w:w="1984" w:type="dxa"/>
            <w:vAlign w:val="center"/>
          </w:tcPr>
          <w:p w14:paraId="59D74598" w14:textId="77777777" w:rsidR="00AD5BD3" w:rsidRPr="00F85E6A" w:rsidRDefault="00AD5BD3" w:rsidP="00AD5BD3">
            <w:pPr>
              <w:spacing w:after="120"/>
              <w:jc w:val="center"/>
              <w:rPr>
                <w:rFonts w:ascii="Palatino Linotype" w:hAnsi="Palatino Linotype"/>
                <w:sz w:val="22"/>
                <w:szCs w:val="22"/>
              </w:rPr>
            </w:pPr>
          </w:p>
        </w:tc>
        <w:tc>
          <w:tcPr>
            <w:tcW w:w="2552" w:type="dxa"/>
            <w:vAlign w:val="center"/>
          </w:tcPr>
          <w:p w14:paraId="3295B97A" w14:textId="71265E20" w:rsidR="00AD5BD3" w:rsidRPr="00F85E6A" w:rsidRDefault="00AD5BD3" w:rsidP="00AD5BD3">
            <w:pPr>
              <w:spacing w:after="120"/>
              <w:jc w:val="center"/>
              <w:rPr>
                <w:rFonts w:ascii="Palatino Linotype" w:hAnsi="Palatino Linotype"/>
                <w:sz w:val="22"/>
                <w:szCs w:val="22"/>
                <w:lang w:val="en-AU"/>
              </w:rPr>
            </w:pPr>
            <w:r w:rsidRPr="00F85E6A">
              <w:rPr>
                <w:rFonts w:ascii="Palatino Linotype" w:hAnsi="Palatino Linotype"/>
                <w:sz w:val="22"/>
                <w:szCs w:val="22"/>
              </w:rPr>
              <w:t>Nu este cazul</w:t>
            </w:r>
          </w:p>
        </w:tc>
        <w:tc>
          <w:tcPr>
            <w:tcW w:w="1984" w:type="dxa"/>
            <w:vAlign w:val="center"/>
          </w:tcPr>
          <w:p w14:paraId="34F94E52" w14:textId="176A7937" w:rsidR="00AD5BD3" w:rsidRPr="00F85E6A" w:rsidRDefault="00AD5BD3" w:rsidP="00AD5BD3">
            <w:pPr>
              <w:spacing w:after="120"/>
              <w:jc w:val="center"/>
              <w:rPr>
                <w:rFonts w:ascii="Palatino Linotype" w:hAnsi="Palatino Linotype"/>
                <w:sz w:val="22"/>
                <w:szCs w:val="22"/>
              </w:rPr>
            </w:pPr>
            <w:r w:rsidRPr="00F85E6A">
              <w:rPr>
                <w:rFonts w:ascii="Palatino Linotype" w:hAnsi="Palatino Linotype"/>
                <w:sz w:val="22"/>
                <w:szCs w:val="22"/>
              </w:rPr>
              <w:t>Nu este cazul</w:t>
            </w:r>
          </w:p>
        </w:tc>
      </w:tr>
    </w:tbl>
    <w:p w14:paraId="6702BD13" w14:textId="462BC447" w:rsidR="00EE0A01" w:rsidRDefault="00B26962" w:rsidP="009B6A1C">
      <w:pPr>
        <w:spacing w:after="120"/>
        <w:jc w:val="both"/>
        <w:rPr>
          <w:rFonts w:ascii="Palatino Linotype" w:hAnsi="Palatino Linotype"/>
          <w:b/>
        </w:rPr>
      </w:pPr>
      <w:bookmarkStart w:id="3" w:name="_heading=h.ienmpvcphmf7" w:colFirst="0" w:colLast="0"/>
      <w:bookmarkStart w:id="4" w:name="_heading=h.d4wr8vqrffng" w:colFirst="0" w:colLast="0"/>
      <w:bookmarkStart w:id="5" w:name="_heading=h.nhv2vtn3rv9c" w:colFirst="0" w:colLast="0"/>
      <w:bookmarkStart w:id="6" w:name="_heading=h.q7llgdhs0mt2" w:colFirst="0" w:colLast="0"/>
      <w:bookmarkStart w:id="7" w:name="_heading=h.rsitzh6mmhv" w:colFirst="0" w:colLast="0"/>
      <w:bookmarkStart w:id="8" w:name="_heading=h.34ho1yfx5x82" w:colFirst="0" w:colLast="0"/>
      <w:bookmarkStart w:id="9" w:name="_heading=h.cuu5auo147r7" w:colFirst="0" w:colLast="0"/>
      <w:bookmarkStart w:id="10" w:name="_heading=h.fs9vcvzrv6w" w:colFirst="0" w:colLast="0"/>
      <w:bookmarkStart w:id="11" w:name="_heading=h.205qjdwp5csr" w:colFirst="0" w:colLast="0"/>
      <w:bookmarkEnd w:id="3"/>
      <w:bookmarkEnd w:id="4"/>
      <w:bookmarkEnd w:id="5"/>
      <w:bookmarkEnd w:id="6"/>
      <w:bookmarkEnd w:id="7"/>
      <w:bookmarkEnd w:id="8"/>
      <w:bookmarkEnd w:id="9"/>
      <w:bookmarkEnd w:id="10"/>
      <w:bookmarkEnd w:id="11"/>
      <w:r w:rsidRPr="00F85E6A">
        <w:rPr>
          <w:rFonts w:ascii="Palatino Linotype" w:hAnsi="Palatino Linotype"/>
          <w:sz w:val="22"/>
          <w:szCs w:val="22"/>
        </w:rPr>
        <w:t>*Componența grupului la nivelul unității de învățământ, fără a avea caracter limitativ, este următoarea: directorul unității de învățământ; membrii comisiei pentru prevenirea și eliminarea violenței, a faptelor de  corupție și discriminării în mediul școlar și promovarea interculturalității; un polițist desemnat din cadrul DGPMB</w:t>
      </w:r>
      <w:r w:rsidR="00747A7C" w:rsidRPr="00F85E6A">
        <w:rPr>
          <w:rFonts w:ascii="Palatino Linotype" w:hAnsi="Palatino Linotype"/>
          <w:sz w:val="22"/>
          <w:szCs w:val="22"/>
        </w:rPr>
        <w:t>/</w:t>
      </w:r>
      <w:r w:rsidRPr="00F85E6A">
        <w:rPr>
          <w:rFonts w:ascii="Palatino Linotype" w:hAnsi="Palatino Linotype"/>
          <w:sz w:val="22"/>
          <w:szCs w:val="22"/>
        </w:rPr>
        <w:t>IPJ; un membru din cadrul comitetului reprezentativ al</w:t>
      </w:r>
      <w:r w:rsidR="00747A7C" w:rsidRPr="00F85E6A">
        <w:rPr>
          <w:rFonts w:ascii="Palatino Linotype" w:hAnsi="Palatino Linotype"/>
          <w:sz w:val="22"/>
          <w:szCs w:val="22"/>
        </w:rPr>
        <w:t>/</w:t>
      </w:r>
      <w:r w:rsidRPr="00F85E6A">
        <w:rPr>
          <w:rFonts w:ascii="Palatino Linotype" w:hAnsi="Palatino Linotype"/>
          <w:sz w:val="22"/>
          <w:szCs w:val="22"/>
        </w:rPr>
        <w:t>asociației părinților; un membru din cadrul consiliului școlar al elevilor; un reprezentant din cadrul SPAS</w:t>
      </w:r>
      <w:r w:rsidR="00747A7C" w:rsidRPr="00F85E6A">
        <w:rPr>
          <w:rFonts w:ascii="Palatino Linotype" w:hAnsi="Palatino Linotype"/>
          <w:sz w:val="22"/>
          <w:szCs w:val="22"/>
        </w:rPr>
        <w:t>/</w:t>
      </w:r>
      <w:r w:rsidRPr="00F85E6A">
        <w:rPr>
          <w:rFonts w:ascii="Palatino Linotype" w:hAnsi="Palatino Linotype"/>
          <w:sz w:val="22"/>
          <w:szCs w:val="22"/>
        </w:rPr>
        <w:t>DAS</w:t>
      </w:r>
      <w:r w:rsidR="00747A7C" w:rsidRPr="00F85E6A">
        <w:rPr>
          <w:rFonts w:ascii="Palatino Linotype" w:hAnsi="Palatino Linotype"/>
          <w:sz w:val="22"/>
          <w:szCs w:val="22"/>
        </w:rPr>
        <w:t>/</w:t>
      </w:r>
      <w:r w:rsidRPr="00F85E6A">
        <w:rPr>
          <w:rFonts w:ascii="Palatino Linotype" w:hAnsi="Palatino Linotype"/>
          <w:sz w:val="22"/>
          <w:szCs w:val="22"/>
        </w:rPr>
        <w:t>DGASPC.</w:t>
      </w:r>
    </w:p>
    <w:p w14:paraId="51060E0E" w14:textId="77777777" w:rsidR="00EE0A01" w:rsidRDefault="00EE0A01" w:rsidP="009B6A1C">
      <w:pPr>
        <w:spacing w:after="120"/>
        <w:jc w:val="both"/>
        <w:rPr>
          <w:rFonts w:ascii="Palatino Linotype" w:hAnsi="Palatino Linotype"/>
          <w:b/>
        </w:rPr>
        <w:sectPr w:rsidR="00EE0A01" w:rsidSect="00920E8F">
          <w:pgSz w:w="16838" w:h="11906" w:orient="landscape"/>
          <w:pgMar w:top="1417" w:right="1417" w:bottom="1003" w:left="1417" w:header="708" w:footer="708" w:gutter="0"/>
          <w:cols w:space="720"/>
          <w:docGrid w:linePitch="326"/>
        </w:sectPr>
      </w:pPr>
    </w:p>
    <w:p w14:paraId="0C9600BD" w14:textId="583A6847" w:rsidR="00920E8F" w:rsidRDefault="00001A2A" w:rsidP="009B6A1C">
      <w:pPr>
        <w:spacing w:after="120"/>
        <w:jc w:val="both"/>
        <w:rPr>
          <w:rFonts w:ascii="Palatino Linotype" w:hAnsi="Palatino Linotype"/>
          <w:b/>
        </w:rPr>
      </w:pPr>
      <w:r w:rsidRPr="00001A2A">
        <w:rPr>
          <w:rFonts w:ascii="Palatino Linotype" w:hAnsi="Palatino Linotype"/>
          <w:bCs/>
        </w:rPr>
        <w:lastRenderedPageBreak/>
        <w:t>Art. 7.</w:t>
      </w:r>
      <w:r>
        <w:rPr>
          <w:rFonts w:ascii="Palatino Linotype" w:hAnsi="Palatino Linotype"/>
          <w:b/>
        </w:rPr>
        <w:t xml:space="preserve"> </w:t>
      </w:r>
      <w:r w:rsidRPr="00001A2A">
        <w:rPr>
          <w:rFonts w:ascii="Palatino Linotype" w:hAnsi="Palatino Linotype"/>
          <w:bCs/>
        </w:rPr>
        <w:t>Indicatorii de realizare și țintele propuse sunt:</w:t>
      </w:r>
    </w:p>
    <w:tbl>
      <w:tblPr>
        <w:tblW w:w="9640" w:type="dxa"/>
        <w:tblInd w:w="-289" w:type="dxa"/>
        <w:tblLook w:val="04A0" w:firstRow="1" w:lastRow="0" w:firstColumn="1" w:lastColumn="0" w:noHBand="0" w:noVBand="1"/>
      </w:tblPr>
      <w:tblGrid>
        <w:gridCol w:w="5954"/>
        <w:gridCol w:w="1843"/>
        <w:gridCol w:w="1843"/>
      </w:tblGrid>
      <w:tr w:rsidR="00CE2DBF" w14:paraId="71DEB5A2" w14:textId="77777777" w:rsidTr="00BF0CB6">
        <w:trPr>
          <w:trHeight w:val="411"/>
        </w:trPr>
        <w:tc>
          <w:tcPr>
            <w:tcW w:w="5954" w:type="dxa"/>
            <w:shd w:val="clear" w:color="auto" w:fill="808080" w:themeFill="background1" w:themeFillShade="80"/>
            <w:vAlign w:val="center"/>
          </w:tcPr>
          <w:p w14:paraId="0102146F" w14:textId="77777777" w:rsidR="00CE2DBF" w:rsidRPr="00BF0CB6" w:rsidRDefault="00CE2DBF" w:rsidP="005F33C1">
            <w:pPr>
              <w:tabs>
                <w:tab w:val="num" w:pos="360"/>
              </w:tabs>
              <w:rPr>
                <w:rFonts w:ascii="Palatino Linotype" w:hAnsi="Palatino Linotype"/>
                <w:b/>
                <w:bCs/>
                <w:color w:val="FFFFFF" w:themeColor="background1"/>
              </w:rPr>
            </w:pPr>
            <w:r w:rsidRPr="00BF0CB6">
              <w:rPr>
                <w:rFonts w:ascii="Palatino Linotype" w:hAnsi="Palatino Linotype"/>
                <w:b/>
                <w:bCs/>
                <w:color w:val="FFFFFF" w:themeColor="background1"/>
              </w:rPr>
              <w:t>Indicator</w:t>
            </w:r>
          </w:p>
        </w:tc>
        <w:tc>
          <w:tcPr>
            <w:tcW w:w="1843" w:type="dxa"/>
            <w:shd w:val="clear" w:color="auto" w:fill="808080" w:themeFill="background1" w:themeFillShade="80"/>
            <w:vAlign w:val="center"/>
          </w:tcPr>
          <w:p w14:paraId="47D69574" w14:textId="77777777" w:rsidR="00CE2DBF" w:rsidRPr="00BF0CB6" w:rsidRDefault="00CE2DBF" w:rsidP="005F33C1">
            <w:pPr>
              <w:tabs>
                <w:tab w:val="num" w:pos="360"/>
              </w:tabs>
              <w:rPr>
                <w:rFonts w:ascii="Palatino Linotype" w:hAnsi="Palatino Linotype"/>
                <w:b/>
                <w:bCs/>
                <w:color w:val="FFFFFF" w:themeColor="background1"/>
              </w:rPr>
            </w:pPr>
            <w:r w:rsidRPr="00BF0CB6">
              <w:rPr>
                <w:rFonts w:ascii="Palatino Linotype" w:hAnsi="Palatino Linotype"/>
                <w:b/>
                <w:bCs/>
                <w:color w:val="FFFFFF" w:themeColor="background1"/>
              </w:rPr>
              <w:t>Țintă minimă - august 2025</w:t>
            </w:r>
          </w:p>
        </w:tc>
        <w:tc>
          <w:tcPr>
            <w:tcW w:w="1843" w:type="dxa"/>
            <w:shd w:val="clear" w:color="auto" w:fill="808080" w:themeFill="background1" w:themeFillShade="80"/>
            <w:vAlign w:val="center"/>
          </w:tcPr>
          <w:p w14:paraId="0E3066A6" w14:textId="77777777" w:rsidR="00CE2DBF" w:rsidRPr="00BF0CB6" w:rsidRDefault="00CE2DBF" w:rsidP="005F33C1">
            <w:pPr>
              <w:tabs>
                <w:tab w:val="num" w:pos="360"/>
              </w:tabs>
              <w:rPr>
                <w:rFonts w:ascii="Palatino Linotype" w:hAnsi="Palatino Linotype"/>
                <w:b/>
                <w:bCs/>
                <w:color w:val="FFFFFF" w:themeColor="background1"/>
              </w:rPr>
            </w:pPr>
            <w:r w:rsidRPr="00BF0CB6">
              <w:rPr>
                <w:rFonts w:ascii="Palatino Linotype" w:hAnsi="Palatino Linotype"/>
                <w:b/>
                <w:bCs/>
                <w:color w:val="FFFFFF" w:themeColor="background1"/>
              </w:rPr>
              <w:t>Țintă minimă - august 2027</w:t>
            </w:r>
          </w:p>
        </w:tc>
      </w:tr>
      <w:tr w:rsidR="00CE2DBF" w14:paraId="5E2DD801" w14:textId="77777777" w:rsidTr="00CE2DBF">
        <w:trPr>
          <w:trHeight w:val="313"/>
        </w:trPr>
        <w:tc>
          <w:tcPr>
            <w:tcW w:w="9640" w:type="dxa"/>
            <w:gridSpan w:val="3"/>
            <w:shd w:val="clear" w:color="auto" w:fill="D9D9D9" w:themeFill="background1" w:themeFillShade="D9"/>
          </w:tcPr>
          <w:p w14:paraId="07EB050F" w14:textId="77777777" w:rsidR="00CE2DBF" w:rsidRPr="00BF0CB6" w:rsidRDefault="00CE2DBF" w:rsidP="005F33C1">
            <w:pPr>
              <w:tabs>
                <w:tab w:val="num" w:pos="360"/>
              </w:tabs>
              <w:rPr>
                <w:rFonts w:ascii="Palatino Linotype" w:hAnsi="Palatino Linotype"/>
                <w:b/>
                <w:bCs/>
              </w:rPr>
            </w:pPr>
            <w:r w:rsidRPr="00BF0CB6">
              <w:rPr>
                <w:rFonts w:ascii="Palatino Linotype" w:hAnsi="Palatino Linotype"/>
                <w:b/>
                <w:bCs/>
              </w:rPr>
              <w:t>Indicatori de realizare</w:t>
            </w:r>
          </w:p>
        </w:tc>
      </w:tr>
      <w:tr w:rsidR="00CE2DBF" w14:paraId="0A071515" w14:textId="77777777" w:rsidTr="00BF0CB6">
        <w:trPr>
          <w:trHeight w:val="313"/>
        </w:trPr>
        <w:tc>
          <w:tcPr>
            <w:tcW w:w="5954" w:type="dxa"/>
          </w:tcPr>
          <w:p w14:paraId="1FC48A1D" w14:textId="77777777" w:rsidR="00CE2DBF" w:rsidRPr="00BF0CB6" w:rsidRDefault="00CE2DBF" w:rsidP="005F33C1">
            <w:pPr>
              <w:tabs>
                <w:tab w:val="num" w:pos="360"/>
              </w:tabs>
              <w:rPr>
                <w:rFonts w:ascii="Palatino Linotype" w:hAnsi="Palatino Linotype"/>
              </w:rPr>
            </w:pPr>
            <w:r w:rsidRPr="00BF0CB6">
              <w:rPr>
                <w:rFonts w:ascii="Palatino Linotype" w:hAnsi="Palatino Linotype"/>
              </w:rPr>
              <w:t>Număr unități de învățământ care derulează programul „Împreună prindem curaj”</w:t>
            </w:r>
          </w:p>
        </w:tc>
        <w:tc>
          <w:tcPr>
            <w:tcW w:w="1843" w:type="dxa"/>
          </w:tcPr>
          <w:p w14:paraId="51F335A7" w14:textId="77777777" w:rsidR="00CE2DBF" w:rsidRPr="00BF0CB6" w:rsidRDefault="00CE2DBF" w:rsidP="005F33C1">
            <w:pPr>
              <w:tabs>
                <w:tab w:val="num" w:pos="360"/>
              </w:tabs>
              <w:rPr>
                <w:rFonts w:ascii="Palatino Linotype" w:hAnsi="Palatino Linotype"/>
              </w:rPr>
            </w:pPr>
            <w:r w:rsidRPr="00BF0CB6">
              <w:rPr>
                <w:rFonts w:ascii="Palatino Linotype" w:hAnsi="Palatino Linotype"/>
              </w:rPr>
              <w:t xml:space="preserve">250  </w:t>
            </w:r>
          </w:p>
        </w:tc>
        <w:tc>
          <w:tcPr>
            <w:tcW w:w="1843" w:type="dxa"/>
          </w:tcPr>
          <w:p w14:paraId="7A5E2D91" w14:textId="77777777" w:rsidR="00CE2DBF" w:rsidRPr="00BF0CB6" w:rsidRDefault="00CE2DBF" w:rsidP="005F33C1">
            <w:pPr>
              <w:tabs>
                <w:tab w:val="num" w:pos="360"/>
              </w:tabs>
              <w:rPr>
                <w:rFonts w:ascii="Palatino Linotype" w:hAnsi="Palatino Linotype"/>
              </w:rPr>
            </w:pPr>
            <w:r w:rsidRPr="00BF0CB6">
              <w:rPr>
                <w:rFonts w:ascii="Palatino Linotype" w:hAnsi="Palatino Linotype"/>
              </w:rPr>
              <w:t>750</w:t>
            </w:r>
          </w:p>
        </w:tc>
      </w:tr>
      <w:tr w:rsidR="00CE2DBF" w14:paraId="1B14D680" w14:textId="77777777" w:rsidTr="00BF0CB6">
        <w:trPr>
          <w:trHeight w:val="313"/>
        </w:trPr>
        <w:tc>
          <w:tcPr>
            <w:tcW w:w="5954" w:type="dxa"/>
          </w:tcPr>
          <w:p w14:paraId="4CC06E6A" w14:textId="77777777" w:rsidR="00CE2DBF" w:rsidRPr="00BF0CB6" w:rsidRDefault="00CE2DBF" w:rsidP="005F33C1">
            <w:pPr>
              <w:tabs>
                <w:tab w:val="num" w:pos="360"/>
              </w:tabs>
              <w:rPr>
                <w:rFonts w:ascii="Palatino Linotype" w:hAnsi="Palatino Linotype"/>
              </w:rPr>
            </w:pPr>
            <w:r w:rsidRPr="00BF0CB6">
              <w:rPr>
                <w:rFonts w:ascii="Palatino Linotype" w:hAnsi="Palatino Linotype"/>
              </w:rPr>
              <w:t>Procentul unităților de învățământ care introduc opționalele „Managementul emoțiilor”. „Educație pentru sănătate”, ”Abilități de viață” în oferta școlii.</w:t>
            </w:r>
          </w:p>
        </w:tc>
        <w:tc>
          <w:tcPr>
            <w:tcW w:w="1843" w:type="dxa"/>
          </w:tcPr>
          <w:p w14:paraId="0D58C3A9" w14:textId="77777777" w:rsidR="00CE2DBF" w:rsidRPr="00BF0CB6" w:rsidRDefault="00CE2DBF" w:rsidP="005F33C1">
            <w:pPr>
              <w:tabs>
                <w:tab w:val="num" w:pos="360"/>
              </w:tabs>
              <w:rPr>
                <w:rFonts w:ascii="Palatino Linotype" w:hAnsi="Palatino Linotype"/>
              </w:rPr>
            </w:pPr>
            <w:r w:rsidRPr="00BF0CB6">
              <w:rPr>
                <w:rFonts w:ascii="Palatino Linotype" w:hAnsi="Palatino Linotype"/>
              </w:rPr>
              <w:t>5%</w:t>
            </w:r>
          </w:p>
        </w:tc>
        <w:tc>
          <w:tcPr>
            <w:tcW w:w="1843" w:type="dxa"/>
          </w:tcPr>
          <w:p w14:paraId="2156D422" w14:textId="77777777" w:rsidR="00CE2DBF" w:rsidRPr="00BF0CB6" w:rsidRDefault="00CE2DBF" w:rsidP="005F33C1">
            <w:pPr>
              <w:tabs>
                <w:tab w:val="num" w:pos="360"/>
              </w:tabs>
              <w:rPr>
                <w:rFonts w:ascii="Palatino Linotype" w:hAnsi="Palatino Linotype"/>
              </w:rPr>
            </w:pPr>
            <w:r w:rsidRPr="00BF0CB6">
              <w:rPr>
                <w:rFonts w:ascii="Palatino Linotype" w:hAnsi="Palatino Linotype"/>
              </w:rPr>
              <w:t>15%</w:t>
            </w:r>
          </w:p>
        </w:tc>
      </w:tr>
      <w:tr w:rsidR="00CE2DBF" w14:paraId="2E5B269F" w14:textId="77777777" w:rsidTr="00BF0CB6">
        <w:trPr>
          <w:trHeight w:val="313"/>
        </w:trPr>
        <w:tc>
          <w:tcPr>
            <w:tcW w:w="5954" w:type="dxa"/>
          </w:tcPr>
          <w:p w14:paraId="09759E2E" w14:textId="77777777" w:rsidR="00CE2DBF" w:rsidRPr="00BF0CB6" w:rsidRDefault="00CE2DBF" w:rsidP="005F33C1">
            <w:pPr>
              <w:tabs>
                <w:tab w:val="num" w:pos="360"/>
              </w:tabs>
              <w:rPr>
                <w:rFonts w:ascii="Palatino Linotype" w:hAnsi="Palatino Linotype"/>
              </w:rPr>
            </w:pPr>
            <w:r w:rsidRPr="00BF0CB6">
              <w:rPr>
                <w:rFonts w:ascii="Palatino Linotype" w:hAnsi="Palatino Linotype"/>
              </w:rPr>
              <w:t xml:space="preserve">Procentul unităților de învățământ care desfășoară programe, proiecte sau activități de prevenire și combatere a violenței </w:t>
            </w:r>
          </w:p>
        </w:tc>
        <w:tc>
          <w:tcPr>
            <w:tcW w:w="1843" w:type="dxa"/>
          </w:tcPr>
          <w:p w14:paraId="00420E9A" w14:textId="77777777" w:rsidR="00CE2DBF" w:rsidRPr="00BF0CB6" w:rsidRDefault="00CE2DBF" w:rsidP="005F33C1">
            <w:pPr>
              <w:tabs>
                <w:tab w:val="num" w:pos="360"/>
              </w:tabs>
              <w:rPr>
                <w:rFonts w:ascii="Palatino Linotype" w:hAnsi="Palatino Linotype"/>
              </w:rPr>
            </w:pPr>
            <w:r w:rsidRPr="00BF0CB6">
              <w:rPr>
                <w:rFonts w:ascii="Palatino Linotype" w:hAnsi="Palatino Linotype"/>
              </w:rPr>
              <w:t>50%</w:t>
            </w:r>
          </w:p>
        </w:tc>
        <w:tc>
          <w:tcPr>
            <w:tcW w:w="1843" w:type="dxa"/>
          </w:tcPr>
          <w:p w14:paraId="0136CCCB" w14:textId="77777777" w:rsidR="00CE2DBF" w:rsidRPr="00BF0CB6" w:rsidRDefault="00CE2DBF" w:rsidP="005F33C1">
            <w:pPr>
              <w:tabs>
                <w:tab w:val="num" w:pos="360"/>
              </w:tabs>
              <w:rPr>
                <w:rFonts w:ascii="Palatino Linotype" w:hAnsi="Palatino Linotype"/>
              </w:rPr>
            </w:pPr>
            <w:r w:rsidRPr="00BF0CB6">
              <w:rPr>
                <w:rFonts w:ascii="Palatino Linotype" w:hAnsi="Palatino Linotype"/>
              </w:rPr>
              <w:t>75%</w:t>
            </w:r>
          </w:p>
        </w:tc>
      </w:tr>
      <w:tr w:rsidR="00CE2DBF" w14:paraId="4373EC11" w14:textId="77777777" w:rsidTr="00BF0CB6">
        <w:trPr>
          <w:trHeight w:val="313"/>
        </w:trPr>
        <w:tc>
          <w:tcPr>
            <w:tcW w:w="5954" w:type="dxa"/>
          </w:tcPr>
          <w:p w14:paraId="79E55D50" w14:textId="77777777" w:rsidR="00CE2DBF" w:rsidRPr="00BF0CB6" w:rsidRDefault="00CE2DBF" w:rsidP="005F33C1">
            <w:pPr>
              <w:tabs>
                <w:tab w:val="num" w:pos="360"/>
              </w:tabs>
              <w:rPr>
                <w:rFonts w:ascii="Palatino Linotype" w:hAnsi="Palatino Linotype"/>
              </w:rPr>
            </w:pPr>
            <w:r w:rsidRPr="00BF0CB6">
              <w:rPr>
                <w:rFonts w:ascii="Palatino Linotype" w:hAnsi="Palatino Linotype"/>
              </w:rPr>
              <w:t xml:space="preserve">Procentul unităților de învățământ care desfășoară cel puțin o activitate de prevenire și combatere a violenței, care implică părinții </w:t>
            </w:r>
          </w:p>
        </w:tc>
        <w:tc>
          <w:tcPr>
            <w:tcW w:w="1843" w:type="dxa"/>
          </w:tcPr>
          <w:p w14:paraId="6F39CA62" w14:textId="77777777" w:rsidR="00CE2DBF" w:rsidRPr="00BF0CB6" w:rsidRDefault="00CE2DBF" w:rsidP="005F33C1">
            <w:pPr>
              <w:tabs>
                <w:tab w:val="num" w:pos="360"/>
              </w:tabs>
              <w:rPr>
                <w:rFonts w:ascii="Palatino Linotype" w:hAnsi="Palatino Linotype"/>
              </w:rPr>
            </w:pPr>
            <w:r w:rsidRPr="00BF0CB6">
              <w:rPr>
                <w:rFonts w:ascii="Palatino Linotype" w:hAnsi="Palatino Linotype"/>
              </w:rPr>
              <w:t>50%</w:t>
            </w:r>
          </w:p>
        </w:tc>
        <w:tc>
          <w:tcPr>
            <w:tcW w:w="1843" w:type="dxa"/>
          </w:tcPr>
          <w:p w14:paraId="1716096A" w14:textId="77777777" w:rsidR="00CE2DBF" w:rsidRPr="00BF0CB6" w:rsidRDefault="00CE2DBF" w:rsidP="005F33C1">
            <w:pPr>
              <w:tabs>
                <w:tab w:val="num" w:pos="360"/>
              </w:tabs>
              <w:rPr>
                <w:rFonts w:ascii="Palatino Linotype" w:hAnsi="Palatino Linotype"/>
              </w:rPr>
            </w:pPr>
            <w:r w:rsidRPr="00BF0CB6">
              <w:rPr>
                <w:rFonts w:ascii="Palatino Linotype" w:hAnsi="Palatino Linotype"/>
              </w:rPr>
              <w:t>75%</w:t>
            </w:r>
          </w:p>
        </w:tc>
      </w:tr>
      <w:tr w:rsidR="00CE2DBF" w14:paraId="33C54A90" w14:textId="77777777" w:rsidTr="00BF0CB6">
        <w:trPr>
          <w:trHeight w:val="313"/>
        </w:trPr>
        <w:tc>
          <w:tcPr>
            <w:tcW w:w="5954" w:type="dxa"/>
          </w:tcPr>
          <w:p w14:paraId="513429BB" w14:textId="77777777" w:rsidR="00CE2DBF" w:rsidRPr="00BF0CB6" w:rsidRDefault="00CE2DBF" w:rsidP="005F33C1">
            <w:pPr>
              <w:tabs>
                <w:tab w:val="num" w:pos="360"/>
              </w:tabs>
              <w:rPr>
                <w:rFonts w:ascii="Palatino Linotype" w:hAnsi="Palatino Linotype"/>
              </w:rPr>
            </w:pPr>
            <w:r w:rsidRPr="00BF0CB6">
              <w:rPr>
                <w:rFonts w:ascii="Palatino Linotype" w:hAnsi="Palatino Linotype"/>
              </w:rPr>
              <w:t xml:space="preserve">Procentul unităților de învățământ care au elaborat și aplică </w:t>
            </w:r>
            <w:r w:rsidRPr="00BF0CB6">
              <w:rPr>
                <w:rFonts w:ascii="Palatino Linotype" w:hAnsi="Palatino Linotype"/>
                <w:i/>
                <w:iCs/>
              </w:rPr>
              <w:t>Planuri de prevenire și reducere a violenței în mediul școlar</w:t>
            </w:r>
            <w:r w:rsidRPr="00BF0CB6">
              <w:rPr>
                <w:rStyle w:val="Robust"/>
                <w:rFonts w:ascii="Palatino Linotype" w:hAnsi="Palatino Linotype"/>
                <w:sz w:val="23"/>
                <w:szCs w:val="23"/>
                <w:shd w:val="clear" w:color="auto" w:fill="FFFFFF"/>
              </w:rPr>
              <w:t> </w:t>
            </w:r>
          </w:p>
        </w:tc>
        <w:tc>
          <w:tcPr>
            <w:tcW w:w="1843" w:type="dxa"/>
          </w:tcPr>
          <w:p w14:paraId="5931D7CE" w14:textId="77777777" w:rsidR="00CE2DBF" w:rsidRPr="00BF0CB6" w:rsidRDefault="00CE2DBF" w:rsidP="005F33C1">
            <w:pPr>
              <w:tabs>
                <w:tab w:val="num" w:pos="360"/>
              </w:tabs>
              <w:rPr>
                <w:rFonts w:ascii="Palatino Linotype" w:hAnsi="Palatino Linotype"/>
              </w:rPr>
            </w:pPr>
            <w:r w:rsidRPr="00BF0CB6">
              <w:rPr>
                <w:rFonts w:ascii="Palatino Linotype" w:hAnsi="Palatino Linotype"/>
              </w:rPr>
              <w:t>70%</w:t>
            </w:r>
          </w:p>
        </w:tc>
        <w:tc>
          <w:tcPr>
            <w:tcW w:w="1843" w:type="dxa"/>
          </w:tcPr>
          <w:p w14:paraId="6830D0C0" w14:textId="77777777" w:rsidR="00CE2DBF" w:rsidRPr="00BF0CB6" w:rsidRDefault="00CE2DBF" w:rsidP="005F33C1">
            <w:pPr>
              <w:tabs>
                <w:tab w:val="num" w:pos="360"/>
              </w:tabs>
              <w:rPr>
                <w:rFonts w:ascii="Palatino Linotype" w:hAnsi="Palatino Linotype"/>
              </w:rPr>
            </w:pPr>
            <w:r w:rsidRPr="00BF0CB6">
              <w:rPr>
                <w:rFonts w:ascii="Palatino Linotype" w:hAnsi="Palatino Linotype"/>
              </w:rPr>
              <w:t>100%</w:t>
            </w:r>
          </w:p>
        </w:tc>
      </w:tr>
      <w:tr w:rsidR="00CE2DBF" w14:paraId="7304C6D0" w14:textId="77777777" w:rsidTr="00BF0CB6">
        <w:trPr>
          <w:trHeight w:val="313"/>
        </w:trPr>
        <w:tc>
          <w:tcPr>
            <w:tcW w:w="5954" w:type="dxa"/>
          </w:tcPr>
          <w:p w14:paraId="32CA56F9" w14:textId="77777777" w:rsidR="00CE2DBF" w:rsidRPr="00BF0CB6" w:rsidRDefault="00CE2DBF" w:rsidP="005F33C1">
            <w:pPr>
              <w:tabs>
                <w:tab w:val="num" w:pos="360"/>
              </w:tabs>
              <w:rPr>
                <w:rFonts w:ascii="Palatino Linotype" w:hAnsi="Palatino Linotype"/>
              </w:rPr>
            </w:pPr>
            <w:r w:rsidRPr="00BF0CB6">
              <w:rPr>
                <w:rFonts w:ascii="Palatino Linotype" w:hAnsi="Palatino Linotype"/>
              </w:rPr>
              <w:t xml:space="preserve">Procentul unităților de învățământ care au primit sprijin susținut, interinstituțional și adaptat pentru gestionarea unui număr ridicat de cazuri de violență </w:t>
            </w:r>
          </w:p>
        </w:tc>
        <w:tc>
          <w:tcPr>
            <w:tcW w:w="1843" w:type="dxa"/>
          </w:tcPr>
          <w:p w14:paraId="17774E13" w14:textId="77777777" w:rsidR="00CE2DBF" w:rsidRPr="00BF0CB6" w:rsidRDefault="00CE2DBF" w:rsidP="005F33C1">
            <w:pPr>
              <w:tabs>
                <w:tab w:val="num" w:pos="360"/>
              </w:tabs>
              <w:rPr>
                <w:rFonts w:ascii="Palatino Linotype" w:hAnsi="Palatino Linotype"/>
              </w:rPr>
            </w:pPr>
            <w:r w:rsidRPr="00BF0CB6">
              <w:rPr>
                <w:rFonts w:ascii="Palatino Linotype" w:hAnsi="Palatino Linotype"/>
              </w:rPr>
              <w:t xml:space="preserve">80% din cele identificate/ care au solicitat sprijin </w:t>
            </w:r>
          </w:p>
        </w:tc>
        <w:tc>
          <w:tcPr>
            <w:tcW w:w="1843" w:type="dxa"/>
          </w:tcPr>
          <w:p w14:paraId="56FAEA8B" w14:textId="77777777" w:rsidR="00CE2DBF" w:rsidRPr="00BF0CB6" w:rsidRDefault="00CE2DBF" w:rsidP="005F33C1">
            <w:pPr>
              <w:tabs>
                <w:tab w:val="num" w:pos="360"/>
              </w:tabs>
              <w:rPr>
                <w:rFonts w:ascii="Palatino Linotype" w:hAnsi="Palatino Linotype"/>
              </w:rPr>
            </w:pPr>
            <w:r w:rsidRPr="00BF0CB6">
              <w:rPr>
                <w:rFonts w:ascii="Palatino Linotype" w:hAnsi="Palatino Linotype"/>
              </w:rPr>
              <w:t>100% din cele identificate/ care au solicitat sprijin</w:t>
            </w:r>
          </w:p>
        </w:tc>
      </w:tr>
      <w:tr w:rsidR="00CE2DBF" w14:paraId="50E41563" w14:textId="77777777" w:rsidTr="00BF0CB6">
        <w:trPr>
          <w:trHeight w:val="313"/>
        </w:trPr>
        <w:tc>
          <w:tcPr>
            <w:tcW w:w="5954" w:type="dxa"/>
          </w:tcPr>
          <w:p w14:paraId="194BFE1E" w14:textId="77777777" w:rsidR="00CE2DBF" w:rsidRPr="00BF0CB6" w:rsidRDefault="00CE2DBF" w:rsidP="005F33C1">
            <w:pPr>
              <w:tabs>
                <w:tab w:val="num" w:pos="360"/>
              </w:tabs>
              <w:rPr>
                <w:rFonts w:ascii="Palatino Linotype" w:hAnsi="Palatino Linotype"/>
              </w:rPr>
            </w:pPr>
            <w:r w:rsidRPr="00BF0CB6">
              <w:rPr>
                <w:rFonts w:ascii="Palatino Linotype" w:hAnsi="Palatino Linotype"/>
              </w:rPr>
              <w:t xml:space="preserve">Procentul elevilor (autori, victime, martori) care au beneficiat de consiliere școlară și alte măsuri dedicate. </w:t>
            </w:r>
          </w:p>
        </w:tc>
        <w:tc>
          <w:tcPr>
            <w:tcW w:w="1843" w:type="dxa"/>
          </w:tcPr>
          <w:p w14:paraId="136095C0" w14:textId="77777777" w:rsidR="00CE2DBF" w:rsidRPr="00BF0CB6" w:rsidRDefault="00CE2DBF" w:rsidP="005F33C1">
            <w:pPr>
              <w:tabs>
                <w:tab w:val="num" w:pos="360"/>
              </w:tabs>
              <w:rPr>
                <w:rFonts w:ascii="Palatino Linotype" w:hAnsi="Palatino Linotype"/>
              </w:rPr>
            </w:pPr>
            <w:r w:rsidRPr="00BF0CB6">
              <w:rPr>
                <w:rFonts w:ascii="Palatino Linotype" w:hAnsi="Palatino Linotype"/>
              </w:rPr>
              <w:t>75%</w:t>
            </w:r>
          </w:p>
        </w:tc>
        <w:tc>
          <w:tcPr>
            <w:tcW w:w="1843" w:type="dxa"/>
          </w:tcPr>
          <w:p w14:paraId="7B5D99D9" w14:textId="77777777" w:rsidR="00CE2DBF" w:rsidRPr="00BF0CB6" w:rsidRDefault="00CE2DBF" w:rsidP="005F33C1">
            <w:pPr>
              <w:tabs>
                <w:tab w:val="num" w:pos="360"/>
              </w:tabs>
              <w:rPr>
                <w:rFonts w:ascii="Palatino Linotype" w:hAnsi="Palatino Linotype"/>
              </w:rPr>
            </w:pPr>
            <w:r w:rsidRPr="00BF0CB6">
              <w:rPr>
                <w:rFonts w:ascii="Palatino Linotype" w:hAnsi="Palatino Linotype"/>
              </w:rPr>
              <w:t>100%</w:t>
            </w:r>
          </w:p>
        </w:tc>
      </w:tr>
      <w:tr w:rsidR="00CE2DBF" w14:paraId="76FF565E" w14:textId="77777777" w:rsidTr="00BF0CB6">
        <w:trPr>
          <w:trHeight w:val="313"/>
        </w:trPr>
        <w:tc>
          <w:tcPr>
            <w:tcW w:w="5954" w:type="dxa"/>
          </w:tcPr>
          <w:p w14:paraId="59156509" w14:textId="77777777" w:rsidR="00CE2DBF" w:rsidRPr="00BF0CB6" w:rsidRDefault="00CE2DBF" w:rsidP="005F33C1">
            <w:pPr>
              <w:tabs>
                <w:tab w:val="num" w:pos="360"/>
              </w:tabs>
              <w:rPr>
                <w:rFonts w:ascii="Palatino Linotype" w:hAnsi="Palatino Linotype"/>
              </w:rPr>
            </w:pPr>
            <w:r w:rsidRPr="00BF0CB6">
              <w:rPr>
                <w:rFonts w:ascii="Palatino Linotype" w:hAnsi="Palatino Linotype"/>
              </w:rPr>
              <w:t xml:space="preserve">Procentul directorilor formați în ceea ce privește aplicarea </w:t>
            </w:r>
            <w:r w:rsidRPr="00BF0CB6">
              <w:rPr>
                <w:rFonts w:ascii="Palatino Linotype" w:hAnsi="Palatino Linotype"/>
                <w:i/>
              </w:rPr>
              <w:t>Procedurii de management a cazurilor de violență din mediul școlar</w:t>
            </w:r>
          </w:p>
        </w:tc>
        <w:tc>
          <w:tcPr>
            <w:tcW w:w="1843" w:type="dxa"/>
          </w:tcPr>
          <w:p w14:paraId="24D1DD97" w14:textId="77777777" w:rsidR="00CE2DBF" w:rsidRPr="00BF0CB6" w:rsidRDefault="00CE2DBF" w:rsidP="005F33C1">
            <w:pPr>
              <w:tabs>
                <w:tab w:val="num" w:pos="360"/>
              </w:tabs>
              <w:rPr>
                <w:rFonts w:ascii="Palatino Linotype" w:hAnsi="Palatino Linotype"/>
              </w:rPr>
            </w:pPr>
            <w:r w:rsidRPr="00BF0CB6">
              <w:rPr>
                <w:rFonts w:ascii="Palatino Linotype" w:hAnsi="Palatino Linotype"/>
              </w:rPr>
              <w:t>60%</w:t>
            </w:r>
          </w:p>
        </w:tc>
        <w:tc>
          <w:tcPr>
            <w:tcW w:w="1843" w:type="dxa"/>
          </w:tcPr>
          <w:p w14:paraId="222EC319" w14:textId="77777777" w:rsidR="00CE2DBF" w:rsidRPr="00BF0CB6" w:rsidRDefault="00CE2DBF" w:rsidP="005F33C1">
            <w:pPr>
              <w:tabs>
                <w:tab w:val="num" w:pos="360"/>
              </w:tabs>
              <w:rPr>
                <w:rFonts w:ascii="Palatino Linotype" w:hAnsi="Palatino Linotype"/>
              </w:rPr>
            </w:pPr>
            <w:r w:rsidRPr="00BF0CB6">
              <w:rPr>
                <w:rFonts w:ascii="Palatino Linotype" w:hAnsi="Palatino Linotype"/>
              </w:rPr>
              <w:t>80%</w:t>
            </w:r>
          </w:p>
        </w:tc>
      </w:tr>
      <w:tr w:rsidR="00CE2DBF" w14:paraId="3A6E2B6F" w14:textId="77777777" w:rsidTr="00BF0CB6">
        <w:trPr>
          <w:trHeight w:val="313"/>
        </w:trPr>
        <w:tc>
          <w:tcPr>
            <w:tcW w:w="5954" w:type="dxa"/>
          </w:tcPr>
          <w:p w14:paraId="3CA14E82" w14:textId="77777777" w:rsidR="00CE2DBF" w:rsidRPr="00BF0CB6" w:rsidRDefault="00CE2DBF" w:rsidP="005F33C1">
            <w:pPr>
              <w:tabs>
                <w:tab w:val="num" w:pos="360"/>
              </w:tabs>
              <w:rPr>
                <w:rFonts w:ascii="Palatino Linotype" w:hAnsi="Palatino Linotype"/>
              </w:rPr>
            </w:pPr>
            <w:r w:rsidRPr="00BF0CB6">
              <w:rPr>
                <w:rFonts w:ascii="Palatino Linotype" w:hAnsi="Palatino Linotype"/>
              </w:rPr>
              <w:t xml:space="preserve">Procentul cadrelor didactice formate privind prevenirea și reducerea violenței în mediul școlar. </w:t>
            </w:r>
          </w:p>
        </w:tc>
        <w:tc>
          <w:tcPr>
            <w:tcW w:w="1843" w:type="dxa"/>
          </w:tcPr>
          <w:p w14:paraId="134D9C88" w14:textId="77777777" w:rsidR="00CE2DBF" w:rsidRPr="00BF0CB6" w:rsidRDefault="00CE2DBF" w:rsidP="005F33C1">
            <w:pPr>
              <w:tabs>
                <w:tab w:val="num" w:pos="360"/>
              </w:tabs>
              <w:rPr>
                <w:rFonts w:ascii="Palatino Linotype" w:hAnsi="Palatino Linotype"/>
              </w:rPr>
            </w:pPr>
            <w:r w:rsidRPr="00BF0CB6">
              <w:rPr>
                <w:rFonts w:ascii="Palatino Linotype" w:hAnsi="Palatino Linotype"/>
              </w:rPr>
              <w:t>25%</w:t>
            </w:r>
          </w:p>
        </w:tc>
        <w:tc>
          <w:tcPr>
            <w:tcW w:w="1843" w:type="dxa"/>
          </w:tcPr>
          <w:p w14:paraId="237AD5F0" w14:textId="77777777" w:rsidR="00CE2DBF" w:rsidRPr="00BF0CB6" w:rsidRDefault="00CE2DBF" w:rsidP="005F33C1">
            <w:pPr>
              <w:tabs>
                <w:tab w:val="num" w:pos="360"/>
              </w:tabs>
              <w:rPr>
                <w:rFonts w:ascii="Palatino Linotype" w:hAnsi="Palatino Linotype"/>
              </w:rPr>
            </w:pPr>
            <w:r w:rsidRPr="00BF0CB6">
              <w:rPr>
                <w:rFonts w:ascii="Palatino Linotype" w:hAnsi="Palatino Linotype"/>
              </w:rPr>
              <w:t>40%</w:t>
            </w:r>
          </w:p>
        </w:tc>
      </w:tr>
      <w:tr w:rsidR="00CE2DBF" w14:paraId="4F81EEF1" w14:textId="77777777" w:rsidTr="00BF0CB6">
        <w:trPr>
          <w:trHeight w:val="313"/>
        </w:trPr>
        <w:tc>
          <w:tcPr>
            <w:tcW w:w="5954" w:type="dxa"/>
          </w:tcPr>
          <w:p w14:paraId="2F851399" w14:textId="77777777" w:rsidR="00CE2DBF" w:rsidRPr="00BF0CB6" w:rsidRDefault="00CE2DBF" w:rsidP="005F33C1">
            <w:pPr>
              <w:tabs>
                <w:tab w:val="num" w:pos="360"/>
              </w:tabs>
              <w:rPr>
                <w:rFonts w:ascii="Palatino Linotype" w:hAnsi="Palatino Linotype"/>
              </w:rPr>
            </w:pPr>
            <w:r w:rsidRPr="00BF0CB6">
              <w:rPr>
                <w:rFonts w:ascii="Palatino Linotype" w:hAnsi="Palatino Linotype"/>
              </w:rPr>
              <w:t>Procentul unităților de învățământ care au participat la schimburi de experiență dedicate cadrelor didactice privind prevenirea și reducerea violenței în mediul școlar.</w:t>
            </w:r>
          </w:p>
        </w:tc>
        <w:tc>
          <w:tcPr>
            <w:tcW w:w="1843" w:type="dxa"/>
          </w:tcPr>
          <w:p w14:paraId="1F4D98FE" w14:textId="77777777" w:rsidR="00CE2DBF" w:rsidRPr="00BF0CB6" w:rsidRDefault="00CE2DBF" w:rsidP="005F33C1">
            <w:pPr>
              <w:tabs>
                <w:tab w:val="num" w:pos="360"/>
              </w:tabs>
              <w:rPr>
                <w:rFonts w:ascii="Palatino Linotype" w:hAnsi="Palatino Linotype"/>
              </w:rPr>
            </w:pPr>
            <w:r w:rsidRPr="00BF0CB6">
              <w:rPr>
                <w:rFonts w:ascii="Palatino Linotype" w:hAnsi="Palatino Linotype"/>
              </w:rPr>
              <w:t>10%</w:t>
            </w:r>
          </w:p>
        </w:tc>
        <w:tc>
          <w:tcPr>
            <w:tcW w:w="1843" w:type="dxa"/>
          </w:tcPr>
          <w:p w14:paraId="7EF31BE4" w14:textId="77777777" w:rsidR="00CE2DBF" w:rsidRPr="00BF0CB6" w:rsidRDefault="00CE2DBF" w:rsidP="005F33C1">
            <w:pPr>
              <w:tabs>
                <w:tab w:val="num" w:pos="360"/>
              </w:tabs>
              <w:rPr>
                <w:rFonts w:ascii="Palatino Linotype" w:hAnsi="Palatino Linotype"/>
              </w:rPr>
            </w:pPr>
            <w:r w:rsidRPr="00BF0CB6">
              <w:rPr>
                <w:rFonts w:ascii="Palatino Linotype" w:hAnsi="Palatino Linotype"/>
              </w:rPr>
              <w:t>20%</w:t>
            </w:r>
          </w:p>
        </w:tc>
      </w:tr>
      <w:tr w:rsidR="00CE2DBF" w14:paraId="085A74D3" w14:textId="77777777" w:rsidTr="009C6195">
        <w:trPr>
          <w:trHeight w:val="313"/>
        </w:trPr>
        <w:tc>
          <w:tcPr>
            <w:tcW w:w="5954" w:type="dxa"/>
          </w:tcPr>
          <w:p w14:paraId="46B869CB" w14:textId="3235659C" w:rsidR="00CE2DBF" w:rsidRPr="00BF0CB6" w:rsidRDefault="00CE2DBF" w:rsidP="005F33C1">
            <w:pPr>
              <w:tabs>
                <w:tab w:val="num" w:pos="360"/>
              </w:tabs>
              <w:rPr>
                <w:rFonts w:ascii="Palatino Linotype" w:hAnsi="Palatino Linotype"/>
              </w:rPr>
            </w:pPr>
            <w:r w:rsidRPr="00BF0CB6">
              <w:rPr>
                <w:rFonts w:ascii="Palatino Linotype" w:hAnsi="Palatino Linotype"/>
              </w:rPr>
              <w:t xml:space="preserve">Numărul polițiștilor formați în vederea aplicării  </w:t>
            </w:r>
            <w:r w:rsidRPr="00BF0CB6">
              <w:rPr>
                <w:rFonts w:ascii="Palatino Linotype" w:hAnsi="Palatino Linotype"/>
                <w:i/>
              </w:rPr>
              <w:t>Metodologiei-cadru privind prevenirea și intervenția în echipă multidisciplinară și în rețea în situațiile de violență asupra copilului și de violență în famili</w:t>
            </w:r>
            <w:r w:rsidR="000771A6" w:rsidRPr="00BF0CB6">
              <w:rPr>
                <w:rFonts w:ascii="Palatino Linotype" w:hAnsi="Palatino Linotype"/>
                <w:i/>
              </w:rPr>
              <w:t>e</w:t>
            </w:r>
          </w:p>
        </w:tc>
        <w:tc>
          <w:tcPr>
            <w:tcW w:w="1843" w:type="dxa"/>
            <w:shd w:val="clear" w:color="auto" w:fill="auto"/>
          </w:tcPr>
          <w:p w14:paraId="2BBF6D36" w14:textId="4FA71C9E" w:rsidR="00CE2DBF" w:rsidRPr="00934A59" w:rsidRDefault="001D768D" w:rsidP="005F33C1">
            <w:pPr>
              <w:tabs>
                <w:tab w:val="num" w:pos="360"/>
              </w:tabs>
              <w:rPr>
                <w:rFonts w:ascii="Palatino Linotype" w:hAnsi="Palatino Linotype"/>
              </w:rPr>
            </w:pPr>
            <w:r w:rsidRPr="00934A59">
              <w:rPr>
                <w:rFonts w:ascii="Palatino Linotype" w:hAnsi="Palatino Linotype"/>
              </w:rPr>
              <w:t>20%</w:t>
            </w:r>
          </w:p>
        </w:tc>
        <w:tc>
          <w:tcPr>
            <w:tcW w:w="1843" w:type="dxa"/>
            <w:shd w:val="clear" w:color="auto" w:fill="auto"/>
          </w:tcPr>
          <w:p w14:paraId="69CD69A3" w14:textId="34A1762A" w:rsidR="00CE2DBF" w:rsidRPr="00934A59" w:rsidRDefault="001D768D" w:rsidP="005F33C1">
            <w:pPr>
              <w:tabs>
                <w:tab w:val="num" w:pos="360"/>
              </w:tabs>
              <w:rPr>
                <w:rFonts w:ascii="Palatino Linotype" w:hAnsi="Palatino Linotype"/>
              </w:rPr>
            </w:pPr>
            <w:r w:rsidRPr="00934A59">
              <w:rPr>
                <w:rFonts w:ascii="Palatino Linotype" w:hAnsi="Palatino Linotype"/>
              </w:rPr>
              <w:t>80%</w:t>
            </w:r>
          </w:p>
        </w:tc>
      </w:tr>
      <w:tr w:rsidR="00CE2DBF" w14:paraId="33E29660" w14:textId="77777777" w:rsidTr="009C6195">
        <w:trPr>
          <w:trHeight w:val="313"/>
        </w:trPr>
        <w:tc>
          <w:tcPr>
            <w:tcW w:w="5954" w:type="dxa"/>
          </w:tcPr>
          <w:p w14:paraId="114077A1" w14:textId="77777777" w:rsidR="00CE2DBF" w:rsidRPr="00BF0CB6" w:rsidRDefault="00CE2DBF" w:rsidP="005F33C1">
            <w:pPr>
              <w:tabs>
                <w:tab w:val="num" w:pos="360"/>
              </w:tabs>
              <w:rPr>
                <w:rFonts w:ascii="Palatino Linotype" w:hAnsi="Palatino Linotype"/>
              </w:rPr>
            </w:pPr>
            <w:r w:rsidRPr="00BF0CB6">
              <w:rPr>
                <w:rFonts w:ascii="Palatino Linotype" w:hAnsi="Palatino Linotype"/>
              </w:rPr>
              <w:lastRenderedPageBreak/>
              <w:t>Numărul procurorilor și a judecătorilor formați în ceea ce privește gestionarea celor mai grave situații de violență împotriva elevilor și personalului școlii, ținând cont de interesul superior al copiilor și dreptul la muncă.</w:t>
            </w:r>
          </w:p>
        </w:tc>
        <w:tc>
          <w:tcPr>
            <w:tcW w:w="1843" w:type="dxa"/>
            <w:shd w:val="clear" w:color="auto" w:fill="auto"/>
          </w:tcPr>
          <w:p w14:paraId="713A1F12" w14:textId="77777777" w:rsidR="00CE2DBF" w:rsidRPr="001D768D" w:rsidRDefault="00CE2DBF" w:rsidP="005F33C1">
            <w:pPr>
              <w:tabs>
                <w:tab w:val="num" w:pos="360"/>
              </w:tabs>
              <w:rPr>
                <w:rFonts w:ascii="Palatino Linotype" w:hAnsi="Palatino Linotype"/>
              </w:rPr>
            </w:pPr>
          </w:p>
        </w:tc>
        <w:tc>
          <w:tcPr>
            <w:tcW w:w="1843" w:type="dxa"/>
            <w:shd w:val="clear" w:color="auto" w:fill="auto"/>
          </w:tcPr>
          <w:p w14:paraId="5DC6EF99" w14:textId="77777777" w:rsidR="00CE2DBF" w:rsidRPr="009C6195" w:rsidRDefault="00CE2DBF" w:rsidP="005F33C1">
            <w:pPr>
              <w:tabs>
                <w:tab w:val="num" w:pos="360"/>
              </w:tabs>
              <w:rPr>
                <w:rFonts w:ascii="Palatino Linotype" w:hAnsi="Palatino Linotype"/>
                <w:i/>
              </w:rPr>
            </w:pPr>
          </w:p>
        </w:tc>
      </w:tr>
      <w:tr w:rsidR="00CE2DBF" w14:paraId="6E7B3193" w14:textId="77777777" w:rsidTr="00CE2DBF">
        <w:trPr>
          <w:trHeight w:val="313"/>
        </w:trPr>
        <w:tc>
          <w:tcPr>
            <w:tcW w:w="9640" w:type="dxa"/>
            <w:gridSpan w:val="3"/>
            <w:shd w:val="clear" w:color="auto" w:fill="D9D9D9" w:themeFill="background1" w:themeFillShade="D9"/>
          </w:tcPr>
          <w:p w14:paraId="16AFB9E5" w14:textId="77777777" w:rsidR="00CE2DBF" w:rsidRPr="00BF0CB6" w:rsidRDefault="00CE2DBF" w:rsidP="005F33C1">
            <w:pPr>
              <w:tabs>
                <w:tab w:val="num" w:pos="360"/>
              </w:tabs>
              <w:rPr>
                <w:rFonts w:ascii="Palatino Linotype" w:hAnsi="Palatino Linotype"/>
                <w:b/>
                <w:bCs/>
              </w:rPr>
            </w:pPr>
            <w:r w:rsidRPr="00BF0CB6">
              <w:rPr>
                <w:rFonts w:ascii="Palatino Linotype" w:hAnsi="Palatino Linotype"/>
                <w:b/>
                <w:bCs/>
              </w:rPr>
              <w:t>Indicatori de impact</w:t>
            </w:r>
          </w:p>
        </w:tc>
      </w:tr>
      <w:tr w:rsidR="00CE2DBF" w14:paraId="66086717" w14:textId="77777777" w:rsidTr="00CE2DBF">
        <w:trPr>
          <w:trHeight w:val="313"/>
        </w:trPr>
        <w:tc>
          <w:tcPr>
            <w:tcW w:w="9640" w:type="dxa"/>
            <w:gridSpan w:val="3"/>
          </w:tcPr>
          <w:p w14:paraId="0729B4C4" w14:textId="77777777" w:rsidR="00CE2DBF" w:rsidRPr="00BF0CB6" w:rsidRDefault="00CE2DBF" w:rsidP="005F33C1">
            <w:pPr>
              <w:tabs>
                <w:tab w:val="num" w:pos="360"/>
              </w:tabs>
              <w:rPr>
                <w:rFonts w:ascii="Palatino Linotype" w:hAnsi="Palatino Linotype"/>
              </w:rPr>
            </w:pPr>
            <w:r w:rsidRPr="00BF0CB6">
              <w:rPr>
                <w:rFonts w:ascii="Palatino Linotype" w:hAnsi="Palatino Linotype"/>
              </w:rPr>
              <w:t xml:space="preserve">Număr acte de violență înregistrate la nivel național </w:t>
            </w:r>
          </w:p>
        </w:tc>
      </w:tr>
      <w:tr w:rsidR="00CE2DBF" w14:paraId="0AB4283D" w14:textId="77777777" w:rsidTr="00CE2DBF">
        <w:trPr>
          <w:trHeight w:val="313"/>
        </w:trPr>
        <w:tc>
          <w:tcPr>
            <w:tcW w:w="9640" w:type="dxa"/>
            <w:gridSpan w:val="3"/>
          </w:tcPr>
          <w:p w14:paraId="6B67DDC8" w14:textId="77777777" w:rsidR="00CE2DBF" w:rsidRPr="00BF0CB6" w:rsidRDefault="00CE2DBF" w:rsidP="005F33C1">
            <w:pPr>
              <w:tabs>
                <w:tab w:val="num" w:pos="360"/>
              </w:tabs>
              <w:rPr>
                <w:rFonts w:ascii="Palatino Linotype" w:hAnsi="Palatino Linotype"/>
              </w:rPr>
            </w:pPr>
            <w:r w:rsidRPr="00BF0CB6">
              <w:rPr>
                <w:rFonts w:ascii="Palatino Linotype" w:hAnsi="Palatino Linotype"/>
              </w:rPr>
              <w:t>Număr elevi implicați în acte de violență (autori și victime)</w:t>
            </w:r>
          </w:p>
        </w:tc>
      </w:tr>
      <w:tr w:rsidR="00CE2DBF" w14:paraId="6F1117DF" w14:textId="77777777" w:rsidTr="00CE2DBF">
        <w:trPr>
          <w:trHeight w:val="313"/>
        </w:trPr>
        <w:tc>
          <w:tcPr>
            <w:tcW w:w="9640" w:type="dxa"/>
            <w:gridSpan w:val="3"/>
          </w:tcPr>
          <w:p w14:paraId="3C7852E6" w14:textId="77777777" w:rsidR="00CE2DBF" w:rsidRPr="00BF0CB6" w:rsidRDefault="00CE2DBF" w:rsidP="005F33C1">
            <w:pPr>
              <w:tabs>
                <w:tab w:val="num" w:pos="360"/>
              </w:tabs>
              <w:rPr>
                <w:rFonts w:ascii="Palatino Linotype" w:hAnsi="Palatino Linotype"/>
              </w:rPr>
            </w:pPr>
            <w:r w:rsidRPr="00BF0CB6">
              <w:rPr>
                <w:rFonts w:ascii="Palatino Linotype" w:hAnsi="Palatino Linotype"/>
              </w:rPr>
              <w:t>Număr membri ai personalului școlilor implicați în acte de violență (autori și victime)</w:t>
            </w:r>
          </w:p>
        </w:tc>
      </w:tr>
      <w:tr w:rsidR="00CE2DBF" w14:paraId="55EA2F63" w14:textId="77777777" w:rsidTr="00CE2DBF">
        <w:trPr>
          <w:trHeight w:val="313"/>
        </w:trPr>
        <w:tc>
          <w:tcPr>
            <w:tcW w:w="9640" w:type="dxa"/>
            <w:gridSpan w:val="3"/>
          </w:tcPr>
          <w:p w14:paraId="7DCDA970" w14:textId="77777777" w:rsidR="00CE2DBF" w:rsidRPr="00BF0CB6" w:rsidRDefault="00CE2DBF" w:rsidP="005F33C1">
            <w:pPr>
              <w:tabs>
                <w:tab w:val="num" w:pos="360"/>
              </w:tabs>
              <w:rPr>
                <w:rFonts w:ascii="Palatino Linotype" w:hAnsi="Palatino Linotype"/>
              </w:rPr>
            </w:pPr>
            <w:r w:rsidRPr="00BF0CB6">
              <w:rPr>
                <w:rFonts w:ascii="Palatino Linotype" w:hAnsi="Palatino Linotype"/>
              </w:rPr>
              <w:t>Număr elevi (autori) care și-au îmbunătățit comportamentul în urma măsurilor de sprijin luate la nivelul unității de învățământ/ de către alte autorități responsabile</w:t>
            </w:r>
          </w:p>
        </w:tc>
      </w:tr>
    </w:tbl>
    <w:p w14:paraId="5A2B2D74" w14:textId="46874F3D" w:rsidR="00897A18" w:rsidRDefault="00897A18" w:rsidP="00BF0CB6">
      <w:pPr>
        <w:spacing w:after="0"/>
        <w:jc w:val="both"/>
        <w:rPr>
          <w:rFonts w:ascii="Palatino Linotype" w:hAnsi="Palatino Linotype"/>
          <w:b/>
        </w:rPr>
      </w:pPr>
    </w:p>
    <w:p w14:paraId="4FF7B5A5" w14:textId="77777777" w:rsidR="00897A18" w:rsidRDefault="00897A18">
      <w:pPr>
        <w:spacing w:line="259" w:lineRule="auto"/>
        <w:rPr>
          <w:rFonts w:ascii="Palatino Linotype" w:hAnsi="Palatino Linotype"/>
          <w:b/>
        </w:rPr>
      </w:pPr>
      <w:r>
        <w:rPr>
          <w:rFonts w:ascii="Palatino Linotype" w:hAnsi="Palatino Linotype"/>
          <w:b/>
        </w:rPr>
        <w:br w:type="page"/>
      </w:r>
    </w:p>
    <w:p w14:paraId="37629902" w14:textId="769BE4E1" w:rsidR="0047385E" w:rsidRPr="00BE4A67" w:rsidRDefault="00BE4A67" w:rsidP="00BF0CB6">
      <w:pPr>
        <w:spacing w:after="0"/>
        <w:jc w:val="both"/>
        <w:rPr>
          <w:rFonts w:ascii="Palatino Linotype" w:hAnsi="Palatino Linotype"/>
          <w:bCs/>
        </w:rPr>
      </w:pPr>
      <w:r w:rsidRPr="00BE4A67">
        <w:rPr>
          <w:rFonts w:ascii="Palatino Linotype" w:hAnsi="Palatino Linotype"/>
          <w:bCs/>
        </w:rPr>
        <w:lastRenderedPageBreak/>
        <w:t xml:space="preserve">Art. 8. </w:t>
      </w:r>
      <w:r w:rsidR="0047385E" w:rsidRPr="00BE4A67">
        <w:rPr>
          <w:rFonts w:ascii="Palatino Linotype" w:hAnsi="Palatino Linotype"/>
          <w:bCs/>
        </w:rPr>
        <w:t>G</w:t>
      </w:r>
      <w:r w:rsidRPr="00BE4A67">
        <w:rPr>
          <w:rFonts w:ascii="Palatino Linotype" w:hAnsi="Palatino Linotype"/>
          <w:bCs/>
        </w:rPr>
        <w:t>losar de acronime:</w:t>
      </w:r>
    </w:p>
    <w:p w14:paraId="5C94B7D1" w14:textId="77777777" w:rsidR="0047385E" w:rsidRPr="00BE4A67" w:rsidRDefault="0047385E" w:rsidP="00BE4A67">
      <w:pPr>
        <w:pStyle w:val="Listparagraf"/>
        <w:numPr>
          <w:ilvl w:val="0"/>
          <w:numId w:val="28"/>
        </w:numPr>
        <w:tabs>
          <w:tab w:val="left" w:pos="450"/>
        </w:tabs>
        <w:spacing w:after="0"/>
        <w:ind w:left="0" w:firstLine="0"/>
        <w:jc w:val="both"/>
        <w:rPr>
          <w:rFonts w:ascii="Palatino Linotype" w:hAnsi="Palatino Linotype"/>
        </w:rPr>
      </w:pPr>
      <w:r w:rsidRPr="00BE4A67">
        <w:rPr>
          <w:rFonts w:ascii="Palatino Linotype" w:hAnsi="Palatino Linotype"/>
        </w:rPr>
        <w:t>OMS – Organizația Mondială a Sănătății</w:t>
      </w:r>
    </w:p>
    <w:p w14:paraId="505CC1D0" w14:textId="14BB9DF1" w:rsidR="0047385E" w:rsidRPr="00BE4A67" w:rsidRDefault="0047385E" w:rsidP="00BE4A67">
      <w:pPr>
        <w:pStyle w:val="Listparagraf"/>
        <w:numPr>
          <w:ilvl w:val="0"/>
          <w:numId w:val="28"/>
        </w:numPr>
        <w:tabs>
          <w:tab w:val="left" w:pos="450"/>
        </w:tabs>
        <w:spacing w:after="0"/>
        <w:ind w:left="0" w:firstLine="0"/>
        <w:jc w:val="both"/>
        <w:rPr>
          <w:rFonts w:ascii="Palatino Linotype" w:hAnsi="Palatino Linotype"/>
        </w:rPr>
      </w:pPr>
      <w:r w:rsidRPr="00BE4A67">
        <w:rPr>
          <w:rFonts w:ascii="Palatino Linotype" w:hAnsi="Palatino Linotype"/>
        </w:rPr>
        <w:t>ISE – Institutul de Științe ale Educației</w:t>
      </w:r>
    </w:p>
    <w:p w14:paraId="11843031" w14:textId="77777777" w:rsidR="0047385E" w:rsidRPr="00BE4A67" w:rsidRDefault="0047385E" w:rsidP="00BE4A67">
      <w:pPr>
        <w:pStyle w:val="Listparagraf"/>
        <w:numPr>
          <w:ilvl w:val="0"/>
          <w:numId w:val="28"/>
        </w:numPr>
        <w:tabs>
          <w:tab w:val="left" w:pos="450"/>
        </w:tabs>
        <w:spacing w:after="0"/>
        <w:ind w:left="0" w:firstLine="0"/>
        <w:jc w:val="both"/>
        <w:rPr>
          <w:rFonts w:ascii="Palatino Linotype" w:hAnsi="Palatino Linotype"/>
        </w:rPr>
      </w:pPr>
      <w:r w:rsidRPr="00BE4A67">
        <w:rPr>
          <w:rFonts w:ascii="Palatino Linotype" w:hAnsi="Palatino Linotype"/>
        </w:rPr>
        <w:t>UNICEF- Fondul pentru Copii al Națiunilor Unite</w:t>
      </w:r>
    </w:p>
    <w:p w14:paraId="1739834C" w14:textId="77777777" w:rsidR="0047385E" w:rsidRPr="00BE4A67" w:rsidRDefault="0047385E" w:rsidP="00BE4A67">
      <w:pPr>
        <w:pStyle w:val="Listparagraf"/>
        <w:numPr>
          <w:ilvl w:val="0"/>
          <w:numId w:val="28"/>
        </w:numPr>
        <w:tabs>
          <w:tab w:val="left" w:pos="450"/>
        </w:tabs>
        <w:spacing w:after="0"/>
        <w:ind w:left="0" w:firstLine="0"/>
        <w:jc w:val="both"/>
        <w:rPr>
          <w:rFonts w:ascii="Palatino Linotype" w:hAnsi="Palatino Linotype"/>
        </w:rPr>
      </w:pPr>
      <w:r w:rsidRPr="00BE4A67">
        <w:rPr>
          <w:rFonts w:ascii="Palatino Linotype" w:hAnsi="Palatino Linotype"/>
        </w:rPr>
        <w:t>ME – Ministerul Educației</w:t>
      </w:r>
    </w:p>
    <w:p w14:paraId="45C6212C" w14:textId="4160C90A" w:rsidR="00EB0522" w:rsidRPr="00BE4A67" w:rsidRDefault="00EB0522" w:rsidP="00BE4A67">
      <w:pPr>
        <w:pStyle w:val="Listparagraf"/>
        <w:numPr>
          <w:ilvl w:val="0"/>
          <w:numId w:val="28"/>
        </w:numPr>
        <w:tabs>
          <w:tab w:val="left" w:pos="450"/>
        </w:tabs>
        <w:spacing w:after="0"/>
        <w:ind w:left="0" w:firstLine="0"/>
        <w:jc w:val="both"/>
        <w:rPr>
          <w:rFonts w:ascii="Palatino Linotype" w:hAnsi="Palatino Linotype"/>
        </w:rPr>
      </w:pPr>
      <w:r w:rsidRPr="00BE4A67">
        <w:rPr>
          <w:rFonts w:ascii="Palatino Linotype" w:hAnsi="Palatino Linotype"/>
        </w:rPr>
        <w:t>DGÎP - Direcția Generală Învățământ Preuniversitar</w:t>
      </w:r>
    </w:p>
    <w:p w14:paraId="390D5FAC" w14:textId="5FDFD226" w:rsidR="00EB0522" w:rsidRPr="00BE4A67" w:rsidRDefault="00EB0522" w:rsidP="00BE4A67">
      <w:pPr>
        <w:pStyle w:val="Listparagraf"/>
        <w:numPr>
          <w:ilvl w:val="0"/>
          <w:numId w:val="28"/>
        </w:numPr>
        <w:tabs>
          <w:tab w:val="left" w:pos="450"/>
        </w:tabs>
        <w:spacing w:after="0"/>
        <w:ind w:left="0" w:firstLine="0"/>
        <w:jc w:val="both"/>
        <w:rPr>
          <w:rFonts w:ascii="Palatino Linotype" w:hAnsi="Palatino Linotype"/>
        </w:rPr>
      </w:pPr>
      <w:r w:rsidRPr="00BE4A67">
        <w:rPr>
          <w:rFonts w:ascii="Palatino Linotype" w:hAnsi="Palatino Linotype"/>
        </w:rPr>
        <w:t>DMBÎP - Direcția Municipiului București de Învățământ Preuniversitar</w:t>
      </w:r>
    </w:p>
    <w:p w14:paraId="146EB6A1" w14:textId="1DC5E04E" w:rsidR="0047385E" w:rsidRPr="00BE4A67" w:rsidRDefault="0047385E" w:rsidP="00BE4A67">
      <w:pPr>
        <w:pStyle w:val="Listparagraf"/>
        <w:numPr>
          <w:ilvl w:val="0"/>
          <w:numId w:val="28"/>
        </w:numPr>
        <w:tabs>
          <w:tab w:val="left" w:pos="450"/>
        </w:tabs>
        <w:spacing w:after="0"/>
        <w:ind w:left="0" w:firstLine="0"/>
        <w:jc w:val="both"/>
        <w:rPr>
          <w:rFonts w:ascii="Palatino Linotype" w:hAnsi="Palatino Linotype"/>
        </w:rPr>
      </w:pPr>
      <w:r w:rsidRPr="00BE4A67">
        <w:rPr>
          <w:rFonts w:ascii="Palatino Linotype" w:hAnsi="Palatino Linotype"/>
        </w:rPr>
        <w:t>CJRAE/ CMBRAE – Centrul Județean de Resurse și Asistență Educațională</w:t>
      </w:r>
      <w:r w:rsidR="00747A7C" w:rsidRPr="00BE4A67">
        <w:rPr>
          <w:rFonts w:ascii="Palatino Linotype" w:hAnsi="Palatino Linotype"/>
        </w:rPr>
        <w:t>/</w:t>
      </w:r>
      <w:r w:rsidRPr="00BE4A67">
        <w:rPr>
          <w:rFonts w:ascii="Palatino Linotype" w:hAnsi="Palatino Linotype"/>
        </w:rPr>
        <w:t>Centrul Municipiului București de Resurse și Asistență Educațională</w:t>
      </w:r>
    </w:p>
    <w:p w14:paraId="766104EB" w14:textId="77777777" w:rsidR="0047385E" w:rsidRPr="00BE4A67" w:rsidRDefault="0047385E" w:rsidP="00BE4A67">
      <w:pPr>
        <w:pStyle w:val="Listparagraf"/>
        <w:numPr>
          <w:ilvl w:val="0"/>
          <w:numId w:val="28"/>
        </w:numPr>
        <w:tabs>
          <w:tab w:val="left" w:pos="450"/>
        </w:tabs>
        <w:spacing w:after="0"/>
        <w:ind w:left="0" w:firstLine="0"/>
        <w:jc w:val="both"/>
        <w:rPr>
          <w:rFonts w:ascii="Palatino Linotype" w:hAnsi="Palatino Linotype"/>
        </w:rPr>
      </w:pPr>
      <w:r w:rsidRPr="00BE4A67">
        <w:rPr>
          <w:rFonts w:ascii="Palatino Linotype" w:hAnsi="Palatino Linotype"/>
        </w:rPr>
        <w:t>ISJ/ISMB –Inspectoratul Școlar Județean/ Inspectoratul Școlar al Municipiului București</w:t>
      </w:r>
    </w:p>
    <w:p w14:paraId="0306A1B0" w14:textId="77777777" w:rsidR="0047385E" w:rsidRPr="00BE4A67" w:rsidRDefault="0047385E" w:rsidP="00BE4A67">
      <w:pPr>
        <w:pStyle w:val="Listparagraf"/>
        <w:numPr>
          <w:ilvl w:val="0"/>
          <w:numId w:val="28"/>
        </w:numPr>
        <w:tabs>
          <w:tab w:val="left" w:pos="450"/>
        </w:tabs>
        <w:spacing w:after="0"/>
        <w:ind w:left="0" w:firstLine="0"/>
        <w:jc w:val="both"/>
        <w:rPr>
          <w:rFonts w:ascii="Palatino Linotype" w:hAnsi="Palatino Linotype"/>
        </w:rPr>
      </w:pPr>
      <w:r w:rsidRPr="00BE4A67">
        <w:rPr>
          <w:rFonts w:ascii="Palatino Linotype" w:hAnsi="Palatino Linotype"/>
        </w:rPr>
        <w:t>CCD – Casa Corpului Didactic</w:t>
      </w:r>
    </w:p>
    <w:p w14:paraId="30758939" w14:textId="77777777" w:rsidR="0047385E" w:rsidRPr="00BE4A67" w:rsidRDefault="0047385E" w:rsidP="00BE4A67">
      <w:pPr>
        <w:pStyle w:val="Listparagraf"/>
        <w:numPr>
          <w:ilvl w:val="0"/>
          <w:numId w:val="28"/>
        </w:numPr>
        <w:tabs>
          <w:tab w:val="left" w:pos="450"/>
        </w:tabs>
        <w:spacing w:after="0"/>
        <w:ind w:left="0" w:firstLine="0"/>
        <w:jc w:val="both"/>
        <w:rPr>
          <w:rFonts w:ascii="Palatino Linotype" w:hAnsi="Palatino Linotype"/>
        </w:rPr>
      </w:pPr>
      <w:r w:rsidRPr="00BE4A67">
        <w:rPr>
          <w:rFonts w:ascii="Palatino Linotype" w:hAnsi="Palatino Linotype"/>
        </w:rPr>
        <w:t>CNPEE – Centrul Național de Politici și Evaluare în Educație</w:t>
      </w:r>
    </w:p>
    <w:p w14:paraId="281E1099" w14:textId="77777777" w:rsidR="0047385E" w:rsidRPr="00BE4A67" w:rsidRDefault="0047385E" w:rsidP="00BE4A67">
      <w:pPr>
        <w:pStyle w:val="Listparagraf"/>
        <w:numPr>
          <w:ilvl w:val="0"/>
          <w:numId w:val="28"/>
        </w:numPr>
        <w:tabs>
          <w:tab w:val="left" w:pos="450"/>
        </w:tabs>
        <w:spacing w:after="0"/>
        <w:ind w:left="0" w:firstLine="0"/>
        <w:jc w:val="both"/>
        <w:rPr>
          <w:rFonts w:ascii="Palatino Linotype" w:hAnsi="Palatino Linotype"/>
        </w:rPr>
      </w:pPr>
      <w:r w:rsidRPr="00BE4A67">
        <w:rPr>
          <w:rFonts w:ascii="Palatino Linotype" w:hAnsi="Palatino Linotype"/>
        </w:rPr>
        <w:t>DGASPC – Direcția Generală de Asistență Socială și Protecția Copilului</w:t>
      </w:r>
    </w:p>
    <w:p w14:paraId="246F939A" w14:textId="10B7D995" w:rsidR="0047385E" w:rsidRPr="00BE4A67" w:rsidRDefault="0047385E" w:rsidP="00BE4A67">
      <w:pPr>
        <w:pStyle w:val="Listparagraf"/>
        <w:numPr>
          <w:ilvl w:val="0"/>
          <w:numId w:val="28"/>
        </w:numPr>
        <w:tabs>
          <w:tab w:val="left" w:pos="450"/>
        </w:tabs>
        <w:spacing w:after="0"/>
        <w:ind w:left="0" w:firstLine="0"/>
        <w:jc w:val="both"/>
        <w:rPr>
          <w:rFonts w:ascii="Palatino Linotype" w:hAnsi="Palatino Linotype"/>
        </w:rPr>
      </w:pPr>
      <w:r w:rsidRPr="00BE4A67">
        <w:rPr>
          <w:rFonts w:ascii="Palatino Linotype" w:hAnsi="Palatino Linotype"/>
        </w:rPr>
        <w:t xml:space="preserve">DAS </w:t>
      </w:r>
      <w:r w:rsidR="009B6A1C" w:rsidRPr="00BE4A67">
        <w:rPr>
          <w:rFonts w:ascii="Palatino Linotype" w:hAnsi="Palatino Linotype"/>
        </w:rPr>
        <w:t xml:space="preserve">– </w:t>
      </w:r>
      <w:r w:rsidRPr="00BE4A67">
        <w:rPr>
          <w:rFonts w:ascii="Palatino Linotype" w:hAnsi="Palatino Linotype"/>
        </w:rPr>
        <w:t>Direcția de Asistență Socială</w:t>
      </w:r>
    </w:p>
    <w:p w14:paraId="677E4280" w14:textId="77777777" w:rsidR="0047385E" w:rsidRPr="00BE4A67" w:rsidRDefault="0047385E" w:rsidP="00BE4A67">
      <w:pPr>
        <w:pStyle w:val="Listparagraf"/>
        <w:numPr>
          <w:ilvl w:val="0"/>
          <w:numId w:val="28"/>
        </w:numPr>
        <w:tabs>
          <w:tab w:val="left" w:pos="450"/>
        </w:tabs>
        <w:spacing w:after="0"/>
        <w:ind w:left="0" w:firstLine="0"/>
        <w:jc w:val="both"/>
        <w:rPr>
          <w:rFonts w:ascii="Palatino Linotype" w:hAnsi="Palatino Linotype"/>
        </w:rPr>
      </w:pPr>
      <w:r w:rsidRPr="00BE4A67">
        <w:rPr>
          <w:rFonts w:ascii="Palatino Linotype" w:hAnsi="Palatino Linotype"/>
        </w:rPr>
        <w:t>SPAS – Servicii Publice de Asistență Socială</w:t>
      </w:r>
    </w:p>
    <w:p w14:paraId="11FFC41E" w14:textId="2F818794" w:rsidR="00602866" w:rsidRPr="00BE4A67" w:rsidRDefault="00602866" w:rsidP="00BE4A67">
      <w:pPr>
        <w:pStyle w:val="Listparagraf"/>
        <w:numPr>
          <w:ilvl w:val="0"/>
          <w:numId w:val="28"/>
        </w:numPr>
        <w:tabs>
          <w:tab w:val="left" w:pos="450"/>
        </w:tabs>
        <w:spacing w:after="0"/>
        <w:ind w:left="0" w:firstLine="0"/>
        <w:jc w:val="both"/>
        <w:rPr>
          <w:rFonts w:ascii="Palatino Linotype" w:hAnsi="Palatino Linotype"/>
        </w:rPr>
      </w:pPr>
      <w:r w:rsidRPr="00BE4A67">
        <w:rPr>
          <w:rFonts w:ascii="Palatino Linotype" w:hAnsi="Palatino Linotype"/>
        </w:rPr>
        <w:t>AAPL – Autoritățile Administrației Publice Locale</w:t>
      </w:r>
    </w:p>
    <w:p w14:paraId="1729B4B8" w14:textId="761CE5EF" w:rsidR="00EB0522" w:rsidRPr="00BE4A67" w:rsidRDefault="00EB0522" w:rsidP="00BE4A67">
      <w:pPr>
        <w:pStyle w:val="Listparagraf"/>
        <w:numPr>
          <w:ilvl w:val="0"/>
          <w:numId w:val="28"/>
        </w:numPr>
        <w:tabs>
          <w:tab w:val="left" w:pos="450"/>
        </w:tabs>
        <w:spacing w:after="0"/>
        <w:ind w:left="0" w:firstLine="0"/>
        <w:jc w:val="both"/>
        <w:rPr>
          <w:rFonts w:ascii="Palatino Linotype" w:hAnsi="Palatino Linotype"/>
        </w:rPr>
      </w:pPr>
      <w:r w:rsidRPr="00BE4A67">
        <w:rPr>
          <w:rFonts w:ascii="Palatino Linotype" w:hAnsi="Palatino Linotype"/>
        </w:rPr>
        <w:t>MAI – Ministerul Afacerilor Interne</w:t>
      </w:r>
    </w:p>
    <w:p w14:paraId="3AF885F9" w14:textId="34AA8DE9" w:rsidR="00EB0522" w:rsidRPr="00BE4A67" w:rsidRDefault="00EB0522" w:rsidP="00BE4A67">
      <w:pPr>
        <w:pStyle w:val="Listparagraf"/>
        <w:numPr>
          <w:ilvl w:val="0"/>
          <w:numId w:val="28"/>
        </w:numPr>
        <w:tabs>
          <w:tab w:val="left" w:pos="450"/>
        </w:tabs>
        <w:spacing w:after="0"/>
        <w:ind w:left="0" w:firstLine="0"/>
        <w:jc w:val="both"/>
        <w:rPr>
          <w:rFonts w:ascii="Palatino Linotype" w:hAnsi="Palatino Linotype"/>
        </w:rPr>
      </w:pPr>
      <w:r w:rsidRPr="00BE4A67">
        <w:rPr>
          <w:rFonts w:ascii="Palatino Linotype" w:hAnsi="Palatino Linotype"/>
        </w:rPr>
        <w:t>MFTES - Ministerul Familiei, Tineretului și Egalității de Șanse</w:t>
      </w:r>
    </w:p>
    <w:p w14:paraId="6B3865CA" w14:textId="6DD2CAF7" w:rsidR="00EB0522" w:rsidRPr="00BE4A67" w:rsidRDefault="00EB0522" w:rsidP="00BE4A67">
      <w:pPr>
        <w:pStyle w:val="Listparagraf"/>
        <w:numPr>
          <w:ilvl w:val="0"/>
          <w:numId w:val="28"/>
        </w:numPr>
        <w:tabs>
          <w:tab w:val="left" w:pos="450"/>
        </w:tabs>
        <w:spacing w:after="0"/>
        <w:ind w:left="0" w:firstLine="0"/>
        <w:jc w:val="both"/>
        <w:rPr>
          <w:rFonts w:ascii="Palatino Linotype" w:hAnsi="Palatino Linotype"/>
        </w:rPr>
      </w:pPr>
      <w:r w:rsidRPr="00BE4A67">
        <w:rPr>
          <w:rFonts w:ascii="Palatino Linotype" w:hAnsi="Palatino Linotype"/>
        </w:rPr>
        <w:t>MMSS - Ministerul Muncii și Solidarității Sociale</w:t>
      </w:r>
    </w:p>
    <w:p w14:paraId="2E785853" w14:textId="3A428548" w:rsidR="00EC6BE0" w:rsidRPr="00BE4A67" w:rsidRDefault="00EC6BE0" w:rsidP="00BE4A67">
      <w:pPr>
        <w:pStyle w:val="Listparagraf"/>
        <w:numPr>
          <w:ilvl w:val="0"/>
          <w:numId w:val="28"/>
        </w:numPr>
        <w:tabs>
          <w:tab w:val="left" w:pos="450"/>
        </w:tabs>
        <w:spacing w:after="0"/>
        <w:ind w:left="0" w:firstLine="0"/>
        <w:jc w:val="both"/>
        <w:rPr>
          <w:rFonts w:ascii="Palatino Linotype" w:hAnsi="Palatino Linotype"/>
        </w:rPr>
      </w:pPr>
      <w:r w:rsidRPr="00BE4A67">
        <w:rPr>
          <w:rFonts w:ascii="Palatino Linotype" w:hAnsi="Palatino Linotype"/>
        </w:rPr>
        <w:t>SPAS - Serviciul Public de Asistență Socială</w:t>
      </w:r>
    </w:p>
    <w:p w14:paraId="6DA5E965" w14:textId="2E9BEA4D" w:rsidR="00EB0522" w:rsidRPr="00BE4A67" w:rsidRDefault="00EB0522" w:rsidP="00BE4A67">
      <w:pPr>
        <w:pStyle w:val="Listparagraf"/>
        <w:numPr>
          <w:ilvl w:val="0"/>
          <w:numId w:val="28"/>
        </w:numPr>
        <w:tabs>
          <w:tab w:val="left" w:pos="450"/>
        </w:tabs>
        <w:spacing w:after="0"/>
        <w:ind w:left="0" w:firstLine="0"/>
        <w:jc w:val="both"/>
        <w:rPr>
          <w:rFonts w:ascii="Palatino Linotype" w:hAnsi="Palatino Linotype"/>
        </w:rPr>
      </w:pPr>
      <w:r w:rsidRPr="00BE4A67">
        <w:rPr>
          <w:rFonts w:ascii="Palatino Linotype" w:hAnsi="Palatino Linotype"/>
        </w:rPr>
        <w:t>MS - Ministerul Sănătății</w:t>
      </w:r>
    </w:p>
    <w:p w14:paraId="2C3B7A6F" w14:textId="74A5C364" w:rsidR="00EB0522" w:rsidRPr="00BE4A67" w:rsidRDefault="00EB0522" w:rsidP="00BE4A67">
      <w:pPr>
        <w:pStyle w:val="Listparagraf"/>
        <w:numPr>
          <w:ilvl w:val="0"/>
          <w:numId w:val="28"/>
        </w:numPr>
        <w:tabs>
          <w:tab w:val="left" w:pos="450"/>
        </w:tabs>
        <w:spacing w:after="0"/>
        <w:ind w:left="0" w:firstLine="0"/>
        <w:jc w:val="both"/>
        <w:rPr>
          <w:rFonts w:ascii="Palatino Linotype" w:hAnsi="Palatino Linotype"/>
        </w:rPr>
      </w:pPr>
      <w:r w:rsidRPr="00BE4A67">
        <w:rPr>
          <w:rFonts w:ascii="Palatino Linotype" w:hAnsi="Palatino Linotype"/>
        </w:rPr>
        <w:t>PTCA - Planuri teritoriale cadru de acțiune</w:t>
      </w:r>
    </w:p>
    <w:p w14:paraId="617CAAF2" w14:textId="79EC9175" w:rsidR="00EB0522" w:rsidRPr="00BE4A67" w:rsidRDefault="00EB0522" w:rsidP="00BE4A67">
      <w:pPr>
        <w:pStyle w:val="Listparagraf"/>
        <w:numPr>
          <w:ilvl w:val="0"/>
          <w:numId w:val="28"/>
        </w:numPr>
        <w:tabs>
          <w:tab w:val="left" w:pos="450"/>
        </w:tabs>
        <w:spacing w:after="0"/>
        <w:ind w:left="0" w:firstLine="0"/>
        <w:jc w:val="both"/>
        <w:rPr>
          <w:rFonts w:ascii="Palatino Linotype" w:hAnsi="Palatino Linotype"/>
        </w:rPr>
      </w:pPr>
      <w:r w:rsidRPr="00BE4A67">
        <w:rPr>
          <w:rFonts w:ascii="Palatino Linotype" w:hAnsi="Palatino Linotype"/>
        </w:rPr>
        <w:t>PLCA - Planuri locale cadru de acțiune</w:t>
      </w:r>
    </w:p>
    <w:p w14:paraId="66637FE4" w14:textId="541C6C89" w:rsidR="00EB0522" w:rsidRPr="00BE4A67" w:rsidRDefault="00EB0522" w:rsidP="00BE4A67">
      <w:pPr>
        <w:pStyle w:val="Listparagraf"/>
        <w:numPr>
          <w:ilvl w:val="0"/>
          <w:numId w:val="28"/>
        </w:numPr>
        <w:tabs>
          <w:tab w:val="left" w:pos="450"/>
        </w:tabs>
        <w:spacing w:after="0"/>
        <w:ind w:left="0" w:firstLine="0"/>
        <w:jc w:val="both"/>
        <w:rPr>
          <w:rFonts w:ascii="Palatino Linotype" w:hAnsi="Palatino Linotype"/>
        </w:rPr>
      </w:pPr>
      <w:r w:rsidRPr="00BE4A67">
        <w:rPr>
          <w:rFonts w:ascii="Palatino Linotype" w:hAnsi="Palatino Linotype"/>
        </w:rPr>
        <w:t>DGRIP - Direcția Generală pentru Relațiile cu Instituțiile Prefectului</w:t>
      </w:r>
    </w:p>
    <w:p w14:paraId="52C2BA95" w14:textId="288DE3A9" w:rsidR="00EB0522" w:rsidRPr="00BE4A67" w:rsidRDefault="00EB0522" w:rsidP="00BE4A67">
      <w:pPr>
        <w:pStyle w:val="Listparagraf"/>
        <w:numPr>
          <w:ilvl w:val="0"/>
          <w:numId w:val="28"/>
        </w:numPr>
        <w:tabs>
          <w:tab w:val="left" w:pos="450"/>
        </w:tabs>
        <w:spacing w:after="0"/>
        <w:ind w:left="0" w:firstLine="0"/>
        <w:jc w:val="both"/>
        <w:rPr>
          <w:rFonts w:ascii="Palatino Linotype" w:hAnsi="Palatino Linotype"/>
        </w:rPr>
      </w:pPr>
      <w:r w:rsidRPr="00BE4A67">
        <w:rPr>
          <w:rFonts w:ascii="Palatino Linotype" w:hAnsi="Palatino Linotype"/>
        </w:rPr>
        <w:t>DGMO - Direcția Generală Management Operațional</w:t>
      </w:r>
    </w:p>
    <w:p w14:paraId="71CA143F" w14:textId="3606B26A" w:rsidR="0047385E" w:rsidRPr="00BE4A67" w:rsidRDefault="0047385E" w:rsidP="00BE4A67">
      <w:pPr>
        <w:pStyle w:val="Listparagraf"/>
        <w:numPr>
          <w:ilvl w:val="0"/>
          <w:numId w:val="28"/>
        </w:numPr>
        <w:tabs>
          <w:tab w:val="left" w:pos="450"/>
        </w:tabs>
        <w:spacing w:after="0"/>
        <w:ind w:left="0" w:firstLine="0"/>
        <w:jc w:val="both"/>
        <w:rPr>
          <w:rFonts w:ascii="Palatino Linotype" w:hAnsi="Palatino Linotype"/>
        </w:rPr>
      </w:pPr>
      <w:r w:rsidRPr="00BE4A67">
        <w:rPr>
          <w:rFonts w:ascii="Palatino Linotype" w:hAnsi="Palatino Linotype"/>
        </w:rPr>
        <w:t>IGPR – Inspectoratul General al Poliției Române</w:t>
      </w:r>
    </w:p>
    <w:p w14:paraId="3A142857" w14:textId="77777777" w:rsidR="00EB0522" w:rsidRPr="00BE4A67" w:rsidRDefault="0047385E" w:rsidP="00BE4A67">
      <w:pPr>
        <w:pStyle w:val="Listparagraf"/>
        <w:numPr>
          <w:ilvl w:val="0"/>
          <w:numId w:val="28"/>
        </w:numPr>
        <w:tabs>
          <w:tab w:val="left" w:pos="450"/>
        </w:tabs>
        <w:spacing w:after="0" w:line="276" w:lineRule="auto"/>
        <w:ind w:left="0" w:right="-563" w:firstLine="0"/>
        <w:jc w:val="both"/>
        <w:rPr>
          <w:rFonts w:ascii="Palatino Linotype" w:hAnsi="Palatino Linotype"/>
        </w:rPr>
      </w:pPr>
      <w:r w:rsidRPr="00BE4A67">
        <w:rPr>
          <w:rFonts w:ascii="Palatino Linotype" w:hAnsi="Palatino Linotype"/>
        </w:rPr>
        <w:t>DSS – Direcția de Siguranță Școl</w:t>
      </w:r>
      <w:bookmarkStart w:id="12" w:name="_heading=h.gp2jlviwoao" w:colFirst="0" w:colLast="0"/>
      <w:bookmarkEnd w:id="12"/>
      <w:r w:rsidRPr="00BE4A67">
        <w:rPr>
          <w:rFonts w:ascii="Palatino Linotype" w:hAnsi="Palatino Linotype"/>
        </w:rPr>
        <w:t>ară</w:t>
      </w:r>
    </w:p>
    <w:p w14:paraId="522FB324" w14:textId="7FC63FBE" w:rsidR="00A72556" w:rsidRPr="00BE4A67" w:rsidRDefault="00A72556" w:rsidP="00BE4A67">
      <w:pPr>
        <w:pStyle w:val="Listparagraf"/>
        <w:numPr>
          <w:ilvl w:val="0"/>
          <w:numId w:val="28"/>
        </w:numPr>
        <w:tabs>
          <w:tab w:val="left" w:pos="450"/>
        </w:tabs>
        <w:spacing w:after="0" w:line="276" w:lineRule="auto"/>
        <w:ind w:left="0" w:right="-563" w:firstLine="0"/>
        <w:jc w:val="both"/>
        <w:rPr>
          <w:rFonts w:ascii="Palatino Linotype" w:hAnsi="Palatino Linotype"/>
        </w:rPr>
      </w:pPr>
      <w:r w:rsidRPr="00BE4A67">
        <w:rPr>
          <w:rFonts w:ascii="Palatino Linotype" w:hAnsi="Palatino Linotype"/>
        </w:rPr>
        <w:t>DOP – Direcția de Ordine Publică</w:t>
      </w:r>
    </w:p>
    <w:p w14:paraId="4FDB750A" w14:textId="2B72122B" w:rsidR="00725B3B" w:rsidRPr="00BE4A67" w:rsidRDefault="00EB0522" w:rsidP="00BE4A67">
      <w:pPr>
        <w:pStyle w:val="Listparagraf"/>
        <w:numPr>
          <w:ilvl w:val="0"/>
          <w:numId w:val="28"/>
        </w:numPr>
        <w:tabs>
          <w:tab w:val="left" w:pos="450"/>
        </w:tabs>
        <w:spacing w:after="0" w:line="276" w:lineRule="auto"/>
        <w:ind w:left="0" w:right="-563" w:firstLine="0"/>
        <w:jc w:val="both"/>
        <w:rPr>
          <w:rFonts w:ascii="Palatino Linotype" w:hAnsi="Palatino Linotype"/>
        </w:rPr>
      </w:pPr>
      <w:r w:rsidRPr="00BE4A67">
        <w:rPr>
          <w:rFonts w:ascii="Palatino Linotype" w:hAnsi="Palatino Linotype"/>
        </w:rPr>
        <w:t>BSS - Birou Siguranța Școlară</w:t>
      </w:r>
    </w:p>
    <w:p w14:paraId="23B81832" w14:textId="3125E8B6" w:rsidR="00725B3B" w:rsidRPr="00BE4A67" w:rsidRDefault="00725B3B" w:rsidP="00BE4A67">
      <w:pPr>
        <w:pStyle w:val="Listparagraf"/>
        <w:numPr>
          <w:ilvl w:val="0"/>
          <w:numId w:val="28"/>
        </w:numPr>
        <w:tabs>
          <w:tab w:val="left" w:pos="450"/>
        </w:tabs>
        <w:spacing w:after="0" w:line="276" w:lineRule="auto"/>
        <w:ind w:left="0" w:right="-563" w:firstLine="0"/>
        <w:jc w:val="both"/>
        <w:rPr>
          <w:rFonts w:ascii="Palatino Linotype" w:hAnsi="Palatino Linotype"/>
        </w:rPr>
      </w:pPr>
      <w:r w:rsidRPr="00BE4A67">
        <w:rPr>
          <w:rFonts w:ascii="Palatino Linotype" w:hAnsi="Palatino Linotype"/>
        </w:rPr>
        <w:t>ICPC – Institutul de Cercetare și Prevenire a Criminalității</w:t>
      </w:r>
    </w:p>
    <w:p w14:paraId="4A223298" w14:textId="1F704C8C" w:rsidR="00725B3B" w:rsidRPr="00BE4A67" w:rsidRDefault="00725B3B" w:rsidP="00BE4A67">
      <w:pPr>
        <w:pStyle w:val="Listparagraf"/>
        <w:numPr>
          <w:ilvl w:val="0"/>
          <w:numId w:val="28"/>
        </w:numPr>
        <w:tabs>
          <w:tab w:val="left" w:pos="450"/>
        </w:tabs>
        <w:spacing w:after="0"/>
        <w:ind w:left="0" w:firstLine="0"/>
        <w:jc w:val="both"/>
        <w:rPr>
          <w:rFonts w:ascii="Palatino Linotype" w:hAnsi="Palatino Linotype"/>
        </w:rPr>
      </w:pPr>
      <w:r w:rsidRPr="00BE4A67">
        <w:rPr>
          <w:rFonts w:ascii="Palatino Linotype" w:hAnsi="Palatino Linotype"/>
        </w:rPr>
        <w:t>DGPMB – Direcț</w:t>
      </w:r>
      <w:r w:rsidR="000771A6" w:rsidRPr="00BE4A67">
        <w:rPr>
          <w:rFonts w:ascii="Palatino Linotype" w:hAnsi="Palatino Linotype"/>
        </w:rPr>
        <w:t>i</w:t>
      </w:r>
      <w:r w:rsidRPr="00BE4A67">
        <w:rPr>
          <w:rFonts w:ascii="Palatino Linotype" w:hAnsi="Palatino Linotype"/>
        </w:rPr>
        <w:t>a Generală de Poliție a Municipiului București</w:t>
      </w:r>
    </w:p>
    <w:p w14:paraId="7366AA78" w14:textId="0BAAB9A7" w:rsidR="00725B3B" w:rsidRPr="00BE4A67" w:rsidRDefault="00725B3B" w:rsidP="00BE4A67">
      <w:pPr>
        <w:pStyle w:val="Listparagraf"/>
        <w:numPr>
          <w:ilvl w:val="0"/>
          <w:numId w:val="28"/>
        </w:numPr>
        <w:tabs>
          <w:tab w:val="left" w:pos="450"/>
        </w:tabs>
        <w:spacing w:after="0"/>
        <w:ind w:left="0" w:firstLine="0"/>
        <w:jc w:val="both"/>
        <w:rPr>
          <w:rFonts w:ascii="Palatino Linotype" w:hAnsi="Palatino Linotype"/>
        </w:rPr>
      </w:pPr>
      <w:r w:rsidRPr="00BE4A67">
        <w:rPr>
          <w:rFonts w:ascii="Palatino Linotype" w:hAnsi="Palatino Linotype"/>
        </w:rPr>
        <w:t xml:space="preserve">IPJ – Inspectoratul de Poliție Județean </w:t>
      </w:r>
    </w:p>
    <w:p w14:paraId="1140D54D" w14:textId="77412FB7" w:rsidR="00EB0522" w:rsidRPr="00BE4A67" w:rsidRDefault="00EB0522" w:rsidP="00BE4A67">
      <w:pPr>
        <w:pStyle w:val="Listparagraf"/>
        <w:numPr>
          <w:ilvl w:val="0"/>
          <w:numId w:val="28"/>
        </w:numPr>
        <w:tabs>
          <w:tab w:val="left" w:pos="450"/>
        </w:tabs>
        <w:spacing w:after="0"/>
        <w:ind w:left="0" w:firstLine="0"/>
        <w:jc w:val="both"/>
        <w:rPr>
          <w:rFonts w:ascii="Palatino Linotype" w:hAnsi="Palatino Linotype"/>
        </w:rPr>
      </w:pPr>
      <w:r w:rsidRPr="00BE4A67">
        <w:rPr>
          <w:rFonts w:ascii="Palatino Linotype" w:hAnsi="Palatino Linotype"/>
        </w:rPr>
        <w:t>IGJR - Inspectoratul General al Jandarmeriei Române</w:t>
      </w:r>
    </w:p>
    <w:p w14:paraId="6FDA2CA9" w14:textId="7A8D8466" w:rsidR="00EB0522" w:rsidRPr="00BE4A67" w:rsidRDefault="00EB0522" w:rsidP="00BE4A67">
      <w:pPr>
        <w:pStyle w:val="Listparagraf"/>
        <w:numPr>
          <w:ilvl w:val="0"/>
          <w:numId w:val="28"/>
        </w:numPr>
        <w:tabs>
          <w:tab w:val="left" w:pos="450"/>
        </w:tabs>
        <w:spacing w:after="0"/>
        <w:ind w:left="0" w:firstLine="0"/>
        <w:jc w:val="both"/>
        <w:rPr>
          <w:rFonts w:ascii="Palatino Linotype" w:hAnsi="Palatino Linotype"/>
        </w:rPr>
      </w:pPr>
      <w:r w:rsidRPr="00BE4A67">
        <w:rPr>
          <w:rFonts w:ascii="Palatino Linotype" w:hAnsi="Palatino Linotype"/>
        </w:rPr>
        <w:t>IJJ - Inspectorate de jandarmi județene</w:t>
      </w:r>
    </w:p>
    <w:p w14:paraId="397F7B31" w14:textId="7E5A78D3" w:rsidR="00EB0522" w:rsidRPr="00BE4A67" w:rsidRDefault="00EB0522" w:rsidP="00BE4A67">
      <w:pPr>
        <w:pStyle w:val="Listparagraf"/>
        <w:numPr>
          <w:ilvl w:val="0"/>
          <w:numId w:val="28"/>
        </w:numPr>
        <w:tabs>
          <w:tab w:val="left" w:pos="450"/>
        </w:tabs>
        <w:spacing w:after="0"/>
        <w:ind w:left="0" w:firstLine="0"/>
        <w:jc w:val="both"/>
        <w:rPr>
          <w:rFonts w:ascii="Palatino Linotype" w:hAnsi="Palatino Linotype"/>
        </w:rPr>
      </w:pPr>
      <w:r w:rsidRPr="00BE4A67">
        <w:rPr>
          <w:rFonts w:ascii="Palatino Linotype" w:hAnsi="Palatino Linotype"/>
        </w:rPr>
        <w:t>GJM - Grupări de jandarmi mobile</w:t>
      </w:r>
    </w:p>
    <w:p w14:paraId="5FA60641" w14:textId="4E047B64" w:rsidR="00EB0522" w:rsidRPr="00BE4A67" w:rsidRDefault="00EB0522" w:rsidP="00BE4A67">
      <w:pPr>
        <w:pStyle w:val="Listparagraf"/>
        <w:numPr>
          <w:ilvl w:val="0"/>
          <w:numId w:val="28"/>
        </w:numPr>
        <w:tabs>
          <w:tab w:val="left" w:pos="450"/>
        </w:tabs>
        <w:spacing w:after="0"/>
        <w:ind w:left="0" w:firstLine="0"/>
        <w:jc w:val="both"/>
        <w:rPr>
          <w:rFonts w:ascii="Palatino Linotype" w:hAnsi="Palatino Linotype"/>
        </w:rPr>
      </w:pPr>
      <w:r w:rsidRPr="00BE4A67">
        <w:rPr>
          <w:rFonts w:ascii="Palatino Linotype" w:hAnsi="Palatino Linotype"/>
        </w:rPr>
        <w:t>ANA - Agenția Națională Antidrog</w:t>
      </w:r>
    </w:p>
    <w:p w14:paraId="1297D6DB" w14:textId="56F9396D" w:rsidR="00EB0522" w:rsidRPr="00BE4A67" w:rsidRDefault="00EB0522" w:rsidP="00BE4A67">
      <w:pPr>
        <w:pStyle w:val="Listparagraf"/>
        <w:numPr>
          <w:ilvl w:val="0"/>
          <w:numId w:val="28"/>
        </w:numPr>
        <w:tabs>
          <w:tab w:val="left" w:pos="450"/>
        </w:tabs>
        <w:spacing w:after="0"/>
        <w:ind w:left="0" w:firstLine="0"/>
        <w:jc w:val="both"/>
        <w:rPr>
          <w:rFonts w:ascii="Palatino Linotype" w:hAnsi="Palatino Linotype"/>
        </w:rPr>
      </w:pPr>
      <w:r w:rsidRPr="00BE4A67">
        <w:rPr>
          <w:rFonts w:ascii="Palatino Linotype" w:hAnsi="Palatino Linotype"/>
        </w:rPr>
        <w:t xml:space="preserve">CPECA - Centre de prevenire, evaluare </w:t>
      </w:r>
      <w:proofErr w:type="spellStart"/>
      <w:r w:rsidRPr="00BE4A67">
        <w:rPr>
          <w:rFonts w:ascii="Palatino Linotype" w:hAnsi="Palatino Linotype"/>
        </w:rPr>
        <w:t>şi</w:t>
      </w:r>
      <w:proofErr w:type="spellEnd"/>
      <w:r w:rsidRPr="00BE4A67">
        <w:rPr>
          <w:rFonts w:ascii="Palatino Linotype" w:hAnsi="Palatino Linotype"/>
        </w:rPr>
        <w:t xml:space="preserve"> consiliere antidrog</w:t>
      </w:r>
    </w:p>
    <w:p w14:paraId="50076853" w14:textId="49BF87C2" w:rsidR="00EB0522" w:rsidRPr="00BE4A67" w:rsidRDefault="00EB0522" w:rsidP="00BE4A67">
      <w:pPr>
        <w:pStyle w:val="Listparagraf"/>
        <w:numPr>
          <w:ilvl w:val="0"/>
          <w:numId w:val="28"/>
        </w:numPr>
        <w:tabs>
          <w:tab w:val="left" w:pos="450"/>
        </w:tabs>
        <w:spacing w:after="0"/>
        <w:ind w:left="0" w:firstLine="0"/>
        <w:jc w:val="both"/>
        <w:rPr>
          <w:rFonts w:ascii="Palatino Linotype" w:hAnsi="Palatino Linotype"/>
        </w:rPr>
      </w:pPr>
      <w:r w:rsidRPr="00BE4A67">
        <w:rPr>
          <w:rFonts w:ascii="Palatino Linotype" w:hAnsi="Palatino Linotype"/>
        </w:rPr>
        <w:t>ANÎTP - Agenția Națională împotriva Traficului de Persoane</w:t>
      </w:r>
    </w:p>
    <w:p w14:paraId="0A0393AE" w14:textId="6E0EFCDC" w:rsidR="0047385E" w:rsidRPr="00BE4A67" w:rsidRDefault="0047385E" w:rsidP="00BE4A67">
      <w:pPr>
        <w:pStyle w:val="Listparagraf"/>
        <w:numPr>
          <w:ilvl w:val="0"/>
          <w:numId w:val="28"/>
        </w:numPr>
        <w:tabs>
          <w:tab w:val="left" w:pos="450"/>
        </w:tabs>
        <w:spacing w:after="0"/>
        <w:ind w:left="0" w:firstLine="0"/>
        <w:jc w:val="both"/>
        <w:rPr>
          <w:rFonts w:ascii="Palatino Linotype" w:hAnsi="Palatino Linotype"/>
        </w:rPr>
      </w:pPr>
      <w:r w:rsidRPr="00BE4A67">
        <w:rPr>
          <w:rFonts w:ascii="Palatino Linotype" w:hAnsi="Palatino Linotype"/>
        </w:rPr>
        <w:t>ONG – Organizație Non-Guvernamentală</w:t>
      </w:r>
    </w:p>
    <w:p w14:paraId="67F37F3A" w14:textId="77777777" w:rsidR="0047385E" w:rsidRPr="00BE4A67" w:rsidRDefault="0047385E" w:rsidP="00BE4A67">
      <w:pPr>
        <w:pStyle w:val="Listparagraf"/>
        <w:numPr>
          <w:ilvl w:val="0"/>
          <w:numId w:val="28"/>
        </w:numPr>
        <w:tabs>
          <w:tab w:val="left" w:pos="450"/>
        </w:tabs>
        <w:spacing w:after="0"/>
        <w:ind w:left="0" w:firstLine="0"/>
        <w:jc w:val="both"/>
        <w:rPr>
          <w:rFonts w:ascii="Palatino Linotype" w:hAnsi="Palatino Linotype"/>
        </w:rPr>
      </w:pPr>
      <w:r w:rsidRPr="00BE4A67">
        <w:rPr>
          <w:rFonts w:ascii="Palatino Linotype" w:hAnsi="Palatino Linotype"/>
        </w:rPr>
        <w:t>ANPDCA – Autoritatea Națională pentru Protecția Drepturilor Copilului și Adopție</w:t>
      </w:r>
    </w:p>
    <w:p w14:paraId="4B8431E1" w14:textId="77777777" w:rsidR="0047385E" w:rsidRPr="00BE4A67" w:rsidRDefault="0047385E" w:rsidP="00BE4A67">
      <w:pPr>
        <w:pStyle w:val="Listparagraf"/>
        <w:numPr>
          <w:ilvl w:val="0"/>
          <w:numId w:val="28"/>
        </w:numPr>
        <w:tabs>
          <w:tab w:val="left" w:pos="450"/>
        </w:tabs>
        <w:spacing w:after="0"/>
        <w:ind w:left="0" w:firstLine="0"/>
        <w:jc w:val="both"/>
        <w:rPr>
          <w:rFonts w:ascii="Palatino Linotype" w:hAnsi="Palatino Linotype"/>
        </w:rPr>
      </w:pPr>
      <w:r w:rsidRPr="00BE4A67">
        <w:rPr>
          <w:rFonts w:ascii="Palatino Linotype" w:hAnsi="Palatino Linotype"/>
        </w:rPr>
        <w:t>MFTES – Ministerul Familiei, Tineretului și Egalității de Șanse</w:t>
      </w:r>
    </w:p>
    <w:p w14:paraId="110A7F58" w14:textId="5262C6B7" w:rsidR="005E70D3" w:rsidRPr="00BE4A67" w:rsidRDefault="005E70D3" w:rsidP="00BE4A67">
      <w:pPr>
        <w:pStyle w:val="Listparagraf"/>
        <w:numPr>
          <w:ilvl w:val="0"/>
          <w:numId w:val="28"/>
        </w:numPr>
        <w:tabs>
          <w:tab w:val="left" w:pos="450"/>
        </w:tabs>
        <w:spacing w:after="0"/>
        <w:ind w:left="0" w:firstLine="0"/>
        <w:jc w:val="both"/>
        <w:rPr>
          <w:rFonts w:ascii="Palatino Linotype" w:hAnsi="Palatino Linotype"/>
        </w:rPr>
      </w:pPr>
      <w:r w:rsidRPr="00BE4A67">
        <w:rPr>
          <w:rFonts w:ascii="Palatino Linotype" w:hAnsi="Palatino Linotype"/>
        </w:rPr>
        <w:t>MP – Ministerul Public</w:t>
      </w:r>
    </w:p>
    <w:p w14:paraId="4B218535" w14:textId="6000230F" w:rsidR="005E70D3" w:rsidRPr="00BE4A67" w:rsidRDefault="0047385E" w:rsidP="00BE4A67">
      <w:pPr>
        <w:pStyle w:val="Listparagraf"/>
        <w:numPr>
          <w:ilvl w:val="0"/>
          <w:numId w:val="28"/>
        </w:numPr>
        <w:tabs>
          <w:tab w:val="left" w:pos="450"/>
        </w:tabs>
        <w:spacing w:after="0"/>
        <w:ind w:left="0" w:firstLine="0"/>
        <w:jc w:val="both"/>
        <w:rPr>
          <w:rFonts w:ascii="Palatino Linotype" w:hAnsi="Palatino Linotype"/>
        </w:rPr>
      </w:pPr>
      <w:r w:rsidRPr="00BE4A67">
        <w:rPr>
          <w:rFonts w:ascii="Palatino Linotype" w:hAnsi="Palatino Linotype"/>
        </w:rPr>
        <w:t>UMPFE – Unitatea de Management al Proiectelor cu Finanțare Externă</w:t>
      </w:r>
      <w:bookmarkStart w:id="13" w:name="_heading=h.cybzwh8hvrs9" w:colFirst="0" w:colLast="0"/>
      <w:bookmarkEnd w:id="13"/>
    </w:p>
    <w:p w14:paraId="041943EB" w14:textId="571656D9" w:rsidR="00167136" w:rsidRPr="00BE4A67" w:rsidRDefault="00167136" w:rsidP="00BE4A67">
      <w:pPr>
        <w:pStyle w:val="Listparagraf"/>
        <w:numPr>
          <w:ilvl w:val="0"/>
          <w:numId w:val="28"/>
        </w:numPr>
        <w:tabs>
          <w:tab w:val="left" w:pos="450"/>
        </w:tabs>
        <w:spacing w:after="0"/>
        <w:ind w:left="0" w:firstLine="0"/>
        <w:jc w:val="both"/>
        <w:rPr>
          <w:rFonts w:ascii="Palatino Linotype" w:hAnsi="Palatino Linotype"/>
        </w:rPr>
      </w:pPr>
      <w:r w:rsidRPr="00BE4A67">
        <w:rPr>
          <w:rFonts w:ascii="Palatino Linotype" w:hAnsi="Palatino Linotype"/>
        </w:rPr>
        <w:lastRenderedPageBreak/>
        <w:t>MJ – Ministerul Justiției</w:t>
      </w:r>
    </w:p>
    <w:p w14:paraId="4E2547F3" w14:textId="5EEED1C3" w:rsidR="00725B3B" w:rsidRPr="00BE4A67" w:rsidRDefault="00EE3A5E" w:rsidP="00BE4A67">
      <w:pPr>
        <w:pStyle w:val="Listparagraf"/>
        <w:numPr>
          <w:ilvl w:val="0"/>
          <w:numId w:val="28"/>
        </w:numPr>
        <w:tabs>
          <w:tab w:val="left" w:pos="450"/>
        </w:tabs>
        <w:spacing w:after="0" w:line="276" w:lineRule="auto"/>
        <w:ind w:left="0" w:right="-563" w:firstLine="0"/>
        <w:jc w:val="both"/>
        <w:rPr>
          <w:rFonts w:ascii="Palatino Linotype" w:hAnsi="Palatino Linotype"/>
        </w:rPr>
      </w:pPr>
      <w:r w:rsidRPr="00BE4A67">
        <w:rPr>
          <w:rFonts w:ascii="Palatino Linotype" w:hAnsi="Palatino Linotype"/>
        </w:rPr>
        <w:t>CSM – Consiliul Superior al Magistraturii</w:t>
      </w:r>
    </w:p>
    <w:p w14:paraId="4E3E470F" w14:textId="75BF98AF" w:rsidR="00B77529" w:rsidRPr="00BE4A67" w:rsidRDefault="00B77529" w:rsidP="00BE4A67">
      <w:pPr>
        <w:pStyle w:val="Listparagraf"/>
        <w:numPr>
          <w:ilvl w:val="0"/>
          <w:numId w:val="28"/>
        </w:numPr>
        <w:tabs>
          <w:tab w:val="left" w:pos="450"/>
        </w:tabs>
        <w:spacing w:after="0" w:line="276" w:lineRule="auto"/>
        <w:ind w:left="0" w:right="-563" w:firstLine="0"/>
        <w:jc w:val="both"/>
        <w:rPr>
          <w:rFonts w:ascii="Palatino Linotype" w:hAnsi="Palatino Linotype"/>
        </w:rPr>
      </w:pPr>
      <w:r w:rsidRPr="00BE4A67">
        <w:rPr>
          <w:rFonts w:ascii="Palatino Linotype" w:hAnsi="Palatino Linotype"/>
        </w:rPr>
        <w:t xml:space="preserve">INM – Institutul </w:t>
      </w:r>
      <w:proofErr w:type="spellStart"/>
      <w:r w:rsidRPr="00BE4A67">
        <w:rPr>
          <w:rFonts w:ascii="Palatino Linotype" w:hAnsi="Palatino Linotype"/>
        </w:rPr>
        <w:t>Naționalal</w:t>
      </w:r>
      <w:proofErr w:type="spellEnd"/>
      <w:r w:rsidRPr="00BE4A67">
        <w:rPr>
          <w:rFonts w:ascii="Palatino Linotype" w:hAnsi="Palatino Linotype"/>
        </w:rPr>
        <w:t xml:space="preserve"> Magistraturii</w:t>
      </w:r>
    </w:p>
    <w:p w14:paraId="4F5D74FD" w14:textId="3BED8BB6" w:rsidR="00922AD8" w:rsidRPr="00BE4A67" w:rsidRDefault="00922AD8" w:rsidP="00BE4A67">
      <w:pPr>
        <w:pStyle w:val="Listparagraf"/>
        <w:numPr>
          <w:ilvl w:val="0"/>
          <w:numId w:val="28"/>
        </w:numPr>
        <w:tabs>
          <w:tab w:val="left" w:pos="450"/>
        </w:tabs>
        <w:spacing w:after="0" w:line="276" w:lineRule="auto"/>
        <w:ind w:left="0" w:right="-563" w:firstLine="0"/>
        <w:jc w:val="both"/>
        <w:rPr>
          <w:rFonts w:ascii="Palatino Linotype" w:hAnsi="Palatino Linotype"/>
        </w:rPr>
      </w:pPr>
      <w:r w:rsidRPr="00BE4A67">
        <w:rPr>
          <w:rFonts w:ascii="Palatino Linotype" w:hAnsi="Palatino Linotype"/>
        </w:rPr>
        <w:t>ÎCCJ – Înalta Curte de Casație și Justiție</w:t>
      </w:r>
    </w:p>
    <w:p w14:paraId="0F5A905C" w14:textId="659D2C96" w:rsidR="00922AD8" w:rsidRPr="00BE4A67" w:rsidRDefault="00922AD8" w:rsidP="00BE4A67">
      <w:pPr>
        <w:pStyle w:val="Listparagraf"/>
        <w:numPr>
          <w:ilvl w:val="0"/>
          <w:numId w:val="28"/>
        </w:numPr>
        <w:tabs>
          <w:tab w:val="left" w:pos="450"/>
        </w:tabs>
        <w:spacing w:after="0" w:line="276" w:lineRule="auto"/>
        <w:ind w:left="0" w:right="-563" w:firstLine="0"/>
        <w:jc w:val="both"/>
        <w:rPr>
          <w:rFonts w:ascii="Palatino Linotype" w:hAnsi="Palatino Linotype"/>
        </w:rPr>
      </w:pPr>
      <w:r w:rsidRPr="00BE4A67">
        <w:rPr>
          <w:rFonts w:ascii="Palatino Linotype" w:hAnsi="Palatino Linotype"/>
        </w:rPr>
        <w:t>PÎCCJ – Parchetul de pe lângă Înalta Curte de Casație și Justiție</w:t>
      </w:r>
    </w:p>
    <w:p w14:paraId="409762F6" w14:textId="77777777" w:rsidR="00C01925" w:rsidRPr="00BE4A67" w:rsidRDefault="00C01925" w:rsidP="00BE4A67">
      <w:pPr>
        <w:pStyle w:val="Listparagraf"/>
        <w:numPr>
          <w:ilvl w:val="0"/>
          <w:numId w:val="28"/>
        </w:numPr>
        <w:tabs>
          <w:tab w:val="left" w:pos="450"/>
        </w:tabs>
        <w:spacing w:after="0" w:line="276" w:lineRule="auto"/>
        <w:ind w:left="0" w:right="-563" w:firstLine="0"/>
        <w:jc w:val="both"/>
        <w:rPr>
          <w:rFonts w:ascii="Palatino Linotype" w:hAnsi="Palatino Linotype"/>
        </w:rPr>
      </w:pPr>
      <w:r w:rsidRPr="00BE4A67">
        <w:rPr>
          <w:rFonts w:ascii="Palatino Linotype" w:hAnsi="Palatino Linotype"/>
        </w:rPr>
        <w:t>UNBR – Uniunea Națională a Barourilor din România</w:t>
      </w:r>
    </w:p>
    <w:p w14:paraId="319FB67B" w14:textId="703C2B7E" w:rsidR="00943332" w:rsidRPr="00BE4A67" w:rsidRDefault="00943332" w:rsidP="00BE4A67">
      <w:pPr>
        <w:pStyle w:val="Listparagraf"/>
        <w:numPr>
          <w:ilvl w:val="0"/>
          <w:numId w:val="28"/>
        </w:numPr>
        <w:tabs>
          <w:tab w:val="left" w:pos="450"/>
        </w:tabs>
        <w:spacing w:after="0" w:line="276" w:lineRule="auto"/>
        <w:ind w:left="0" w:right="-563" w:firstLine="0"/>
        <w:jc w:val="both"/>
        <w:rPr>
          <w:rFonts w:ascii="Palatino Linotype" w:hAnsi="Palatino Linotype"/>
        </w:rPr>
      </w:pPr>
      <w:r w:rsidRPr="00BE4A67">
        <w:rPr>
          <w:rFonts w:ascii="Palatino Linotype" w:hAnsi="Palatino Linotype"/>
        </w:rPr>
        <w:t>DNP – Direcția Națională de Probațiune</w:t>
      </w:r>
    </w:p>
    <w:p w14:paraId="2BDBFD8E" w14:textId="7C6DE403" w:rsidR="00BF0CB6" w:rsidRPr="00BE4A67" w:rsidRDefault="00BF0CB6" w:rsidP="00BE4A67">
      <w:pPr>
        <w:pStyle w:val="Listparagraf"/>
        <w:numPr>
          <w:ilvl w:val="0"/>
          <w:numId w:val="28"/>
        </w:numPr>
        <w:tabs>
          <w:tab w:val="left" w:pos="450"/>
        </w:tabs>
        <w:spacing w:after="0" w:line="276" w:lineRule="auto"/>
        <w:ind w:left="0" w:right="-563" w:firstLine="0"/>
        <w:jc w:val="both"/>
        <w:rPr>
          <w:rFonts w:ascii="Palatino Linotype" w:hAnsi="Palatino Linotype"/>
        </w:rPr>
      </w:pPr>
      <w:r w:rsidRPr="00BE4A67">
        <w:rPr>
          <w:rFonts w:ascii="Palatino Linotype" w:hAnsi="Palatino Linotype"/>
        </w:rPr>
        <w:t>FNUASS – Fondul Național Unic de Asigurări Sociale de Sănătate</w:t>
      </w:r>
    </w:p>
    <w:p w14:paraId="3E07F4F6" w14:textId="2BB07576" w:rsidR="00AD5BD3" w:rsidRDefault="00AD5BD3">
      <w:pPr>
        <w:spacing w:line="259" w:lineRule="auto"/>
        <w:rPr>
          <w:rFonts w:ascii="Palatino Linotype" w:hAnsi="Palatino Linotype"/>
        </w:rPr>
      </w:pPr>
      <w:r>
        <w:rPr>
          <w:rFonts w:ascii="Palatino Linotype" w:hAnsi="Palatino Linotype"/>
        </w:rPr>
        <w:br w:type="page"/>
      </w:r>
    </w:p>
    <w:p w14:paraId="3F225040" w14:textId="4D182E15" w:rsidR="00AD5BD3" w:rsidRPr="00070E7D" w:rsidRDefault="00AD5BD3" w:rsidP="004031C8">
      <w:pPr>
        <w:spacing w:after="0" w:line="276" w:lineRule="auto"/>
        <w:ind w:right="-54"/>
        <w:jc w:val="right"/>
        <w:rPr>
          <w:rFonts w:ascii="Palatino Linotype" w:hAnsi="Palatino Linotype"/>
          <w:sz w:val="22"/>
        </w:rPr>
      </w:pPr>
      <w:r w:rsidRPr="00070E7D">
        <w:rPr>
          <w:rFonts w:ascii="Palatino Linotype" w:hAnsi="Palatino Linotype"/>
          <w:b/>
          <w:sz w:val="22"/>
        </w:rPr>
        <w:lastRenderedPageBreak/>
        <w:t>A</w:t>
      </w:r>
      <w:r>
        <w:rPr>
          <w:rFonts w:ascii="Palatino Linotype" w:hAnsi="Palatino Linotype"/>
          <w:b/>
          <w:sz w:val="22"/>
        </w:rPr>
        <w:t>nexa nr</w:t>
      </w:r>
      <w:r w:rsidRPr="00070E7D">
        <w:rPr>
          <w:rFonts w:ascii="Palatino Linotype" w:hAnsi="Palatino Linotype"/>
          <w:b/>
          <w:sz w:val="22"/>
        </w:rPr>
        <w:t xml:space="preserve">. 1 </w:t>
      </w:r>
      <w:r w:rsidR="004031C8">
        <w:rPr>
          <w:rFonts w:ascii="Palatino Linotype" w:hAnsi="Palatino Linotype"/>
          <w:b/>
          <w:sz w:val="22"/>
        </w:rPr>
        <w:t>la Plan</w:t>
      </w:r>
    </w:p>
    <w:p w14:paraId="226D6EA9" w14:textId="33F1E5FB" w:rsidR="00AD5BD3" w:rsidRPr="00070E7D" w:rsidRDefault="00AD5BD3" w:rsidP="00AD5BD3">
      <w:pPr>
        <w:spacing w:after="0" w:line="276" w:lineRule="auto"/>
        <w:ind w:right="-563"/>
        <w:jc w:val="center"/>
        <w:rPr>
          <w:rFonts w:ascii="Palatino Linotype" w:hAnsi="Palatino Linotype" w:cstheme="minorHAnsi"/>
        </w:rPr>
      </w:pPr>
      <w:r w:rsidRPr="00070E7D">
        <w:rPr>
          <w:rFonts w:ascii="Palatino Linotype" w:hAnsi="Palatino Linotype" w:cstheme="minorHAnsi"/>
          <w:b/>
        </w:rPr>
        <w:t>SITUAŢIA</w:t>
      </w:r>
      <w:r w:rsidRPr="00070E7D">
        <w:rPr>
          <w:rFonts w:ascii="Palatino Linotype" w:hAnsi="Palatino Linotype" w:cstheme="minorHAnsi"/>
        </w:rPr>
        <w:br/>
        <w:t>unităților de învățământ preuniversitar existente la nivel local</w:t>
      </w:r>
    </w:p>
    <w:p w14:paraId="5B3B00D7" w14:textId="77777777" w:rsidR="00AD5BD3" w:rsidRPr="00070E7D" w:rsidRDefault="00AD5BD3" w:rsidP="00AD5BD3">
      <w:pPr>
        <w:spacing w:after="0" w:line="276" w:lineRule="auto"/>
        <w:ind w:right="-563"/>
        <w:jc w:val="both"/>
        <w:rPr>
          <w:rFonts w:ascii="Palatino Linotype" w:hAnsi="Palatino Linotype"/>
        </w:rPr>
      </w:pPr>
    </w:p>
    <w:tbl>
      <w:tblPr>
        <w:tblW w:w="5000" w:type="pct"/>
        <w:tblLook w:val="04A0" w:firstRow="1" w:lastRow="0" w:firstColumn="1" w:lastColumn="0" w:noHBand="0" w:noVBand="1"/>
      </w:tblPr>
      <w:tblGrid>
        <w:gridCol w:w="3704"/>
        <w:gridCol w:w="811"/>
        <w:gridCol w:w="627"/>
        <w:gridCol w:w="600"/>
        <w:gridCol w:w="640"/>
        <w:gridCol w:w="627"/>
        <w:gridCol w:w="600"/>
        <w:gridCol w:w="640"/>
        <w:gridCol w:w="627"/>
        <w:gridCol w:w="600"/>
      </w:tblGrid>
      <w:tr w:rsidR="00AD5BD3" w:rsidRPr="00070E7D" w14:paraId="7946FB7A" w14:textId="77777777" w:rsidTr="00D151AA">
        <w:trPr>
          <w:trHeight w:val="315"/>
          <w:tblHeader/>
        </w:trPr>
        <w:tc>
          <w:tcPr>
            <w:tcW w:w="19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9C21D5" w14:textId="77777777" w:rsidR="00AD5BD3" w:rsidRPr="004F4276" w:rsidRDefault="00AD5BD3" w:rsidP="00D151AA">
            <w:pPr>
              <w:spacing w:after="0"/>
              <w:jc w:val="center"/>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INDICATORI</w:t>
            </w:r>
          </w:p>
        </w:tc>
        <w:tc>
          <w:tcPr>
            <w:tcW w:w="428" w:type="pct"/>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5DCAA72B" w14:textId="77777777" w:rsidR="00AD5BD3" w:rsidRPr="00070E7D" w:rsidRDefault="00AD5BD3" w:rsidP="00D151AA">
            <w:pPr>
              <w:spacing w:after="0"/>
              <w:jc w:val="center"/>
              <w:rPr>
                <w:rFonts w:ascii="Palatino Linotype" w:hAnsi="Palatino Linotype" w:cstheme="minorHAnsi"/>
                <w:b/>
                <w:bCs/>
                <w:color w:val="000000"/>
                <w:sz w:val="12"/>
                <w:szCs w:val="12"/>
                <w:lang w:eastAsia="ro-RO"/>
              </w:rPr>
            </w:pPr>
            <w:r w:rsidRPr="00070E7D">
              <w:rPr>
                <w:rFonts w:ascii="Palatino Linotype" w:hAnsi="Palatino Linotype" w:cstheme="minorHAnsi"/>
                <w:b/>
                <w:bCs/>
                <w:color w:val="000000"/>
                <w:sz w:val="12"/>
                <w:szCs w:val="12"/>
                <w:lang w:eastAsia="ro-RO"/>
              </w:rPr>
              <w:t>TOTAL</w:t>
            </w:r>
            <w:r w:rsidRPr="00070E7D">
              <w:rPr>
                <w:rFonts w:ascii="Palatino Linotype" w:hAnsi="Palatino Linotype" w:cstheme="minorHAnsi"/>
                <w:b/>
                <w:bCs/>
                <w:color w:val="000000"/>
                <w:sz w:val="12"/>
                <w:szCs w:val="12"/>
                <w:lang w:eastAsia="ro-RO"/>
              </w:rPr>
              <w:br/>
              <w:t>GENERAL</w:t>
            </w:r>
          </w:p>
        </w:tc>
        <w:tc>
          <w:tcPr>
            <w:tcW w:w="647" w:type="pct"/>
            <w:gridSpan w:val="2"/>
            <w:tcBorders>
              <w:top w:val="single" w:sz="4" w:space="0" w:color="auto"/>
              <w:left w:val="nil"/>
              <w:bottom w:val="single" w:sz="8" w:space="0" w:color="auto"/>
              <w:right w:val="single" w:sz="8" w:space="0" w:color="000000"/>
            </w:tcBorders>
            <w:shd w:val="clear" w:color="auto" w:fill="auto"/>
            <w:noWrap/>
            <w:vAlign w:val="center"/>
            <w:hideMark/>
          </w:tcPr>
          <w:p w14:paraId="427BFEB4" w14:textId="77777777" w:rsidR="00AD5BD3" w:rsidRPr="00070E7D" w:rsidRDefault="00AD5BD3" w:rsidP="00D151AA">
            <w:pPr>
              <w:spacing w:after="0"/>
              <w:jc w:val="center"/>
              <w:rPr>
                <w:rFonts w:ascii="Palatino Linotype" w:hAnsi="Palatino Linotype" w:cstheme="minorHAnsi"/>
                <w:b/>
                <w:bCs/>
                <w:color w:val="000000"/>
                <w:sz w:val="12"/>
                <w:szCs w:val="12"/>
                <w:lang w:eastAsia="ro-RO"/>
              </w:rPr>
            </w:pPr>
            <w:r w:rsidRPr="00070E7D">
              <w:rPr>
                <w:rFonts w:ascii="Palatino Linotype" w:hAnsi="Palatino Linotype" w:cstheme="minorHAnsi"/>
                <w:b/>
                <w:bCs/>
                <w:color w:val="000000"/>
                <w:sz w:val="12"/>
                <w:szCs w:val="12"/>
                <w:lang w:eastAsia="ro-RO"/>
              </w:rPr>
              <w:t>TOTAL</w:t>
            </w:r>
          </w:p>
        </w:tc>
        <w:tc>
          <w:tcPr>
            <w:tcW w:w="985" w:type="pct"/>
            <w:gridSpan w:val="3"/>
            <w:tcBorders>
              <w:top w:val="single" w:sz="4" w:space="0" w:color="auto"/>
              <w:left w:val="nil"/>
              <w:bottom w:val="single" w:sz="8" w:space="0" w:color="auto"/>
              <w:right w:val="single" w:sz="8" w:space="0" w:color="000000"/>
            </w:tcBorders>
            <w:shd w:val="clear" w:color="auto" w:fill="auto"/>
            <w:noWrap/>
            <w:vAlign w:val="center"/>
            <w:hideMark/>
          </w:tcPr>
          <w:p w14:paraId="29E71BC7" w14:textId="77777777" w:rsidR="00AD5BD3" w:rsidRPr="00070E7D" w:rsidRDefault="00AD5BD3" w:rsidP="00D151AA">
            <w:pPr>
              <w:spacing w:after="0"/>
              <w:jc w:val="center"/>
              <w:rPr>
                <w:rFonts w:ascii="Palatino Linotype" w:hAnsi="Palatino Linotype" w:cstheme="minorHAnsi"/>
                <w:b/>
                <w:bCs/>
                <w:color w:val="000000"/>
                <w:sz w:val="12"/>
                <w:szCs w:val="12"/>
                <w:lang w:eastAsia="ro-RO"/>
              </w:rPr>
            </w:pPr>
            <w:r w:rsidRPr="00070E7D">
              <w:rPr>
                <w:rFonts w:ascii="Palatino Linotype" w:hAnsi="Palatino Linotype" w:cstheme="minorHAnsi"/>
                <w:b/>
                <w:bCs/>
                <w:color w:val="000000"/>
                <w:sz w:val="12"/>
                <w:szCs w:val="12"/>
                <w:lang w:eastAsia="ro-RO"/>
              </w:rPr>
              <w:t>Urban</w:t>
            </w:r>
          </w:p>
        </w:tc>
        <w:tc>
          <w:tcPr>
            <w:tcW w:w="985" w:type="pct"/>
            <w:gridSpan w:val="3"/>
            <w:tcBorders>
              <w:top w:val="single" w:sz="4" w:space="0" w:color="auto"/>
              <w:left w:val="nil"/>
              <w:bottom w:val="single" w:sz="8" w:space="0" w:color="auto"/>
              <w:right w:val="single" w:sz="4" w:space="0" w:color="000000"/>
            </w:tcBorders>
            <w:shd w:val="clear" w:color="auto" w:fill="auto"/>
            <w:noWrap/>
            <w:vAlign w:val="center"/>
            <w:hideMark/>
          </w:tcPr>
          <w:p w14:paraId="222179B6" w14:textId="77777777" w:rsidR="00AD5BD3" w:rsidRPr="00070E7D" w:rsidRDefault="00AD5BD3" w:rsidP="00D151AA">
            <w:pPr>
              <w:spacing w:after="0"/>
              <w:jc w:val="center"/>
              <w:rPr>
                <w:rFonts w:ascii="Palatino Linotype" w:hAnsi="Palatino Linotype" w:cstheme="minorHAnsi"/>
                <w:b/>
                <w:bCs/>
                <w:color w:val="000000"/>
                <w:sz w:val="12"/>
                <w:szCs w:val="12"/>
                <w:lang w:eastAsia="ro-RO"/>
              </w:rPr>
            </w:pPr>
            <w:r w:rsidRPr="00070E7D">
              <w:rPr>
                <w:rFonts w:ascii="Palatino Linotype" w:hAnsi="Palatino Linotype" w:cstheme="minorHAnsi"/>
                <w:b/>
                <w:bCs/>
                <w:color w:val="000000"/>
                <w:sz w:val="12"/>
                <w:szCs w:val="12"/>
                <w:lang w:eastAsia="ro-RO"/>
              </w:rPr>
              <w:t>Rural</w:t>
            </w:r>
          </w:p>
        </w:tc>
      </w:tr>
      <w:tr w:rsidR="00AD5BD3" w:rsidRPr="00070E7D" w14:paraId="13EBACB1" w14:textId="77777777" w:rsidTr="00D151AA">
        <w:trPr>
          <w:trHeight w:val="60"/>
          <w:tblHeader/>
        </w:trPr>
        <w:tc>
          <w:tcPr>
            <w:tcW w:w="1954" w:type="pct"/>
            <w:tcBorders>
              <w:top w:val="single" w:sz="4" w:space="0" w:color="auto"/>
              <w:left w:val="single" w:sz="4" w:space="0" w:color="auto"/>
              <w:bottom w:val="nil"/>
              <w:right w:val="nil"/>
            </w:tcBorders>
            <w:shd w:val="clear" w:color="auto" w:fill="auto"/>
            <w:noWrap/>
            <w:vAlign w:val="center"/>
            <w:hideMark/>
          </w:tcPr>
          <w:p w14:paraId="332A78A6" w14:textId="77777777" w:rsidR="00AD5BD3" w:rsidRPr="004F4276" w:rsidRDefault="00AD5BD3" w:rsidP="00D151AA">
            <w:pPr>
              <w:spacing w:after="0"/>
              <w:jc w:val="center"/>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Unitatea școlară - forma de proprietate</w:t>
            </w:r>
          </w:p>
        </w:tc>
        <w:tc>
          <w:tcPr>
            <w:tcW w:w="428" w:type="pct"/>
            <w:vMerge/>
            <w:tcBorders>
              <w:top w:val="single" w:sz="4" w:space="0" w:color="auto"/>
              <w:left w:val="single" w:sz="8" w:space="0" w:color="auto"/>
              <w:bottom w:val="single" w:sz="8" w:space="0" w:color="000000"/>
              <w:right w:val="single" w:sz="8" w:space="0" w:color="auto"/>
            </w:tcBorders>
            <w:vAlign w:val="center"/>
            <w:hideMark/>
          </w:tcPr>
          <w:p w14:paraId="7F633F8F" w14:textId="77777777" w:rsidR="00AD5BD3" w:rsidRPr="00070E7D" w:rsidRDefault="00AD5BD3" w:rsidP="00D151AA">
            <w:pPr>
              <w:spacing w:after="0"/>
              <w:rPr>
                <w:rFonts w:ascii="Palatino Linotype" w:hAnsi="Palatino Linotype" w:cstheme="minorHAnsi"/>
                <w:b/>
                <w:bCs/>
                <w:color w:val="000000"/>
                <w:sz w:val="12"/>
                <w:szCs w:val="12"/>
                <w:lang w:eastAsia="ro-RO"/>
              </w:rPr>
            </w:pPr>
          </w:p>
        </w:tc>
        <w:tc>
          <w:tcPr>
            <w:tcW w:w="331" w:type="pct"/>
            <w:tcBorders>
              <w:top w:val="nil"/>
              <w:left w:val="nil"/>
              <w:bottom w:val="nil"/>
              <w:right w:val="single" w:sz="4" w:space="0" w:color="auto"/>
            </w:tcBorders>
            <w:shd w:val="clear" w:color="auto" w:fill="auto"/>
            <w:noWrap/>
            <w:vAlign w:val="center"/>
            <w:hideMark/>
          </w:tcPr>
          <w:p w14:paraId="1D8A4730" w14:textId="77777777" w:rsidR="00AD5BD3" w:rsidRPr="00070E7D" w:rsidRDefault="00AD5BD3" w:rsidP="00D151AA">
            <w:pPr>
              <w:spacing w:after="0"/>
              <w:jc w:val="center"/>
              <w:rPr>
                <w:rFonts w:ascii="Palatino Linotype" w:hAnsi="Palatino Linotype" w:cstheme="minorHAnsi"/>
                <w:b/>
                <w:bCs/>
                <w:color w:val="000000"/>
                <w:sz w:val="12"/>
                <w:szCs w:val="12"/>
                <w:lang w:eastAsia="ro-RO"/>
              </w:rPr>
            </w:pPr>
            <w:r w:rsidRPr="00070E7D">
              <w:rPr>
                <w:rFonts w:ascii="Palatino Linotype" w:hAnsi="Palatino Linotype" w:cstheme="minorHAnsi"/>
                <w:b/>
                <w:bCs/>
                <w:color w:val="000000"/>
                <w:sz w:val="12"/>
                <w:szCs w:val="12"/>
                <w:lang w:eastAsia="ro-RO"/>
              </w:rPr>
              <w:t>publică</w:t>
            </w:r>
          </w:p>
        </w:tc>
        <w:tc>
          <w:tcPr>
            <w:tcW w:w="317" w:type="pct"/>
            <w:tcBorders>
              <w:top w:val="nil"/>
              <w:left w:val="nil"/>
              <w:bottom w:val="nil"/>
              <w:right w:val="single" w:sz="8" w:space="0" w:color="auto"/>
            </w:tcBorders>
            <w:shd w:val="clear" w:color="auto" w:fill="auto"/>
            <w:noWrap/>
            <w:vAlign w:val="center"/>
            <w:hideMark/>
          </w:tcPr>
          <w:p w14:paraId="5CD9C830" w14:textId="77777777" w:rsidR="00AD5BD3" w:rsidRPr="00070E7D" w:rsidRDefault="00AD5BD3" w:rsidP="00D151AA">
            <w:pPr>
              <w:spacing w:after="0"/>
              <w:jc w:val="center"/>
              <w:rPr>
                <w:rFonts w:ascii="Palatino Linotype" w:hAnsi="Palatino Linotype" w:cstheme="minorHAnsi"/>
                <w:b/>
                <w:bCs/>
                <w:color w:val="000000"/>
                <w:sz w:val="12"/>
                <w:szCs w:val="12"/>
                <w:lang w:eastAsia="ro-RO"/>
              </w:rPr>
            </w:pPr>
            <w:r w:rsidRPr="00070E7D">
              <w:rPr>
                <w:rFonts w:ascii="Palatino Linotype" w:hAnsi="Palatino Linotype" w:cstheme="minorHAnsi"/>
                <w:b/>
                <w:bCs/>
                <w:color w:val="000000"/>
                <w:sz w:val="12"/>
                <w:szCs w:val="12"/>
                <w:lang w:eastAsia="ro-RO"/>
              </w:rPr>
              <w:t>privată</w:t>
            </w:r>
          </w:p>
        </w:tc>
        <w:tc>
          <w:tcPr>
            <w:tcW w:w="338" w:type="pct"/>
            <w:tcBorders>
              <w:top w:val="nil"/>
              <w:left w:val="nil"/>
              <w:bottom w:val="nil"/>
              <w:right w:val="single" w:sz="4" w:space="0" w:color="auto"/>
            </w:tcBorders>
            <w:shd w:val="clear" w:color="auto" w:fill="auto"/>
            <w:noWrap/>
            <w:vAlign w:val="center"/>
            <w:hideMark/>
          </w:tcPr>
          <w:p w14:paraId="29E1CBC8" w14:textId="77777777" w:rsidR="00AD5BD3" w:rsidRPr="00070E7D" w:rsidRDefault="00AD5BD3" w:rsidP="00D151AA">
            <w:pPr>
              <w:spacing w:after="0"/>
              <w:jc w:val="center"/>
              <w:rPr>
                <w:rFonts w:ascii="Palatino Linotype" w:hAnsi="Palatino Linotype" w:cstheme="minorHAnsi"/>
                <w:b/>
                <w:bCs/>
                <w:color w:val="000000"/>
                <w:sz w:val="12"/>
                <w:szCs w:val="12"/>
                <w:lang w:eastAsia="ro-RO"/>
              </w:rPr>
            </w:pPr>
            <w:r w:rsidRPr="00070E7D">
              <w:rPr>
                <w:rFonts w:ascii="Palatino Linotype" w:hAnsi="Palatino Linotype" w:cstheme="minorHAnsi"/>
                <w:b/>
                <w:bCs/>
                <w:color w:val="000000"/>
                <w:sz w:val="12"/>
                <w:szCs w:val="12"/>
                <w:lang w:eastAsia="ro-RO"/>
              </w:rPr>
              <w:t>TOTAL</w:t>
            </w:r>
          </w:p>
        </w:tc>
        <w:tc>
          <w:tcPr>
            <w:tcW w:w="331" w:type="pct"/>
            <w:tcBorders>
              <w:top w:val="nil"/>
              <w:left w:val="nil"/>
              <w:bottom w:val="nil"/>
              <w:right w:val="single" w:sz="4" w:space="0" w:color="auto"/>
            </w:tcBorders>
            <w:shd w:val="clear" w:color="auto" w:fill="auto"/>
            <w:noWrap/>
            <w:vAlign w:val="center"/>
            <w:hideMark/>
          </w:tcPr>
          <w:p w14:paraId="5653722D" w14:textId="77777777" w:rsidR="00AD5BD3" w:rsidRPr="00070E7D" w:rsidRDefault="00AD5BD3" w:rsidP="00D151AA">
            <w:pPr>
              <w:spacing w:after="0"/>
              <w:jc w:val="center"/>
              <w:rPr>
                <w:rFonts w:ascii="Palatino Linotype" w:hAnsi="Palatino Linotype" w:cstheme="minorHAnsi"/>
                <w:b/>
                <w:bCs/>
                <w:color w:val="000000"/>
                <w:sz w:val="12"/>
                <w:szCs w:val="12"/>
                <w:lang w:eastAsia="ro-RO"/>
              </w:rPr>
            </w:pPr>
            <w:r w:rsidRPr="00070E7D">
              <w:rPr>
                <w:rFonts w:ascii="Palatino Linotype" w:hAnsi="Palatino Linotype" w:cstheme="minorHAnsi"/>
                <w:b/>
                <w:bCs/>
                <w:color w:val="000000"/>
                <w:sz w:val="12"/>
                <w:szCs w:val="12"/>
                <w:lang w:eastAsia="ro-RO"/>
              </w:rPr>
              <w:t>publică</w:t>
            </w:r>
          </w:p>
        </w:tc>
        <w:tc>
          <w:tcPr>
            <w:tcW w:w="317" w:type="pct"/>
            <w:tcBorders>
              <w:top w:val="nil"/>
              <w:left w:val="nil"/>
              <w:bottom w:val="nil"/>
              <w:right w:val="single" w:sz="8" w:space="0" w:color="auto"/>
            </w:tcBorders>
            <w:shd w:val="clear" w:color="auto" w:fill="auto"/>
            <w:noWrap/>
            <w:vAlign w:val="center"/>
            <w:hideMark/>
          </w:tcPr>
          <w:p w14:paraId="5A4FFCDE" w14:textId="77777777" w:rsidR="00AD5BD3" w:rsidRPr="00070E7D" w:rsidRDefault="00AD5BD3" w:rsidP="00D151AA">
            <w:pPr>
              <w:spacing w:after="0"/>
              <w:jc w:val="center"/>
              <w:rPr>
                <w:rFonts w:ascii="Palatino Linotype" w:hAnsi="Palatino Linotype" w:cstheme="minorHAnsi"/>
                <w:b/>
                <w:bCs/>
                <w:color w:val="000000"/>
                <w:sz w:val="12"/>
                <w:szCs w:val="12"/>
                <w:lang w:eastAsia="ro-RO"/>
              </w:rPr>
            </w:pPr>
            <w:r w:rsidRPr="00070E7D">
              <w:rPr>
                <w:rFonts w:ascii="Palatino Linotype" w:hAnsi="Palatino Linotype" w:cstheme="minorHAnsi"/>
                <w:b/>
                <w:bCs/>
                <w:color w:val="000000"/>
                <w:sz w:val="12"/>
                <w:szCs w:val="12"/>
                <w:lang w:eastAsia="ro-RO"/>
              </w:rPr>
              <w:t>privată</w:t>
            </w:r>
          </w:p>
        </w:tc>
        <w:tc>
          <w:tcPr>
            <w:tcW w:w="338" w:type="pct"/>
            <w:tcBorders>
              <w:top w:val="nil"/>
              <w:left w:val="nil"/>
              <w:bottom w:val="nil"/>
              <w:right w:val="single" w:sz="4" w:space="0" w:color="auto"/>
            </w:tcBorders>
            <w:shd w:val="clear" w:color="auto" w:fill="auto"/>
            <w:noWrap/>
            <w:vAlign w:val="center"/>
            <w:hideMark/>
          </w:tcPr>
          <w:p w14:paraId="49A4A64B" w14:textId="77777777" w:rsidR="00AD5BD3" w:rsidRPr="00070E7D" w:rsidRDefault="00AD5BD3" w:rsidP="00D151AA">
            <w:pPr>
              <w:spacing w:after="0"/>
              <w:jc w:val="center"/>
              <w:rPr>
                <w:rFonts w:ascii="Palatino Linotype" w:hAnsi="Palatino Linotype" w:cstheme="minorHAnsi"/>
                <w:b/>
                <w:bCs/>
                <w:color w:val="000000"/>
                <w:sz w:val="12"/>
                <w:szCs w:val="12"/>
                <w:lang w:eastAsia="ro-RO"/>
              </w:rPr>
            </w:pPr>
            <w:r w:rsidRPr="00070E7D">
              <w:rPr>
                <w:rFonts w:ascii="Palatino Linotype" w:hAnsi="Palatino Linotype" w:cstheme="minorHAnsi"/>
                <w:b/>
                <w:bCs/>
                <w:color w:val="000000"/>
                <w:sz w:val="12"/>
                <w:szCs w:val="12"/>
                <w:lang w:eastAsia="ro-RO"/>
              </w:rPr>
              <w:t>TOTAL</w:t>
            </w:r>
          </w:p>
        </w:tc>
        <w:tc>
          <w:tcPr>
            <w:tcW w:w="331" w:type="pct"/>
            <w:tcBorders>
              <w:top w:val="nil"/>
              <w:left w:val="nil"/>
              <w:bottom w:val="nil"/>
              <w:right w:val="single" w:sz="4" w:space="0" w:color="auto"/>
            </w:tcBorders>
            <w:shd w:val="clear" w:color="auto" w:fill="auto"/>
            <w:noWrap/>
            <w:vAlign w:val="center"/>
            <w:hideMark/>
          </w:tcPr>
          <w:p w14:paraId="4C8C5653" w14:textId="77777777" w:rsidR="00AD5BD3" w:rsidRPr="00070E7D" w:rsidRDefault="00AD5BD3" w:rsidP="00D151AA">
            <w:pPr>
              <w:spacing w:after="0"/>
              <w:jc w:val="center"/>
              <w:rPr>
                <w:rFonts w:ascii="Palatino Linotype" w:hAnsi="Palatino Linotype" w:cstheme="minorHAnsi"/>
                <w:b/>
                <w:bCs/>
                <w:color w:val="000000"/>
                <w:sz w:val="12"/>
                <w:szCs w:val="12"/>
                <w:lang w:eastAsia="ro-RO"/>
              </w:rPr>
            </w:pPr>
            <w:r w:rsidRPr="00070E7D">
              <w:rPr>
                <w:rFonts w:ascii="Palatino Linotype" w:hAnsi="Palatino Linotype" w:cstheme="minorHAnsi"/>
                <w:b/>
                <w:bCs/>
                <w:color w:val="000000"/>
                <w:sz w:val="12"/>
                <w:szCs w:val="12"/>
                <w:lang w:eastAsia="ro-RO"/>
              </w:rPr>
              <w:t>publică</w:t>
            </w:r>
          </w:p>
        </w:tc>
        <w:tc>
          <w:tcPr>
            <w:tcW w:w="317" w:type="pct"/>
            <w:tcBorders>
              <w:top w:val="nil"/>
              <w:left w:val="nil"/>
              <w:bottom w:val="nil"/>
              <w:right w:val="single" w:sz="4" w:space="0" w:color="auto"/>
            </w:tcBorders>
            <w:shd w:val="clear" w:color="auto" w:fill="auto"/>
            <w:noWrap/>
            <w:vAlign w:val="center"/>
            <w:hideMark/>
          </w:tcPr>
          <w:p w14:paraId="3ED88824" w14:textId="77777777" w:rsidR="00AD5BD3" w:rsidRPr="00070E7D" w:rsidRDefault="00AD5BD3" w:rsidP="00D151AA">
            <w:pPr>
              <w:spacing w:after="0"/>
              <w:jc w:val="center"/>
              <w:rPr>
                <w:rFonts w:ascii="Palatino Linotype" w:hAnsi="Palatino Linotype" w:cstheme="minorHAnsi"/>
                <w:b/>
                <w:bCs/>
                <w:color w:val="000000"/>
                <w:sz w:val="12"/>
                <w:szCs w:val="12"/>
                <w:lang w:eastAsia="ro-RO"/>
              </w:rPr>
            </w:pPr>
            <w:r w:rsidRPr="00070E7D">
              <w:rPr>
                <w:rFonts w:ascii="Palatino Linotype" w:hAnsi="Palatino Linotype" w:cstheme="minorHAnsi"/>
                <w:b/>
                <w:bCs/>
                <w:color w:val="000000"/>
                <w:sz w:val="12"/>
                <w:szCs w:val="12"/>
                <w:lang w:eastAsia="ro-RO"/>
              </w:rPr>
              <w:t>privată</w:t>
            </w:r>
          </w:p>
        </w:tc>
      </w:tr>
      <w:tr w:rsidR="00AD5BD3" w:rsidRPr="00070E7D" w14:paraId="438969BF" w14:textId="77777777" w:rsidTr="00D151AA">
        <w:trPr>
          <w:trHeight w:val="431"/>
        </w:trPr>
        <w:tc>
          <w:tcPr>
            <w:tcW w:w="1954" w:type="pct"/>
            <w:tcBorders>
              <w:top w:val="single" w:sz="8" w:space="0" w:color="auto"/>
              <w:left w:val="single" w:sz="4" w:space="0" w:color="auto"/>
              <w:bottom w:val="single" w:sz="8" w:space="0" w:color="auto"/>
              <w:right w:val="nil"/>
            </w:tcBorders>
            <w:shd w:val="clear" w:color="000000" w:fill="DA9694"/>
            <w:noWrap/>
            <w:vAlign w:val="center"/>
            <w:hideMark/>
          </w:tcPr>
          <w:p w14:paraId="534CAD16" w14:textId="77777777" w:rsidR="00AD5BD3" w:rsidRPr="004F4276" w:rsidRDefault="00AD5BD3" w:rsidP="00D151AA">
            <w:pPr>
              <w:spacing w:after="0"/>
              <w:jc w:val="center"/>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I. NUMĂRUL UNITĂŢILOR DE ÎNVĂŢĂMÂNT</w:t>
            </w:r>
          </w:p>
        </w:tc>
        <w:tc>
          <w:tcPr>
            <w:tcW w:w="428" w:type="pct"/>
            <w:tcBorders>
              <w:top w:val="nil"/>
              <w:left w:val="single" w:sz="8" w:space="0" w:color="auto"/>
              <w:bottom w:val="single" w:sz="8" w:space="0" w:color="auto"/>
              <w:right w:val="single" w:sz="8" w:space="0" w:color="auto"/>
            </w:tcBorders>
            <w:shd w:val="clear" w:color="000000" w:fill="DA9694"/>
            <w:noWrap/>
            <w:vAlign w:val="center"/>
            <w:hideMark/>
          </w:tcPr>
          <w:p w14:paraId="3F98F3F8"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r w:rsidRPr="00070E7D">
              <w:rPr>
                <w:rFonts w:ascii="Palatino Linotype" w:hAnsi="Palatino Linotype" w:cstheme="minorHAnsi"/>
                <w:b/>
                <w:bCs/>
                <w:color w:val="000000"/>
                <w:sz w:val="16"/>
                <w:szCs w:val="16"/>
                <w:lang w:eastAsia="ro-RO"/>
              </w:rPr>
              <w:t> </w:t>
            </w:r>
          </w:p>
        </w:tc>
        <w:tc>
          <w:tcPr>
            <w:tcW w:w="331" w:type="pct"/>
            <w:tcBorders>
              <w:top w:val="single" w:sz="8" w:space="0" w:color="auto"/>
              <w:left w:val="nil"/>
              <w:bottom w:val="single" w:sz="8" w:space="0" w:color="auto"/>
              <w:right w:val="single" w:sz="4" w:space="0" w:color="auto"/>
            </w:tcBorders>
            <w:shd w:val="clear" w:color="000000" w:fill="DA9694"/>
            <w:noWrap/>
            <w:vAlign w:val="center"/>
            <w:hideMark/>
          </w:tcPr>
          <w:p w14:paraId="69D435CD"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r w:rsidRPr="00070E7D">
              <w:rPr>
                <w:rFonts w:ascii="Palatino Linotype" w:hAnsi="Palatino Linotype" w:cstheme="minorHAnsi"/>
                <w:b/>
                <w:bCs/>
                <w:color w:val="000000"/>
                <w:sz w:val="16"/>
                <w:szCs w:val="16"/>
                <w:lang w:eastAsia="ro-RO"/>
              </w:rPr>
              <w:t> </w:t>
            </w:r>
          </w:p>
        </w:tc>
        <w:tc>
          <w:tcPr>
            <w:tcW w:w="317" w:type="pct"/>
            <w:tcBorders>
              <w:top w:val="single" w:sz="8" w:space="0" w:color="auto"/>
              <w:left w:val="nil"/>
              <w:bottom w:val="single" w:sz="8" w:space="0" w:color="auto"/>
              <w:right w:val="single" w:sz="8" w:space="0" w:color="auto"/>
            </w:tcBorders>
            <w:shd w:val="clear" w:color="000000" w:fill="DA9694"/>
            <w:noWrap/>
            <w:vAlign w:val="center"/>
            <w:hideMark/>
          </w:tcPr>
          <w:p w14:paraId="0D20E8F8"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r w:rsidRPr="00070E7D">
              <w:rPr>
                <w:rFonts w:ascii="Palatino Linotype" w:hAnsi="Palatino Linotype" w:cstheme="minorHAnsi"/>
                <w:b/>
                <w:bCs/>
                <w:color w:val="000000"/>
                <w:sz w:val="16"/>
                <w:szCs w:val="16"/>
                <w:lang w:eastAsia="ro-RO"/>
              </w:rPr>
              <w:t> </w:t>
            </w:r>
          </w:p>
        </w:tc>
        <w:tc>
          <w:tcPr>
            <w:tcW w:w="338" w:type="pct"/>
            <w:tcBorders>
              <w:top w:val="single" w:sz="8" w:space="0" w:color="auto"/>
              <w:left w:val="nil"/>
              <w:bottom w:val="single" w:sz="8" w:space="0" w:color="auto"/>
              <w:right w:val="single" w:sz="4" w:space="0" w:color="auto"/>
            </w:tcBorders>
            <w:shd w:val="clear" w:color="000000" w:fill="DA9694"/>
            <w:noWrap/>
            <w:vAlign w:val="center"/>
            <w:hideMark/>
          </w:tcPr>
          <w:p w14:paraId="4296305C"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r w:rsidRPr="00070E7D">
              <w:rPr>
                <w:rFonts w:ascii="Palatino Linotype" w:hAnsi="Palatino Linotype" w:cstheme="minorHAnsi"/>
                <w:b/>
                <w:bCs/>
                <w:color w:val="000000"/>
                <w:sz w:val="16"/>
                <w:szCs w:val="16"/>
                <w:lang w:eastAsia="ro-RO"/>
              </w:rPr>
              <w:t> </w:t>
            </w:r>
          </w:p>
        </w:tc>
        <w:tc>
          <w:tcPr>
            <w:tcW w:w="331" w:type="pct"/>
            <w:tcBorders>
              <w:top w:val="single" w:sz="8" w:space="0" w:color="auto"/>
              <w:left w:val="nil"/>
              <w:bottom w:val="single" w:sz="8" w:space="0" w:color="auto"/>
              <w:right w:val="single" w:sz="4" w:space="0" w:color="auto"/>
            </w:tcBorders>
            <w:shd w:val="clear" w:color="000000" w:fill="DA9694"/>
            <w:noWrap/>
            <w:vAlign w:val="center"/>
            <w:hideMark/>
          </w:tcPr>
          <w:p w14:paraId="16CA1117"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r w:rsidRPr="00070E7D">
              <w:rPr>
                <w:rFonts w:ascii="Palatino Linotype" w:hAnsi="Palatino Linotype" w:cstheme="minorHAnsi"/>
                <w:b/>
                <w:bCs/>
                <w:color w:val="000000"/>
                <w:sz w:val="16"/>
                <w:szCs w:val="16"/>
                <w:lang w:eastAsia="ro-RO"/>
              </w:rPr>
              <w:t> </w:t>
            </w:r>
          </w:p>
        </w:tc>
        <w:tc>
          <w:tcPr>
            <w:tcW w:w="317" w:type="pct"/>
            <w:tcBorders>
              <w:top w:val="single" w:sz="8" w:space="0" w:color="auto"/>
              <w:left w:val="nil"/>
              <w:bottom w:val="single" w:sz="8" w:space="0" w:color="auto"/>
              <w:right w:val="single" w:sz="8" w:space="0" w:color="auto"/>
            </w:tcBorders>
            <w:shd w:val="clear" w:color="000000" w:fill="DA9694"/>
            <w:noWrap/>
            <w:vAlign w:val="center"/>
            <w:hideMark/>
          </w:tcPr>
          <w:p w14:paraId="60FE66C3"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r w:rsidRPr="00070E7D">
              <w:rPr>
                <w:rFonts w:ascii="Palatino Linotype" w:hAnsi="Palatino Linotype" w:cstheme="minorHAnsi"/>
                <w:b/>
                <w:bCs/>
                <w:color w:val="000000"/>
                <w:sz w:val="16"/>
                <w:szCs w:val="16"/>
                <w:lang w:eastAsia="ro-RO"/>
              </w:rPr>
              <w:t> </w:t>
            </w:r>
          </w:p>
        </w:tc>
        <w:tc>
          <w:tcPr>
            <w:tcW w:w="338" w:type="pct"/>
            <w:tcBorders>
              <w:top w:val="single" w:sz="8" w:space="0" w:color="auto"/>
              <w:left w:val="nil"/>
              <w:bottom w:val="single" w:sz="8" w:space="0" w:color="auto"/>
              <w:right w:val="single" w:sz="4" w:space="0" w:color="auto"/>
            </w:tcBorders>
            <w:shd w:val="clear" w:color="000000" w:fill="DA9694"/>
            <w:noWrap/>
            <w:vAlign w:val="center"/>
            <w:hideMark/>
          </w:tcPr>
          <w:p w14:paraId="1AB924A7"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r w:rsidRPr="00070E7D">
              <w:rPr>
                <w:rFonts w:ascii="Palatino Linotype" w:hAnsi="Palatino Linotype" w:cstheme="minorHAnsi"/>
                <w:b/>
                <w:bCs/>
                <w:color w:val="000000"/>
                <w:sz w:val="16"/>
                <w:szCs w:val="16"/>
                <w:lang w:eastAsia="ro-RO"/>
              </w:rPr>
              <w:t> </w:t>
            </w:r>
          </w:p>
        </w:tc>
        <w:tc>
          <w:tcPr>
            <w:tcW w:w="331" w:type="pct"/>
            <w:tcBorders>
              <w:top w:val="single" w:sz="8" w:space="0" w:color="auto"/>
              <w:left w:val="nil"/>
              <w:bottom w:val="single" w:sz="8" w:space="0" w:color="auto"/>
              <w:right w:val="single" w:sz="4" w:space="0" w:color="auto"/>
            </w:tcBorders>
            <w:shd w:val="clear" w:color="000000" w:fill="DA9694"/>
            <w:noWrap/>
            <w:vAlign w:val="center"/>
            <w:hideMark/>
          </w:tcPr>
          <w:p w14:paraId="4BBFDE07"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r w:rsidRPr="00070E7D">
              <w:rPr>
                <w:rFonts w:ascii="Palatino Linotype" w:hAnsi="Palatino Linotype" w:cstheme="minorHAnsi"/>
                <w:b/>
                <w:bCs/>
                <w:color w:val="000000"/>
                <w:sz w:val="16"/>
                <w:szCs w:val="16"/>
                <w:lang w:eastAsia="ro-RO"/>
              </w:rPr>
              <w:t> </w:t>
            </w:r>
          </w:p>
        </w:tc>
        <w:tc>
          <w:tcPr>
            <w:tcW w:w="317" w:type="pct"/>
            <w:tcBorders>
              <w:top w:val="single" w:sz="8" w:space="0" w:color="auto"/>
              <w:left w:val="nil"/>
              <w:bottom w:val="single" w:sz="8" w:space="0" w:color="auto"/>
              <w:right w:val="single" w:sz="4" w:space="0" w:color="auto"/>
            </w:tcBorders>
            <w:shd w:val="clear" w:color="000000" w:fill="DA9694"/>
            <w:noWrap/>
            <w:vAlign w:val="center"/>
            <w:hideMark/>
          </w:tcPr>
          <w:p w14:paraId="1AB597B3"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r w:rsidRPr="00070E7D">
              <w:rPr>
                <w:rFonts w:ascii="Palatino Linotype" w:hAnsi="Palatino Linotype" w:cstheme="minorHAnsi"/>
                <w:b/>
                <w:bCs/>
                <w:color w:val="000000"/>
                <w:sz w:val="16"/>
                <w:szCs w:val="16"/>
                <w:lang w:eastAsia="ro-RO"/>
              </w:rPr>
              <w:t> </w:t>
            </w:r>
          </w:p>
        </w:tc>
      </w:tr>
      <w:tr w:rsidR="00AD5BD3" w:rsidRPr="00070E7D" w14:paraId="0C932873" w14:textId="77777777" w:rsidTr="00D151AA">
        <w:trPr>
          <w:trHeight w:val="600"/>
        </w:trPr>
        <w:tc>
          <w:tcPr>
            <w:tcW w:w="1954" w:type="pct"/>
            <w:tcBorders>
              <w:top w:val="nil"/>
              <w:left w:val="single" w:sz="4" w:space="0" w:color="auto"/>
              <w:bottom w:val="single" w:sz="4" w:space="0" w:color="auto"/>
              <w:right w:val="single" w:sz="4" w:space="0" w:color="auto"/>
            </w:tcBorders>
            <w:shd w:val="clear" w:color="000000" w:fill="FFC000"/>
            <w:hideMark/>
          </w:tcPr>
          <w:p w14:paraId="09AA9550" w14:textId="77777777" w:rsidR="00AD5BD3" w:rsidRPr="004F4276" w:rsidRDefault="00AD5BD3" w:rsidP="00D151AA">
            <w:pPr>
              <w:spacing w:after="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Nr. unități de </w:t>
            </w:r>
            <w:proofErr w:type="spellStart"/>
            <w:r w:rsidRPr="004F4276">
              <w:rPr>
                <w:rFonts w:ascii="Palatino Linotype" w:hAnsi="Palatino Linotype" w:cstheme="minorHAnsi"/>
                <w:bCs/>
                <w:color w:val="000000"/>
                <w:sz w:val="16"/>
                <w:szCs w:val="16"/>
                <w:lang w:eastAsia="ro-RO"/>
              </w:rPr>
              <w:t>învăţământ</w:t>
            </w:r>
            <w:proofErr w:type="spellEnd"/>
            <w:r w:rsidRPr="004F4276">
              <w:rPr>
                <w:rFonts w:ascii="Palatino Linotype" w:hAnsi="Palatino Linotype" w:cstheme="minorHAnsi"/>
                <w:bCs/>
                <w:color w:val="000000"/>
                <w:sz w:val="16"/>
                <w:szCs w:val="16"/>
                <w:lang w:eastAsia="ro-RO"/>
              </w:rPr>
              <w:t xml:space="preserve"> din aria de </w:t>
            </w:r>
            <w:proofErr w:type="spellStart"/>
            <w:r w:rsidRPr="004F4276">
              <w:rPr>
                <w:rFonts w:ascii="Palatino Linotype" w:hAnsi="Palatino Linotype" w:cstheme="minorHAnsi"/>
                <w:bCs/>
                <w:color w:val="000000"/>
                <w:sz w:val="16"/>
                <w:szCs w:val="16"/>
                <w:lang w:eastAsia="ro-RO"/>
              </w:rPr>
              <w:t>competenţă</w:t>
            </w:r>
            <w:proofErr w:type="spellEnd"/>
            <w:r w:rsidRPr="004F4276">
              <w:rPr>
                <w:rFonts w:ascii="Palatino Linotype" w:hAnsi="Palatino Linotype" w:cstheme="minorHAnsi"/>
                <w:bCs/>
                <w:color w:val="000000"/>
                <w:sz w:val="16"/>
                <w:szCs w:val="16"/>
                <w:lang w:eastAsia="ro-RO"/>
              </w:rPr>
              <w:t xml:space="preserve">, </w:t>
            </w:r>
            <w:r w:rsidRPr="004F4276">
              <w:rPr>
                <w:rFonts w:ascii="Palatino Linotype" w:hAnsi="Palatino Linotype" w:cstheme="minorHAnsi"/>
                <w:bCs/>
                <w:color w:val="000000"/>
                <w:sz w:val="16"/>
                <w:szCs w:val="16"/>
                <w:lang w:eastAsia="ro-RO"/>
              </w:rPr>
              <w:br/>
              <w:t>din care:</w:t>
            </w:r>
          </w:p>
        </w:tc>
        <w:tc>
          <w:tcPr>
            <w:tcW w:w="428" w:type="pct"/>
            <w:tcBorders>
              <w:top w:val="nil"/>
              <w:left w:val="single" w:sz="8" w:space="0" w:color="auto"/>
              <w:bottom w:val="single" w:sz="8" w:space="0" w:color="auto"/>
              <w:right w:val="single" w:sz="8" w:space="0" w:color="auto"/>
            </w:tcBorders>
            <w:shd w:val="clear" w:color="000000" w:fill="FFC000"/>
            <w:noWrap/>
            <w:vAlign w:val="center"/>
          </w:tcPr>
          <w:p w14:paraId="702ED821"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single" w:sz="4" w:space="0" w:color="auto"/>
              <w:bottom w:val="single" w:sz="8" w:space="0" w:color="auto"/>
              <w:right w:val="single" w:sz="8" w:space="0" w:color="auto"/>
            </w:tcBorders>
            <w:shd w:val="clear" w:color="000000" w:fill="FFC000"/>
            <w:noWrap/>
            <w:vAlign w:val="center"/>
          </w:tcPr>
          <w:p w14:paraId="5026616C"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single" w:sz="4" w:space="0" w:color="auto"/>
              <w:bottom w:val="single" w:sz="8" w:space="0" w:color="auto"/>
              <w:right w:val="single" w:sz="8" w:space="0" w:color="auto"/>
            </w:tcBorders>
            <w:shd w:val="clear" w:color="000000" w:fill="FFC000"/>
            <w:noWrap/>
            <w:vAlign w:val="center"/>
          </w:tcPr>
          <w:p w14:paraId="6B745AC0"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single" w:sz="4" w:space="0" w:color="auto"/>
              <w:bottom w:val="single" w:sz="8" w:space="0" w:color="auto"/>
              <w:right w:val="single" w:sz="8" w:space="0" w:color="auto"/>
            </w:tcBorders>
            <w:shd w:val="clear" w:color="000000" w:fill="FFC000"/>
            <w:noWrap/>
            <w:vAlign w:val="center"/>
          </w:tcPr>
          <w:p w14:paraId="69CA74E1"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single" w:sz="4" w:space="0" w:color="auto"/>
              <w:bottom w:val="single" w:sz="8" w:space="0" w:color="auto"/>
              <w:right w:val="single" w:sz="8" w:space="0" w:color="auto"/>
            </w:tcBorders>
            <w:shd w:val="clear" w:color="000000" w:fill="FFC000"/>
            <w:noWrap/>
            <w:vAlign w:val="center"/>
          </w:tcPr>
          <w:p w14:paraId="16F2C2C4"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single" w:sz="4" w:space="0" w:color="auto"/>
              <w:bottom w:val="single" w:sz="8" w:space="0" w:color="auto"/>
              <w:right w:val="single" w:sz="8" w:space="0" w:color="auto"/>
            </w:tcBorders>
            <w:shd w:val="clear" w:color="000000" w:fill="FFC000"/>
            <w:noWrap/>
            <w:vAlign w:val="center"/>
          </w:tcPr>
          <w:p w14:paraId="7A26A9AC"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single" w:sz="4" w:space="0" w:color="auto"/>
              <w:bottom w:val="single" w:sz="8" w:space="0" w:color="auto"/>
              <w:right w:val="single" w:sz="8" w:space="0" w:color="auto"/>
            </w:tcBorders>
            <w:shd w:val="clear" w:color="000000" w:fill="FFC000"/>
            <w:noWrap/>
            <w:vAlign w:val="center"/>
          </w:tcPr>
          <w:p w14:paraId="38482ED6"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single" w:sz="4" w:space="0" w:color="auto"/>
              <w:bottom w:val="single" w:sz="8" w:space="0" w:color="auto"/>
              <w:right w:val="single" w:sz="8" w:space="0" w:color="auto"/>
            </w:tcBorders>
            <w:shd w:val="clear" w:color="000000" w:fill="FFC000"/>
            <w:noWrap/>
            <w:vAlign w:val="center"/>
          </w:tcPr>
          <w:p w14:paraId="44398B41"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single" w:sz="4" w:space="0" w:color="auto"/>
              <w:bottom w:val="single" w:sz="8" w:space="0" w:color="auto"/>
              <w:right w:val="single" w:sz="4" w:space="0" w:color="auto"/>
            </w:tcBorders>
            <w:shd w:val="clear" w:color="000000" w:fill="FFC000"/>
            <w:noWrap/>
            <w:vAlign w:val="center"/>
          </w:tcPr>
          <w:p w14:paraId="6EA00956"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r>
      <w:tr w:rsidR="00AD5BD3" w:rsidRPr="00070E7D" w14:paraId="3CB05AD5" w14:textId="77777777" w:rsidTr="00D151AA">
        <w:trPr>
          <w:trHeight w:val="60"/>
        </w:trPr>
        <w:tc>
          <w:tcPr>
            <w:tcW w:w="1954" w:type="pct"/>
            <w:tcBorders>
              <w:top w:val="single" w:sz="4" w:space="0" w:color="auto"/>
              <w:left w:val="single" w:sz="4" w:space="0" w:color="auto"/>
              <w:bottom w:val="single" w:sz="4" w:space="0" w:color="auto"/>
              <w:right w:val="nil"/>
            </w:tcBorders>
            <w:shd w:val="clear" w:color="000000" w:fill="FABF8F"/>
            <w:vAlign w:val="center"/>
            <w:hideMark/>
          </w:tcPr>
          <w:p w14:paraId="04836F2A" w14:textId="77777777" w:rsidR="00AD5BD3" w:rsidRPr="004F4276" w:rsidRDefault="00AD5BD3" w:rsidP="00D151AA">
            <w:pPr>
              <w:spacing w:after="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a. care au personalitate juridică:</w:t>
            </w:r>
          </w:p>
        </w:tc>
        <w:tc>
          <w:tcPr>
            <w:tcW w:w="428" w:type="pct"/>
            <w:tcBorders>
              <w:top w:val="nil"/>
              <w:left w:val="single" w:sz="8" w:space="0" w:color="auto"/>
              <w:bottom w:val="single" w:sz="4" w:space="0" w:color="auto"/>
              <w:right w:val="single" w:sz="8" w:space="0" w:color="auto"/>
            </w:tcBorders>
            <w:shd w:val="clear" w:color="000000" w:fill="00FFFF"/>
            <w:vAlign w:val="center"/>
          </w:tcPr>
          <w:p w14:paraId="414C5841"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FABF8F"/>
            <w:noWrap/>
            <w:vAlign w:val="center"/>
          </w:tcPr>
          <w:p w14:paraId="28E27FB8"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000000" w:fill="FABF8F"/>
            <w:noWrap/>
            <w:vAlign w:val="center"/>
          </w:tcPr>
          <w:p w14:paraId="144A81F9"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000000" w:fill="FABF8F"/>
            <w:noWrap/>
            <w:vAlign w:val="center"/>
          </w:tcPr>
          <w:p w14:paraId="0968F5EB"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FABF8F"/>
            <w:noWrap/>
            <w:vAlign w:val="center"/>
          </w:tcPr>
          <w:p w14:paraId="1AAEDE4A"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4" w:space="0" w:color="auto"/>
            </w:tcBorders>
            <w:shd w:val="clear" w:color="000000" w:fill="FABF8F"/>
            <w:noWrap/>
            <w:vAlign w:val="center"/>
          </w:tcPr>
          <w:p w14:paraId="41926CE9"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single" w:sz="8" w:space="0" w:color="auto"/>
              <w:bottom w:val="single" w:sz="4" w:space="0" w:color="auto"/>
              <w:right w:val="single" w:sz="4" w:space="0" w:color="auto"/>
            </w:tcBorders>
            <w:shd w:val="clear" w:color="000000" w:fill="FABF8F"/>
            <w:noWrap/>
            <w:vAlign w:val="center"/>
          </w:tcPr>
          <w:p w14:paraId="2969110B"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FABF8F"/>
            <w:noWrap/>
            <w:vAlign w:val="center"/>
          </w:tcPr>
          <w:p w14:paraId="3EBFAA23"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4" w:space="0" w:color="auto"/>
            </w:tcBorders>
            <w:shd w:val="clear" w:color="000000" w:fill="FABF8F"/>
            <w:noWrap/>
            <w:vAlign w:val="center"/>
          </w:tcPr>
          <w:p w14:paraId="59EEE412"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r>
      <w:tr w:rsidR="00AD5BD3" w:rsidRPr="00070E7D" w14:paraId="277FE2E5"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5499847B" w14:textId="77777777" w:rsidR="00AD5BD3" w:rsidRPr="004F4276" w:rsidRDefault="00AD5BD3" w:rsidP="00D151AA">
            <w:pPr>
              <w:spacing w:after="0"/>
              <w:rPr>
                <w:rFonts w:ascii="Palatino Linotype" w:hAnsi="Palatino Linotype" w:cstheme="minorHAnsi"/>
                <w:color w:val="000000"/>
                <w:sz w:val="16"/>
                <w:szCs w:val="16"/>
                <w:lang w:eastAsia="ro-RO"/>
              </w:rPr>
            </w:pPr>
            <w:r w:rsidRPr="004F4276">
              <w:rPr>
                <w:rFonts w:ascii="Palatino Linotype" w:hAnsi="Palatino Linotype" w:cstheme="minorHAnsi"/>
                <w:color w:val="000000"/>
                <w:sz w:val="16"/>
                <w:szCs w:val="16"/>
                <w:lang w:eastAsia="ro-RO"/>
              </w:rPr>
              <w:t xml:space="preserve">       - creșe, </w:t>
            </w:r>
            <w:proofErr w:type="spellStart"/>
            <w:r w:rsidRPr="004F4276">
              <w:rPr>
                <w:rFonts w:ascii="Palatino Linotype" w:hAnsi="Palatino Linotype" w:cstheme="minorHAnsi"/>
                <w:color w:val="000000"/>
                <w:sz w:val="16"/>
                <w:szCs w:val="16"/>
                <w:lang w:eastAsia="ro-RO"/>
              </w:rPr>
              <w:t>grădiniţe</w:t>
            </w:r>
            <w:proofErr w:type="spellEnd"/>
          </w:p>
        </w:tc>
        <w:tc>
          <w:tcPr>
            <w:tcW w:w="428" w:type="pct"/>
            <w:tcBorders>
              <w:top w:val="nil"/>
              <w:left w:val="single" w:sz="8" w:space="0" w:color="auto"/>
              <w:bottom w:val="single" w:sz="4" w:space="0" w:color="auto"/>
              <w:right w:val="single" w:sz="8" w:space="0" w:color="auto"/>
            </w:tcBorders>
            <w:shd w:val="clear" w:color="000000" w:fill="00FFFF"/>
            <w:vAlign w:val="center"/>
          </w:tcPr>
          <w:p w14:paraId="207C3A21"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58CEB67D"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0D3BC396"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48CB13BB"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noWrap/>
            <w:vAlign w:val="center"/>
          </w:tcPr>
          <w:p w14:paraId="31C0B64A"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noWrap/>
            <w:vAlign w:val="center"/>
          </w:tcPr>
          <w:p w14:paraId="491E080E"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2027CC64"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noWrap/>
            <w:vAlign w:val="center"/>
          </w:tcPr>
          <w:p w14:paraId="31D8E0DC"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4" w:space="0" w:color="auto"/>
            </w:tcBorders>
            <w:shd w:val="clear" w:color="000000" w:fill="D9D9D9"/>
            <w:noWrap/>
            <w:vAlign w:val="center"/>
          </w:tcPr>
          <w:p w14:paraId="68372B2A"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1B58C35D"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0302F99" w14:textId="77777777" w:rsidR="00AD5BD3" w:rsidRPr="004F4276" w:rsidRDefault="00AD5BD3" w:rsidP="00D151AA">
            <w:pPr>
              <w:spacing w:after="0"/>
              <w:rPr>
                <w:rFonts w:ascii="Palatino Linotype" w:hAnsi="Palatino Linotype" w:cstheme="minorHAnsi"/>
                <w:color w:val="000000"/>
                <w:sz w:val="16"/>
                <w:szCs w:val="16"/>
                <w:lang w:eastAsia="ro-RO"/>
              </w:rPr>
            </w:pPr>
            <w:r w:rsidRPr="004F4276">
              <w:rPr>
                <w:rFonts w:ascii="Palatino Linotype" w:hAnsi="Palatino Linotype" w:cstheme="minorHAnsi"/>
                <w:color w:val="000000"/>
                <w:sz w:val="16"/>
                <w:szCs w:val="16"/>
                <w:lang w:eastAsia="ro-RO"/>
              </w:rPr>
              <w:t xml:space="preserve">       - </w:t>
            </w:r>
            <w:proofErr w:type="spellStart"/>
            <w:r w:rsidRPr="004F4276">
              <w:rPr>
                <w:rFonts w:ascii="Palatino Linotype" w:hAnsi="Palatino Linotype" w:cstheme="minorHAnsi"/>
                <w:color w:val="000000"/>
                <w:sz w:val="16"/>
                <w:szCs w:val="16"/>
                <w:lang w:eastAsia="ro-RO"/>
              </w:rPr>
              <w:t>şcoli</w:t>
            </w:r>
            <w:proofErr w:type="spellEnd"/>
            <w:r w:rsidRPr="004F4276">
              <w:rPr>
                <w:rFonts w:ascii="Palatino Linotype" w:hAnsi="Palatino Linotype" w:cstheme="minorHAnsi"/>
                <w:color w:val="000000"/>
                <w:sz w:val="16"/>
                <w:szCs w:val="16"/>
                <w:lang w:eastAsia="ro-RO"/>
              </w:rPr>
              <w:t xml:space="preserve"> primare/gimnaziale</w:t>
            </w:r>
          </w:p>
        </w:tc>
        <w:tc>
          <w:tcPr>
            <w:tcW w:w="428" w:type="pct"/>
            <w:tcBorders>
              <w:top w:val="nil"/>
              <w:left w:val="single" w:sz="8" w:space="0" w:color="auto"/>
              <w:bottom w:val="single" w:sz="4" w:space="0" w:color="auto"/>
              <w:right w:val="single" w:sz="8" w:space="0" w:color="auto"/>
            </w:tcBorders>
            <w:shd w:val="clear" w:color="000000" w:fill="00FFFF"/>
            <w:vAlign w:val="center"/>
          </w:tcPr>
          <w:p w14:paraId="039EFA92"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04FF5B6E"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53633AC4"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20D246B3"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noWrap/>
            <w:vAlign w:val="center"/>
          </w:tcPr>
          <w:p w14:paraId="3DEEFE2B"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noWrap/>
            <w:vAlign w:val="center"/>
          </w:tcPr>
          <w:p w14:paraId="149999DB"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63B01F0D"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noWrap/>
            <w:vAlign w:val="center"/>
          </w:tcPr>
          <w:p w14:paraId="76A43446"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4" w:space="0" w:color="auto"/>
            </w:tcBorders>
            <w:shd w:val="clear" w:color="000000" w:fill="D9D9D9"/>
            <w:noWrap/>
            <w:vAlign w:val="center"/>
          </w:tcPr>
          <w:p w14:paraId="1476599E"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165E100E"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74B8CC5" w14:textId="77777777" w:rsidR="00AD5BD3" w:rsidRPr="004F4276" w:rsidRDefault="00AD5BD3" w:rsidP="00D151AA">
            <w:pPr>
              <w:spacing w:after="0"/>
              <w:rPr>
                <w:rFonts w:ascii="Palatino Linotype" w:hAnsi="Palatino Linotype" w:cstheme="minorHAnsi"/>
                <w:color w:val="000000"/>
                <w:sz w:val="16"/>
                <w:szCs w:val="16"/>
                <w:lang w:eastAsia="ro-RO"/>
              </w:rPr>
            </w:pPr>
            <w:r w:rsidRPr="004F4276">
              <w:rPr>
                <w:rFonts w:ascii="Palatino Linotype" w:hAnsi="Palatino Linotype" w:cstheme="minorHAnsi"/>
                <w:color w:val="000000"/>
                <w:sz w:val="16"/>
                <w:szCs w:val="16"/>
                <w:lang w:eastAsia="ro-RO"/>
              </w:rPr>
              <w:t xml:space="preserve">       - licee, colegii</w:t>
            </w:r>
          </w:p>
        </w:tc>
        <w:tc>
          <w:tcPr>
            <w:tcW w:w="428" w:type="pct"/>
            <w:tcBorders>
              <w:top w:val="nil"/>
              <w:left w:val="single" w:sz="8" w:space="0" w:color="auto"/>
              <w:bottom w:val="single" w:sz="4" w:space="0" w:color="auto"/>
              <w:right w:val="single" w:sz="8" w:space="0" w:color="auto"/>
            </w:tcBorders>
            <w:shd w:val="clear" w:color="000000" w:fill="00FFFF"/>
            <w:vAlign w:val="center"/>
          </w:tcPr>
          <w:p w14:paraId="68642E11"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66482D79"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7A0558FD"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3A33E08A"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noWrap/>
            <w:vAlign w:val="center"/>
          </w:tcPr>
          <w:p w14:paraId="7339E712"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noWrap/>
            <w:vAlign w:val="center"/>
          </w:tcPr>
          <w:p w14:paraId="0F628EAF"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53088DD7"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noWrap/>
            <w:vAlign w:val="center"/>
          </w:tcPr>
          <w:p w14:paraId="0A3648C6"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4" w:space="0" w:color="auto"/>
            </w:tcBorders>
            <w:shd w:val="clear" w:color="000000" w:fill="D9D9D9"/>
            <w:noWrap/>
            <w:vAlign w:val="center"/>
          </w:tcPr>
          <w:p w14:paraId="5F929B56"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53AFE733" w14:textId="77777777" w:rsidTr="00D151AA">
        <w:trPr>
          <w:trHeight w:val="585"/>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19AAC73" w14:textId="77777777" w:rsidR="00AD5BD3" w:rsidRPr="004F4276" w:rsidRDefault="00AD5BD3" w:rsidP="00D151AA">
            <w:pPr>
              <w:spacing w:after="0"/>
              <w:rPr>
                <w:rFonts w:ascii="Palatino Linotype" w:hAnsi="Palatino Linotype" w:cstheme="minorHAnsi"/>
                <w:color w:val="000000"/>
                <w:sz w:val="16"/>
                <w:szCs w:val="16"/>
                <w:lang w:eastAsia="ro-RO"/>
              </w:rPr>
            </w:pPr>
            <w:r w:rsidRPr="004F4276">
              <w:rPr>
                <w:rFonts w:ascii="Palatino Linotype" w:hAnsi="Palatino Linotype" w:cstheme="minorHAnsi"/>
                <w:color w:val="000000"/>
                <w:sz w:val="16"/>
                <w:szCs w:val="16"/>
                <w:lang w:eastAsia="ro-RO"/>
              </w:rPr>
              <w:t xml:space="preserve">       -unități de învățământ care fac parte din rețeaua școlară - cluburi sportive/clubul copiilor, școli postliceale, etc.</w:t>
            </w:r>
          </w:p>
        </w:tc>
        <w:tc>
          <w:tcPr>
            <w:tcW w:w="428" w:type="pct"/>
            <w:tcBorders>
              <w:top w:val="nil"/>
              <w:left w:val="single" w:sz="8" w:space="0" w:color="auto"/>
              <w:bottom w:val="single" w:sz="4" w:space="0" w:color="auto"/>
              <w:right w:val="single" w:sz="8" w:space="0" w:color="auto"/>
            </w:tcBorders>
            <w:shd w:val="clear" w:color="000000" w:fill="00FFFF"/>
            <w:vAlign w:val="center"/>
          </w:tcPr>
          <w:p w14:paraId="15D67692"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5F8F7AC1"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1E653567"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2BBE6A7D"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noWrap/>
            <w:vAlign w:val="center"/>
          </w:tcPr>
          <w:p w14:paraId="43080E7C"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noWrap/>
            <w:vAlign w:val="center"/>
          </w:tcPr>
          <w:p w14:paraId="2720730E"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22EAA8EB"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noWrap/>
            <w:vAlign w:val="center"/>
          </w:tcPr>
          <w:p w14:paraId="1F5F0821"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4" w:space="0" w:color="auto"/>
            </w:tcBorders>
            <w:shd w:val="clear" w:color="000000" w:fill="D9D9D9"/>
            <w:noWrap/>
            <w:vAlign w:val="center"/>
          </w:tcPr>
          <w:p w14:paraId="1BC79BC7"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65614B55"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000000" w:fill="FABF8F"/>
            <w:vAlign w:val="center"/>
            <w:hideMark/>
          </w:tcPr>
          <w:p w14:paraId="1E457B6D" w14:textId="77777777" w:rsidR="00AD5BD3" w:rsidRPr="004F4276" w:rsidRDefault="00AD5BD3" w:rsidP="00D151AA">
            <w:pPr>
              <w:spacing w:after="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b. fără personalitate juridică (structuri):</w:t>
            </w:r>
          </w:p>
        </w:tc>
        <w:tc>
          <w:tcPr>
            <w:tcW w:w="428" w:type="pct"/>
            <w:tcBorders>
              <w:top w:val="nil"/>
              <w:left w:val="single" w:sz="8" w:space="0" w:color="auto"/>
              <w:bottom w:val="single" w:sz="4" w:space="0" w:color="auto"/>
              <w:right w:val="single" w:sz="8" w:space="0" w:color="auto"/>
            </w:tcBorders>
            <w:shd w:val="clear" w:color="000000" w:fill="00FFFF"/>
            <w:vAlign w:val="center"/>
          </w:tcPr>
          <w:p w14:paraId="6A9CCDA7"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FABF8F"/>
            <w:noWrap/>
            <w:vAlign w:val="center"/>
          </w:tcPr>
          <w:p w14:paraId="1C8A5D55"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000000" w:fill="FABF8F"/>
            <w:noWrap/>
            <w:vAlign w:val="center"/>
          </w:tcPr>
          <w:p w14:paraId="032B3B4F"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000000" w:fill="FABF8F"/>
            <w:noWrap/>
            <w:vAlign w:val="center"/>
          </w:tcPr>
          <w:p w14:paraId="2C8EE65F"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FABF8F"/>
            <w:noWrap/>
            <w:vAlign w:val="center"/>
          </w:tcPr>
          <w:p w14:paraId="0128857D"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000000" w:fill="FABF8F"/>
            <w:noWrap/>
            <w:vAlign w:val="center"/>
          </w:tcPr>
          <w:p w14:paraId="0A95AEA8"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000000" w:fill="FABF8F"/>
            <w:noWrap/>
            <w:vAlign w:val="center"/>
          </w:tcPr>
          <w:p w14:paraId="2B5A16E2"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FABF8F"/>
            <w:noWrap/>
            <w:vAlign w:val="center"/>
          </w:tcPr>
          <w:p w14:paraId="3A2CB5C1"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4" w:space="0" w:color="auto"/>
            </w:tcBorders>
            <w:shd w:val="clear" w:color="000000" w:fill="FABF8F"/>
            <w:noWrap/>
            <w:vAlign w:val="center"/>
          </w:tcPr>
          <w:p w14:paraId="6045808B"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r>
      <w:tr w:rsidR="00AD5BD3" w:rsidRPr="00070E7D" w14:paraId="1EF9B5E0"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6093D8DD" w14:textId="77777777" w:rsidR="00AD5BD3" w:rsidRPr="004F4276" w:rsidRDefault="00AD5BD3" w:rsidP="00D151AA">
            <w:pPr>
              <w:spacing w:after="0"/>
              <w:rPr>
                <w:rFonts w:ascii="Palatino Linotype" w:hAnsi="Palatino Linotype" w:cstheme="minorHAnsi"/>
                <w:color w:val="000000"/>
                <w:sz w:val="16"/>
                <w:szCs w:val="16"/>
                <w:lang w:eastAsia="ro-RO"/>
              </w:rPr>
            </w:pPr>
            <w:r w:rsidRPr="004F4276">
              <w:rPr>
                <w:rFonts w:ascii="Palatino Linotype" w:hAnsi="Palatino Linotype" w:cstheme="minorHAnsi"/>
                <w:color w:val="000000"/>
                <w:sz w:val="16"/>
                <w:szCs w:val="16"/>
                <w:lang w:eastAsia="ro-RO"/>
              </w:rPr>
              <w:t xml:space="preserve">       - creșe, </w:t>
            </w:r>
            <w:proofErr w:type="spellStart"/>
            <w:r w:rsidRPr="004F4276">
              <w:rPr>
                <w:rFonts w:ascii="Palatino Linotype" w:hAnsi="Palatino Linotype" w:cstheme="minorHAnsi"/>
                <w:color w:val="000000"/>
                <w:sz w:val="16"/>
                <w:szCs w:val="16"/>
                <w:lang w:eastAsia="ro-RO"/>
              </w:rPr>
              <w:t>grădiniţe</w:t>
            </w:r>
            <w:proofErr w:type="spellEnd"/>
          </w:p>
        </w:tc>
        <w:tc>
          <w:tcPr>
            <w:tcW w:w="428" w:type="pct"/>
            <w:tcBorders>
              <w:top w:val="nil"/>
              <w:left w:val="single" w:sz="8" w:space="0" w:color="auto"/>
              <w:bottom w:val="single" w:sz="4" w:space="0" w:color="auto"/>
              <w:right w:val="single" w:sz="8" w:space="0" w:color="auto"/>
            </w:tcBorders>
            <w:shd w:val="clear" w:color="000000" w:fill="00FFFF"/>
            <w:vAlign w:val="center"/>
          </w:tcPr>
          <w:p w14:paraId="22F38016"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728591BF"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093550B7"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5D662790"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noWrap/>
            <w:vAlign w:val="center"/>
          </w:tcPr>
          <w:p w14:paraId="3308AA29"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noWrap/>
            <w:vAlign w:val="center"/>
          </w:tcPr>
          <w:p w14:paraId="6E74C17B"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102F7CAE"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noWrap/>
            <w:vAlign w:val="center"/>
          </w:tcPr>
          <w:p w14:paraId="08CECF65"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noWrap/>
            <w:vAlign w:val="center"/>
          </w:tcPr>
          <w:p w14:paraId="00F7014E"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45EFB4C4"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6CC3101D" w14:textId="77777777" w:rsidR="00AD5BD3" w:rsidRPr="004F4276" w:rsidRDefault="00AD5BD3" w:rsidP="00D151AA">
            <w:pPr>
              <w:spacing w:after="0"/>
              <w:rPr>
                <w:rFonts w:ascii="Palatino Linotype" w:hAnsi="Palatino Linotype" w:cstheme="minorHAnsi"/>
                <w:color w:val="000000"/>
                <w:sz w:val="16"/>
                <w:szCs w:val="16"/>
                <w:lang w:eastAsia="ro-RO"/>
              </w:rPr>
            </w:pPr>
            <w:r w:rsidRPr="004F4276">
              <w:rPr>
                <w:rFonts w:ascii="Palatino Linotype" w:hAnsi="Palatino Linotype" w:cstheme="minorHAnsi"/>
                <w:color w:val="000000"/>
                <w:sz w:val="16"/>
                <w:szCs w:val="16"/>
                <w:lang w:eastAsia="ro-RO"/>
              </w:rPr>
              <w:t xml:space="preserve">       - </w:t>
            </w:r>
            <w:proofErr w:type="spellStart"/>
            <w:r w:rsidRPr="004F4276">
              <w:rPr>
                <w:rFonts w:ascii="Palatino Linotype" w:hAnsi="Palatino Linotype" w:cstheme="minorHAnsi"/>
                <w:color w:val="000000"/>
                <w:sz w:val="16"/>
                <w:szCs w:val="16"/>
                <w:lang w:eastAsia="ro-RO"/>
              </w:rPr>
              <w:t>şcoli</w:t>
            </w:r>
            <w:proofErr w:type="spellEnd"/>
            <w:r w:rsidRPr="004F4276">
              <w:rPr>
                <w:rFonts w:ascii="Palatino Linotype" w:hAnsi="Palatino Linotype" w:cstheme="minorHAnsi"/>
                <w:color w:val="000000"/>
                <w:sz w:val="16"/>
                <w:szCs w:val="16"/>
                <w:lang w:eastAsia="ro-RO"/>
              </w:rPr>
              <w:t xml:space="preserve"> primare/gimnaziale</w:t>
            </w:r>
          </w:p>
        </w:tc>
        <w:tc>
          <w:tcPr>
            <w:tcW w:w="428" w:type="pct"/>
            <w:tcBorders>
              <w:top w:val="nil"/>
              <w:left w:val="single" w:sz="8" w:space="0" w:color="auto"/>
              <w:bottom w:val="single" w:sz="4" w:space="0" w:color="auto"/>
              <w:right w:val="single" w:sz="8" w:space="0" w:color="auto"/>
            </w:tcBorders>
            <w:shd w:val="clear" w:color="000000" w:fill="00FFFF"/>
            <w:vAlign w:val="center"/>
          </w:tcPr>
          <w:p w14:paraId="124E27A7"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5B53FE51"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405062A9"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66E5C32F"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noWrap/>
            <w:vAlign w:val="center"/>
          </w:tcPr>
          <w:p w14:paraId="177DE175"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noWrap/>
            <w:vAlign w:val="center"/>
          </w:tcPr>
          <w:p w14:paraId="533EF0E3"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30AC14D3"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noWrap/>
            <w:vAlign w:val="center"/>
          </w:tcPr>
          <w:p w14:paraId="54A7ACC1"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noWrap/>
            <w:vAlign w:val="center"/>
          </w:tcPr>
          <w:p w14:paraId="3F9B5A9B"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60E4A23E"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17F68F7C" w14:textId="77777777" w:rsidR="00AD5BD3" w:rsidRPr="004F4276" w:rsidRDefault="00AD5BD3" w:rsidP="00D151AA">
            <w:pPr>
              <w:spacing w:after="0"/>
              <w:rPr>
                <w:rFonts w:ascii="Palatino Linotype" w:hAnsi="Palatino Linotype" w:cstheme="minorHAnsi"/>
                <w:color w:val="000000"/>
                <w:sz w:val="16"/>
                <w:szCs w:val="16"/>
                <w:lang w:eastAsia="ro-RO"/>
              </w:rPr>
            </w:pPr>
            <w:r w:rsidRPr="004F4276">
              <w:rPr>
                <w:rFonts w:ascii="Palatino Linotype" w:hAnsi="Palatino Linotype" w:cstheme="minorHAnsi"/>
                <w:color w:val="000000"/>
                <w:sz w:val="16"/>
                <w:szCs w:val="16"/>
                <w:lang w:eastAsia="ro-RO"/>
              </w:rPr>
              <w:t xml:space="preserve">       - licee, colegii</w:t>
            </w:r>
          </w:p>
        </w:tc>
        <w:tc>
          <w:tcPr>
            <w:tcW w:w="428" w:type="pct"/>
            <w:tcBorders>
              <w:top w:val="nil"/>
              <w:left w:val="single" w:sz="8" w:space="0" w:color="auto"/>
              <w:bottom w:val="single" w:sz="4" w:space="0" w:color="auto"/>
              <w:right w:val="single" w:sz="8" w:space="0" w:color="auto"/>
            </w:tcBorders>
            <w:shd w:val="clear" w:color="000000" w:fill="00FFFF"/>
            <w:vAlign w:val="center"/>
          </w:tcPr>
          <w:p w14:paraId="68EB3813"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22D31B4D"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17CB301E"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6901ABE3"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noWrap/>
            <w:vAlign w:val="center"/>
          </w:tcPr>
          <w:p w14:paraId="002C1E20"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noWrap/>
            <w:vAlign w:val="center"/>
          </w:tcPr>
          <w:p w14:paraId="378C725D"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220C313B"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noWrap/>
            <w:vAlign w:val="center"/>
          </w:tcPr>
          <w:p w14:paraId="48C96552"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noWrap/>
            <w:vAlign w:val="center"/>
          </w:tcPr>
          <w:p w14:paraId="7140E02A"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05774233" w14:textId="77777777" w:rsidTr="00D151AA">
        <w:trPr>
          <w:trHeight w:val="60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E310F72" w14:textId="77777777" w:rsidR="00AD5BD3" w:rsidRPr="004F4276" w:rsidRDefault="00AD5BD3" w:rsidP="00D151AA">
            <w:pPr>
              <w:spacing w:after="0"/>
              <w:rPr>
                <w:rFonts w:ascii="Palatino Linotype" w:hAnsi="Palatino Linotype" w:cstheme="minorHAnsi"/>
                <w:color w:val="000000"/>
                <w:sz w:val="16"/>
                <w:szCs w:val="16"/>
                <w:lang w:eastAsia="ro-RO"/>
              </w:rPr>
            </w:pPr>
            <w:r w:rsidRPr="004F4276">
              <w:rPr>
                <w:rFonts w:ascii="Palatino Linotype" w:hAnsi="Palatino Linotype" w:cstheme="minorHAnsi"/>
                <w:color w:val="000000"/>
                <w:sz w:val="16"/>
                <w:szCs w:val="16"/>
                <w:lang w:eastAsia="ro-RO"/>
              </w:rPr>
              <w:t xml:space="preserve">       - unități de învățământ care fac parte din rețeaua școlară - cluburi sportive/clubul copiilor, școli postliceale, etc.</w:t>
            </w:r>
          </w:p>
        </w:tc>
        <w:tc>
          <w:tcPr>
            <w:tcW w:w="428" w:type="pct"/>
            <w:tcBorders>
              <w:top w:val="nil"/>
              <w:left w:val="single" w:sz="8" w:space="0" w:color="auto"/>
              <w:bottom w:val="single" w:sz="4" w:space="0" w:color="auto"/>
              <w:right w:val="single" w:sz="8" w:space="0" w:color="auto"/>
            </w:tcBorders>
            <w:shd w:val="clear" w:color="000000" w:fill="00FFFF"/>
            <w:vAlign w:val="center"/>
          </w:tcPr>
          <w:p w14:paraId="7B2A69F8"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25303BF7"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467949B9"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360E13A0"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noWrap/>
            <w:vAlign w:val="center"/>
          </w:tcPr>
          <w:p w14:paraId="5513BDA9"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noWrap/>
            <w:vAlign w:val="center"/>
          </w:tcPr>
          <w:p w14:paraId="715FE2BE"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068A97E0"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noWrap/>
            <w:vAlign w:val="center"/>
          </w:tcPr>
          <w:p w14:paraId="0DF121CD"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noWrap/>
            <w:vAlign w:val="center"/>
          </w:tcPr>
          <w:p w14:paraId="76AA7C80"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265167F9" w14:textId="77777777" w:rsidTr="00D151AA">
        <w:trPr>
          <w:trHeight w:val="60"/>
        </w:trPr>
        <w:tc>
          <w:tcPr>
            <w:tcW w:w="1954" w:type="pct"/>
            <w:tcBorders>
              <w:top w:val="single" w:sz="8" w:space="0" w:color="auto"/>
              <w:left w:val="single" w:sz="4" w:space="0" w:color="auto"/>
              <w:bottom w:val="single" w:sz="8" w:space="0" w:color="auto"/>
              <w:right w:val="nil"/>
            </w:tcBorders>
            <w:shd w:val="clear" w:color="000000" w:fill="DA9694"/>
            <w:vAlign w:val="center"/>
            <w:hideMark/>
          </w:tcPr>
          <w:p w14:paraId="4B335034" w14:textId="77777777" w:rsidR="00AD5BD3" w:rsidRPr="004F4276" w:rsidRDefault="00AD5BD3" w:rsidP="00D151AA">
            <w:pPr>
              <w:spacing w:after="0"/>
              <w:jc w:val="center"/>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II. MODUL DE ASIGURARE A SECURITĂȚII</w:t>
            </w:r>
          </w:p>
        </w:tc>
        <w:tc>
          <w:tcPr>
            <w:tcW w:w="428" w:type="pct"/>
            <w:tcBorders>
              <w:top w:val="single" w:sz="8" w:space="0" w:color="auto"/>
              <w:left w:val="single" w:sz="8" w:space="0" w:color="auto"/>
              <w:bottom w:val="single" w:sz="8" w:space="0" w:color="auto"/>
              <w:right w:val="single" w:sz="8" w:space="0" w:color="auto"/>
            </w:tcBorders>
            <w:shd w:val="clear" w:color="000000" w:fill="DA9694"/>
            <w:noWrap/>
            <w:vAlign w:val="center"/>
          </w:tcPr>
          <w:p w14:paraId="0A98C524"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single" w:sz="8" w:space="0" w:color="auto"/>
              <w:left w:val="nil"/>
              <w:bottom w:val="single" w:sz="8" w:space="0" w:color="auto"/>
              <w:right w:val="single" w:sz="8" w:space="0" w:color="auto"/>
            </w:tcBorders>
            <w:shd w:val="clear" w:color="000000" w:fill="DA9694"/>
            <w:noWrap/>
            <w:vAlign w:val="center"/>
          </w:tcPr>
          <w:p w14:paraId="21CFBF49"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single" w:sz="8" w:space="0" w:color="auto"/>
              <w:left w:val="single" w:sz="4" w:space="0" w:color="auto"/>
              <w:bottom w:val="single" w:sz="8" w:space="0" w:color="auto"/>
              <w:right w:val="single" w:sz="8" w:space="0" w:color="auto"/>
            </w:tcBorders>
            <w:shd w:val="clear" w:color="000000" w:fill="DA9694"/>
            <w:noWrap/>
            <w:vAlign w:val="center"/>
          </w:tcPr>
          <w:p w14:paraId="39EA18C1"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single" w:sz="8" w:space="0" w:color="auto"/>
              <w:left w:val="single" w:sz="4" w:space="0" w:color="auto"/>
              <w:bottom w:val="single" w:sz="8" w:space="0" w:color="auto"/>
              <w:right w:val="single" w:sz="8" w:space="0" w:color="auto"/>
            </w:tcBorders>
            <w:shd w:val="clear" w:color="000000" w:fill="DA9694"/>
            <w:noWrap/>
            <w:vAlign w:val="center"/>
          </w:tcPr>
          <w:p w14:paraId="64C477A8"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single" w:sz="8" w:space="0" w:color="auto"/>
              <w:left w:val="single" w:sz="4" w:space="0" w:color="auto"/>
              <w:bottom w:val="single" w:sz="8" w:space="0" w:color="auto"/>
              <w:right w:val="single" w:sz="8" w:space="0" w:color="auto"/>
            </w:tcBorders>
            <w:shd w:val="clear" w:color="000000" w:fill="DA9694"/>
            <w:noWrap/>
            <w:vAlign w:val="center"/>
          </w:tcPr>
          <w:p w14:paraId="602F562D"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single" w:sz="8" w:space="0" w:color="auto"/>
              <w:left w:val="single" w:sz="4" w:space="0" w:color="auto"/>
              <w:bottom w:val="single" w:sz="8" w:space="0" w:color="auto"/>
              <w:right w:val="single" w:sz="8" w:space="0" w:color="auto"/>
            </w:tcBorders>
            <w:shd w:val="clear" w:color="000000" w:fill="DA9694"/>
            <w:noWrap/>
            <w:vAlign w:val="center"/>
          </w:tcPr>
          <w:p w14:paraId="1309D6A4"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single" w:sz="8" w:space="0" w:color="auto"/>
              <w:left w:val="single" w:sz="4" w:space="0" w:color="auto"/>
              <w:bottom w:val="single" w:sz="8" w:space="0" w:color="auto"/>
              <w:right w:val="single" w:sz="8" w:space="0" w:color="auto"/>
            </w:tcBorders>
            <w:shd w:val="clear" w:color="000000" w:fill="DA9694"/>
            <w:noWrap/>
            <w:vAlign w:val="center"/>
          </w:tcPr>
          <w:p w14:paraId="7B7C0055"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single" w:sz="8" w:space="0" w:color="auto"/>
              <w:left w:val="single" w:sz="4" w:space="0" w:color="auto"/>
              <w:bottom w:val="single" w:sz="8" w:space="0" w:color="auto"/>
              <w:right w:val="nil"/>
            </w:tcBorders>
            <w:shd w:val="clear" w:color="000000" w:fill="DA9694"/>
            <w:noWrap/>
            <w:vAlign w:val="center"/>
          </w:tcPr>
          <w:p w14:paraId="5F25A3E7"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A9694"/>
            <w:noWrap/>
            <w:vAlign w:val="center"/>
          </w:tcPr>
          <w:p w14:paraId="420DCBD4"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r>
      <w:tr w:rsidR="00AD5BD3" w:rsidRPr="00070E7D" w14:paraId="458443C2" w14:textId="77777777" w:rsidTr="00D151AA">
        <w:trPr>
          <w:trHeight w:val="60"/>
        </w:trPr>
        <w:tc>
          <w:tcPr>
            <w:tcW w:w="1954" w:type="pct"/>
            <w:tcBorders>
              <w:top w:val="single" w:sz="4" w:space="0" w:color="auto"/>
              <w:left w:val="single" w:sz="4" w:space="0" w:color="auto"/>
              <w:bottom w:val="single" w:sz="4" w:space="0" w:color="auto"/>
              <w:right w:val="nil"/>
            </w:tcBorders>
            <w:shd w:val="clear" w:color="000000" w:fill="FFC000"/>
            <w:vAlign w:val="center"/>
            <w:hideMark/>
          </w:tcPr>
          <w:p w14:paraId="1C0E7AC6" w14:textId="77777777" w:rsidR="00AD5BD3" w:rsidRPr="004F4276" w:rsidRDefault="00AD5BD3" w:rsidP="00D151AA">
            <w:pPr>
              <w:spacing w:after="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1. Nr. unități de învățământ care au efectuat analiza de risc la securitate fizică, din care:</w:t>
            </w:r>
          </w:p>
        </w:tc>
        <w:tc>
          <w:tcPr>
            <w:tcW w:w="428" w:type="pct"/>
            <w:tcBorders>
              <w:top w:val="single" w:sz="4" w:space="0" w:color="auto"/>
              <w:left w:val="single" w:sz="8" w:space="0" w:color="auto"/>
              <w:bottom w:val="single" w:sz="4" w:space="0" w:color="auto"/>
              <w:right w:val="single" w:sz="8" w:space="0" w:color="auto"/>
            </w:tcBorders>
            <w:shd w:val="clear" w:color="000000" w:fill="00FFFF"/>
            <w:vAlign w:val="center"/>
          </w:tcPr>
          <w:p w14:paraId="7288C40F"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single" w:sz="4" w:space="0" w:color="auto"/>
              <w:left w:val="nil"/>
              <w:bottom w:val="single" w:sz="4" w:space="0" w:color="auto"/>
              <w:right w:val="single" w:sz="4" w:space="0" w:color="auto"/>
            </w:tcBorders>
            <w:shd w:val="clear" w:color="000000" w:fill="FFC000"/>
            <w:vAlign w:val="center"/>
          </w:tcPr>
          <w:p w14:paraId="03D67441"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single" w:sz="4" w:space="0" w:color="auto"/>
              <w:left w:val="nil"/>
              <w:bottom w:val="single" w:sz="4" w:space="0" w:color="auto"/>
              <w:right w:val="single" w:sz="8" w:space="0" w:color="auto"/>
            </w:tcBorders>
            <w:shd w:val="clear" w:color="000000" w:fill="FFC000"/>
            <w:vAlign w:val="center"/>
          </w:tcPr>
          <w:p w14:paraId="55369E61"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single" w:sz="4" w:space="0" w:color="auto"/>
              <w:left w:val="nil"/>
              <w:bottom w:val="single" w:sz="4" w:space="0" w:color="auto"/>
              <w:right w:val="single" w:sz="4" w:space="0" w:color="auto"/>
            </w:tcBorders>
            <w:shd w:val="clear" w:color="000000" w:fill="FFC000"/>
            <w:vAlign w:val="center"/>
          </w:tcPr>
          <w:p w14:paraId="2B66D4FE"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single" w:sz="4" w:space="0" w:color="auto"/>
              <w:left w:val="nil"/>
              <w:bottom w:val="single" w:sz="4" w:space="0" w:color="auto"/>
              <w:right w:val="single" w:sz="4" w:space="0" w:color="auto"/>
            </w:tcBorders>
            <w:shd w:val="clear" w:color="000000" w:fill="FFC000"/>
            <w:vAlign w:val="center"/>
          </w:tcPr>
          <w:p w14:paraId="2305E160"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single" w:sz="4" w:space="0" w:color="auto"/>
              <w:left w:val="nil"/>
              <w:bottom w:val="single" w:sz="4" w:space="0" w:color="auto"/>
              <w:right w:val="single" w:sz="4" w:space="0" w:color="auto"/>
            </w:tcBorders>
            <w:shd w:val="clear" w:color="000000" w:fill="FFC000"/>
            <w:vAlign w:val="center"/>
          </w:tcPr>
          <w:p w14:paraId="33A3F632"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single" w:sz="4" w:space="0" w:color="auto"/>
              <w:left w:val="single" w:sz="8" w:space="0" w:color="auto"/>
              <w:bottom w:val="single" w:sz="4" w:space="0" w:color="auto"/>
              <w:right w:val="single" w:sz="4" w:space="0" w:color="auto"/>
            </w:tcBorders>
            <w:shd w:val="clear" w:color="000000" w:fill="FFC000"/>
            <w:vAlign w:val="center"/>
          </w:tcPr>
          <w:p w14:paraId="3428993B"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single" w:sz="4" w:space="0" w:color="auto"/>
              <w:left w:val="nil"/>
              <w:bottom w:val="single" w:sz="4" w:space="0" w:color="auto"/>
              <w:right w:val="nil"/>
            </w:tcBorders>
            <w:shd w:val="clear" w:color="000000" w:fill="FFC000"/>
            <w:vAlign w:val="center"/>
          </w:tcPr>
          <w:p w14:paraId="148B47B3"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FFC000"/>
            <w:vAlign w:val="center"/>
          </w:tcPr>
          <w:p w14:paraId="3E4A5AA5"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r>
      <w:tr w:rsidR="00AD5BD3" w:rsidRPr="00070E7D" w14:paraId="0F628D12"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E283ED1" w14:textId="77777777" w:rsidR="00AD5BD3" w:rsidRPr="004F4276" w:rsidRDefault="00AD5BD3" w:rsidP="00D151AA">
            <w:pPr>
              <w:spacing w:after="0"/>
              <w:ind w:firstLineChars="200" w:firstLine="32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creșe, </w:t>
            </w:r>
            <w:proofErr w:type="spellStart"/>
            <w:r w:rsidRPr="004F4276">
              <w:rPr>
                <w:rFonts w:ascii="Palatino Linotype" w:hAnsi="Palatino Linotype" w:cstheme="minorHAnsi"/>
                <w:bCs/>
                <w:color w:val="000000"/>
                <w:sz w:val="16"/>
                <w:szCs w:val="16"/>
                <w:lang w:eastAsia="ro-RO"/>
              </w:rPr>
              <w:t>grădiniţe</w:t>
            </w:r>
            <w:proofErr w:type="spellEnd"/>
          </w:p>
        </w:tc>
        <w:tc>
          <w:tcPr>
            <w:tcW w:w="428" w:type="pct"/>
            <w:tcBorders>
              <w:top w:val="nil"/>
              <w:left w:val="single" w:sz="8" w:space="0" w:color="auto"/>
              <w:bottom w:val="single" w:sz="4" w:space="0" w:color="auto"/>
              <w:right w:val="single" w:sz="8" w:space="0" w:color="auto"/>
            </w:tcBorders>
            <w:shd w:val="clear" w:color="000000" w:fill="00FFFF"/>
            <w:vAlign w:val="bottom"/>
          </w:tcPr>
          <w:p w14:paraId="68FED3DB"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1312632F"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4373C7C2"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4BC33478"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1AC0B504"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6DED10A0"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vAlign w:val="center"/>
          </w:tcPr>
          <w:p w14:paraId="3AA3B07A"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34B616F5"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hideMark/>
          </w:tcPr>
          <w:p w14:paraId="489B784A" w14:textId="77777777" w:rsidR="00AD5BD3" w:rsidRPr="00070E7D" w:rsidRDefault="00AD5BD3" w:rsidP="00D151AA">
            <w:pPr>
              <w:spacing w:after="0"/>
              <w:jc w:val="center"/>
              <w:rPr>
                <w:rFonts w:ascii="Palatino Linotype" w:hAnsi="Palatino Linotype" w:cstheme="minorHAnsi"/>
                <w:color w:val="000000"/>
                <w:sz w:val="16"/>
                <w:szCs w:val="16"/>
                <w:lang w:eastAsia="ro-RO"/>
              </w:rPr>
            </w:pPr>
            <w:r w:rsidRPr="00070E7D">
              <w:rPr>
                <w:rFonts w:ascii="Palatino Linotype" w:hAnsi="Palatino Linotype" w:cstheme="minorHAnsi"/>
                <w:color w:val="000000"/>
                <w:sz w:val="16"/>
                <w:szCs w:val="16"/>
                <w:lang w:eastAsia="ro-RO"/>
              </w:rPr>
              <w:t> </w:t>
            </w:r>
          </w:p>
        </w:tc>
      </w:tr>
      <w:tr w:rsidR="00AD5BD3" w:rsidRPr="00070E7D" w14:paraId="3127AD91"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52CAAB61" w14:textId="77777777" w:rsidR="00AD5BD3" w:rsidRPr="004F4276" w:rsidRDefault="00AD5BD3" w:rsidP="00D151AA">
            <w:pPr>
              <w:spacing w:after="0"/>
              <w:ind w:firstLineChars="200" w:firstLine="32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w:t>
            </w:r>
            <w:proofErr w:type="spellStart"/>
            <w:r w:rsidRPr="004F4276">
              <w:rPr>
                <w:rFonts w:ascii="Palatino Linotype" w:hAnsi="Palatino Linotype" w:cstheme="minorHAnsi"/>
                <w:bCs/>
                <w:color w:val="000000"/>
                <w:sz w:val="16"/>
                <w:szCs w:val="16"/>
                <w:lang w:eastAsia="ro-RO"/>
              </w:rPr>
              <w:t>şcoli</w:t>
            </w:r>
            <w:proofErr w:type="spellEnd"/>
            <w:r w:rsidRPr="004F4276">
              <w:rPr>
                <w:rFonts w:ascii="Palatino Linotype" w:hAnsi="Palatino Linotype" w:cstheme="minorHAnsi"/>
                <w:bCs/>
                <w:color w:val="000000"/>
                <w:sz w:val="16"/>
                <w:szCs w:val="16"/>
                <w:lang w:eastAsia="ro-RO"/>
              </w:rPr>
              <w:t xml:space="preserve"> primare/gimnaziale</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441D78C9"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39AF9AF9"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20D92823"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45E58CD9"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12593B46"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0443A920"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vAlign w:val="center"/>
          </w:tcPr>
          <w:p w14:paraId="32BBE90C"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6DE84294"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hideMark/>
          </w:tcPr>
          <w:p w14:paraId="024F2413" w14:textId="77777777" w:rsidR="00AD5BD3" w:rsidRPr="00070E7D" w:rsidRDefault="00AD5BD3" w:rsidP="00D151AA">
            <w:pPr>
              <w:spacing w:after="0"/>
              <w:jc w:val="center"/>
              <w:rPr>
                <w:rFonts w:ascii="Palatino Linotype" w:hAnsi="Palatino Linotype" w:cstheme="minorHAnsi"/>
                <w:color w:val="000000"/>
                <w:sz w:val="16"/>
                <w:szCs w:val="16"/>
                <w:lang w:eastAsia="ro-RO"/>
              </w:rPr>
            </w:pPr>
            <w:r w:rsidRPr="00070E7D">
              <w:rPr>
                <w:rFonts w:ascii="Palatino Linotype" w:hAnsi="Palatino Linotype" w:cstheme="minorHAnsi"/>
                <w:color w:val="000000"/>
                <w:sz w:val="16"/>
                <w:szCs w:val="16"/>
                <w:lang w:eastAsia="ro-RO"/>
              </w:rPr>
              <w:t> </w:t>
            </w:r>
          </w:p>
        </w:tc>
      </w:tr>
      <w:tr w:rsidR="00AD5BD3" w:rsidRPr="00070E7D" w14:paraId="1372422A" w14:textId="77777777" w:rsidTr="00D151AA">
        <w:trPr>
          <w:trHeight w:val="247"/>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5A3A6426" w14:textId="77777777" w:rsidR="00AD5BD3" w:rsidRPr="004F4276" w:rsidRDefault="00AD5BD3" w:rsidP="00D151AA">
            <w:pPr>
              <w:spacing w:after="0"/>
              <w:ind w:firstLineChars="200" w:firstLine="32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licee, colegii</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0D20F9CC"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451BC17B"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54DA5244"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5692D896"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5A8BE32F"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4397631B"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vAlign w:val="center"/>
          </w:tcPr>
          <w:p w14:paraId="21C1E544"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26852F1B"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hideMark/>
          </w:tcPr>
          <w:p w14:paraId="5E6CEAA2" w14:textId="77777777" w:rsidR="00AD5BD3" w:rsidRPr="00070E7D" w:rsidRDefault="00AD5BD3" w:rsidP="00D151AA">
            <w:pPr>
              <w:spacing w:after="0"/>
              <w:jc w:val="center"/>
              <w:rPr>
                <w:rFonts w:ascii="Palatino Linotype" w:hAnsi="Palatino Linotype" w:cstheme="minorHAnsi"/>
                <w:color w:val="000000"/>
                <w:sz w:val="16"/>
                <w:szCs w:val="16"/>
                <w:lang w:eastAsia="ro-RO"/>
              </w:rPr>
            </w:pPr>
            <w:r w:rsidRPr="00070E7D">
              <w:rPr>
                <w:rFonts w:ascii="Palatino Linotype" w:hAnsi="Palatino Linotype" w:cstheme="minorHAnsi"/>
                <w:color w:val="000000"/>
                <w:sz w:val="16"/>
                <w:szCs w:val="16"/>
                <w:lang w:eastAsia="ro-RO"/>
              </w:rPr>
              <w:t> </w:t>
            </w:r>
          </w:p>
        </w:tc>
      </w:tr>
      <w:tr w:rsidR="00AD5BD3" w:rsidRPr="00070E7D" w14:paraId="3009A2DA" w14:textId="77777777" w:rsidTr="00D151AA">
        <w:trPr>
          <w:trHeight w:val="60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160FBA8" w14:textId="77777777" w:rsidR="00AD5BD3" w:rsidRPr="004F4276" w:rsidRDefault="00AD5BD3" w:rsidP="00D151AA">
            <w:pPr>
              <w:spacing w:after="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-unități de învățământ care fac parte din rețeaua școlară - cluburi sportive/clubul copiilor, școli </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20A330ED"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2F98C638"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12F92F2F"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7C93D392"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4E287C67"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4" w:space="0" w:color="auto"/>
            </w:tcBorders>
            <w:shd w:val="clear" w:color="000000" w:fill="D9D9D9"/>
            <w:vAlign w:val="center"/>
          </w:tcPr>
          <w:p w14:paraId="023958B5"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single" w:sz="8" w:space="0" w:color="auto"/>
              <w:bottom w:val="single" w:sz="4" w:space="0" w:color="auto"/>
              <w:right w:val="single" w:sz="4" w:space="0" w:color="auto"/>
            </w:tcBorders>
            <w:shd w:val="clear" w:color="auto" w:fill="auto"/>
            <w:vAlign w:val="center"/>
          </w:tcPr>
          <w:p w14:paraId="6D0CD0B2"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1FAF3EAB"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hideMark/>
          </w:tcPr>
          <w:p w14:paraId="2103F639" w14:textId="77777777" w:rsidR="00AD5BD3" w:rsidRPr="00070E7D" w:rsidRDefault="00AD5BD3" w:rsidP="00D151AA">
            <w:pPr>
              <w:spacing w:after="0"/>
              <w:jc w:val="center"/>
              <w:rPr>
                <w:rFonts w:ascii="Palatino Linotype" w:hAnsi="Palatino Linotype" w:cstheme="minorHAnsi"/>
                <w:color w:val="000000"/>
                <w:sz w:val="16"/>
                <w:szCs w:val="16"/>
                <w:lang w:eastAsia="ro-RO"/>
              </w:rPr>
            </w:pPr>
            <w:r w:rsidRPr="00070E7D">
              <w:rPr>
                <w:rFonts w:ascii="Palatino Linotype" w:hAnsi="Palatino Linotype" w:cstheme="minorHAnsi"/>
                <w:color w:val="000000"/>
                <w:sz w:val="16"/>
                <w:szCs w:val="16"/>
                <w:lang w:eastAsia="ro-RO"/>
              </w:rPr>
              <w:t> </w:t>
            </w:r>
          </w:p>
        </w:tc>
      </w:tr>
      <w:tr w:rsidR="00AD5BD3" w:rsidRPr="00070E7D" w14:paraId="55D90C25" w14:textId="77777777" w:rsidTr="00D151AA">
        <w:trPr>
          <w:trHeight w:val="720"/>
        </w:trPr>
        <w:tc>
          <w:tcPr>
            <w:tcW w:w="1954" w:type="pct"/>
            <w:tcBorders>
              <w:top w:val="single" w:sz="4" w:space="0" w:color="auto"/>
              <w:left w:val="single" w:sz="4" w:space="0" w:color="auto"/>
              <w:bottom w:val="single" w:sz="4" w:space="0" w:color="auto"/>
              <w:right w:val="nil"/>
            </w:tcBorders>
            <w:shd w:val="clear" w:color="000000" w:fill="FFC000"/>
            <w:vAlign w:val="center"/>
            <w:hideMark/>
          </w:tcPr>
          <w:p w14:paraId="7CB95D3C" w14:textId="77777777" w:rsidR="00AD5BD3" w:rsidRPr="004F4276" w:rsidRDefault="00AD5BD3" w:rsidP="00D151AA">
            <w:pPr>
              <w:spacing w:after="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2. Nr. unități de învățământ care au implementat măsurile de securitate stabilite în analiza de risc la securitate fizică, din care:</w:t>
            </w:r>
          </w:p>
        </w:tc>
        <w:tc>
          <w:tcPr>
            <w:tcW w:w="428" w:type="pct"/>
            <w:tcBorders>
              <w:top w:val="nil"/>
              <w:left w:val="single" w:sz="8" w:space="0" w:color="auto"/>
              <w:bottom w:val="single" w:sz="4" w:space="0" w:color="auto"/>
              <w:right w:val="single" w:sz="8" w:space="0" w:color="auto"/>
            </w:tcBorders>
            <w:shd w:val="clear" w:color="000000" w:fill="00FFFF"/>
            <w:vAlign w:val="center"/>
          </w:tcPr>
          <w:p w14:paraId="6E3AB10B"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000000" w:fill="FFC000"/>
            <w:vAlign w:val="center"/>
          </w:tcPr>
          <w:p w14:paraId="5CA6E2B6"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000000" w:fill="FFC000"/>
            <w:vAlign w:val="center"/>
          </w:tcPr>
          <w:p w14:paraId="095459BB"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000000" w:fill="FFC000"/>
            <w:vAlign w:val="center"/>
          </w:tcPr>
          <w:p w14:paraId="040306D8"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FFC000"/>
            <w:vAlign w:val="center"/>
          </w:tcPr>
          <w:p w14:paraId="032A50E2"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4" w:space="0" w:color="auto"/>
            </w:tcBorders>
            <w:shd w:val="clear" w:color="000000" w:fill="FFC000"/>
            <w:vAlign w:val="center"/>
          </w:tcPr>
          <w:p w14:paraId="096D9B5D"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single" w:sz="8" w:space="0" w:color="auto"/>
              <w:bottom w:val="single" w:sz="4" w:space="0" w:color="auto"/>
              <w:right w:val="single" w:sz="4" w:space="0" w:color="auto"/>
            </w:tcBorders>
            <w:shd w:val="clear" w:color="000000" w:fill="FFC000"/>
            <w:vAlign w:val="center"/>
          </w:tcPr>
          <w:p w14:paraId="4CEDE72C"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nil"/>
            </w:tcBorders>
            <w:shd w:val="clear" w:color="000000" w:fill="FFC000"/>
            <w:vAlign w:val="center"/>
          </w:tcPr>
          <w:p w14:paraId="5DCA7025"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FFC000"/>
            <w:vAlign w:val="center"/>
            <w:hideMark/>
          </w:tcPr>
          <w:p w14:paraId="3A3D1EF2"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r>
      <w:tr w:rsidR="00AD5BD3" w:rsidRPr="00070E7D" w14:paraId="765E67F3"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2B3C64E" w14:textId="77777777" w:rsidR="00AD5BD3" w:rsidRPr="004F4276" w:rsidRDefault="00AD5BD3" w:rsidP="00D151AA">
            <w:pPr>
              <w:spacing w:after="0"/>
              <w:ind w:firstLineChars="200" w:firstLine="32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creșe, </w:t>
            </w:r>
            <w:proofErr w:type="spellStart"/>
            <w:r w:rsidRPr="004F4276">
              <w:rPr>
                <w:rFonts w:ascii="Palatino Linotype" w:hAnsi="Palatino Linotype" w:cstheme="minorHAnsi"/>
                <w:bCs/>
                <w:color w:val="000000"/>
                <w:sz w:val="16"/>
                <w:szCs w:val="16"/>
                <w:lang w:eastAsia="ro-RO"/>
              </w:rPr>
              <w:t>grădiniţe</w:t>
            </w:r>
            <w:proofErr w:type="spellEnd"/>
          </w:p>
        </w:tc>
        <w:tc>
          <w:tcPr>
            <w:tcW w:w="428" w:type="pct"/>
            <w:tcBorders>
              <w:top w:val="nil"/>
              <w:left w:val="single" w:sz="8" w:space="0" w:color="auto"/>
              <w:bottom w:val="single" w:sz="4" w:space="0" w:color="auto"/>
              <w:right w:val="single" w:sz="8" w:space="0" w:color="auto"/>
            </w:tcBorders>
            <w:shd w:val="clear" w:color="000000" w:fill="00FFFF"/>
            <w:vAlign w:val="bottom"/>
          </w:tcPr>
          <w:p w14:paraId="45CB502A"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23CF2D15"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5E015698"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7463E87F"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37DB43D4"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71C5E0DF"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vAlign w:val="center"/>
          </w:tcPr>
          <w:p w14:paraId="4F50C871"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69267396"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hideMark/>
          </w:tcPr>
          <w:p w14:paraId="032D27D9" w14:textId="77777777" w:rsidR="00AD5BD3" w:rsidRPr="00070E7D" w:rsidRDefault="00AD5BD3" w:rsidP="00D151AA">
            <w:pPr>
              <w:spacing w:after="0"/>
              <w:jc w:val="center"/>
              <w:rPr>
                <w:rFonts w:ascii="Palatino Linotype" w:hAnsi="Palatino Linotype" w:cstheme="minorHAnsi"/>
                <w:color w:val="000000"/>
                <w:sz w:val="16"/>
                <w:szCs w:val="16"/>
                <w:lang w:eastAsia="ro-RO"/>
              </w:rPr>
            </w:pPr>
            <w:r w:rsidRPr="00070E7D">
              <w:rPr>
                <w:rFonts w:ascii="Palatino Linotype" w:hAnsi="Palatino Linotype" w:cstheme="minorHAnsi"/>
                <w:color w:val="000000"/>
                <w:sz w:val="16"/>
                <w:szCs w:val="16"/>
                <w:lang w:eastAsia="ro-RO"/>
              </w:rPr>
              <w:t> </w:t>
            </w:r>
          </w:p>
        </w:tc>
      </w:tr>
      <w:tr w:rsidR="00AD5BD3" w:rsidRPr="00070E7D" w14:paraId="5F524EDD"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1EC6D75C" w14:textId="77777777" w:rsidR="00AD5BD3" w:rsidRPr="004F4276" w:rsidRDefault="00AD5BD3" w:rsidP="00D151AA">
            <w:pPr>
              <w:spacing w:after="0"/>
              <w:ind w:firstLineChars="200" w:firstLine="32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w:t>
            </w:r>
            <w:proofErr w:type="spellStart"/>
            <w:r w:rsidRPr="004F4276">
              <w:rPr>
                <w:rFonts w:ascii="Palatino Linotype" w:hAnsi="Palatino Linotype" w:cstheme="minorHAnsi"/>
                <w:bCs/>
                <w:color w:val="000000"/>
                <w:sz w:val="16"/>
                <w:szCs w:val="16"/>
                <w:lang w:eastAsia="ro-RO"/>
              </w:rPr>
              <w:t>şcoli</w:t>
            </w:r>
            <w:proofErr w:type="spellEnd"/>
            <w:r w:rsidRPr="004F4276">
              <w:rPr>
                <w:rFonts w:ascii="Palatino Linotype" w:hAnsi="Palatino Linotype" w:cstheme="minorHAnsi"/>
                <w:bCs/>
                <w:color w:val="000000"/>
                <w:sz w:val="16"/>
                <w:szCs w:val="16"/>
                <w:lang w:eastAsia="ro-RO"/>
              </w:rPr>
              <w:t xml:space="preserve"> primare/gimnaziale</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4D409533"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41A8A8E2"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7E63BA64"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52F29BCB"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404F9230"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47A8144D"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vAlign w:val="center"/>
          </w:tcPr>
          <w:p w14:paraId="161FB826"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59E84C0A"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hideMark/>
          </w:tcPr>
          <w:p w14:paraId="3FBA0B5A" w14:textId="77777777" w:rsidR="00AD5BD3" w:rsidRPr="00070E7D" w:rsidRDefault="00AD5BD3" w:rsidP="00D151AA">
            <w:pPr>
              <w:spacing w:after="0"/>
              <w:jc w:val="center"/>
              <w:rPr>
                <w:rFonts w:ascii="Palatino Linotype" w:hAnsi="Palatino Linotype" w:cstheme="minorHAnsi"/>
                <w:color w:val="000000"/>
                <w:sz w:val="16"/>
                <w:szCs w:val="16"/>
                <w:lang w:eastAsia="ro-RO"/>
              </w:rPr>
            </w:pPr>
            <w:r w:rsidRPr="00070E7D">
              <w:rPr>
                <w:rFonts w:ascii="Palatino Linotype" w:hAnsi="Palatino Linotype" w:cstheme="minorHAnsi"/>
                <w:color w:val="000000"/>
                <w:sz w:val="16"/>
                <w:szCs w:val="16"/>
                <w:lang w:eastAsia="ro-RO"/>
              </w:rPr>
              <w:t> </w:t>
            </w:r>
          </w:p>
        </w:tc>
      </w:tr>
      <w:tr w:rsidR="00AD5BD3" w:rsidRPr="00070E7D" w14:paraId="039C45EB"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3A865F3" w14:textId="77777777" w:rsidR="00AD5BD3" w:rsidRPr="004F4276" w:rsidRDefault="00AD5BD3" w:rsidP="00D151AA">
            <w:pPr>
              <w:spacing w:after="0"/>
              <w:ind w:firstLineChars="200" w:firstLine="32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licee, colegii</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1E5C0A2C"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4BFF0D3B"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12AB62B5"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53F67E2A"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3252E4E1"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31235A7D"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vAlign w:val="center"/>
          </w:tcPr>
          <w:p w14:paraId="34534394"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79545A41"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hideMark/>
          </w:tcPr>
          <w:p w14:paraId="3417797B" w14:textId="77777777" w:rsidR="00AD5BD3" w:rsidRPr="00070E7D" w:rsidRDefault="00AD5BD3" w:rsidP="00D151AA">
            <w:pPr>
              <w:spacing w:after="0"/>
              <w:jc w:val="center"/>
              <w:rPr>
                <w:rFonts w:ascii="Palatino Linotype" w:hAnsi="Palatino Linotype" w:cstheme="minorHAnsi"/>
                <w:color w:val="000000"/>
                <w:sz w:val="16"/>
                <w:szCs w:val="16"/>
                <w:lang w:eastAsia="ro-RO"/>
              </w:rPr>
            </w:pPr>
            <w:r w:rsidRPr="00070E7D">
              <w:rPr>
                <w:rFonts w:ascii="Palatino Linotype" w:hAnsi="Palatino Linotype" w:cstheme="minorHAnsi"/>
                <w:color w:val="000000"/>
                <w:sz w:val="16"/>
                <w:szCs w:val="16"/>
                <w:lang w:eastAsia="ro-RO"/>
              </w:rPr>
              <w:t> </w:t>
            </w:r>
          </w:p>
        </w:tc>
      </w:tr>
      <w:tr w:rsidR="00AD5BD3" w:rsidRPr="00070E7D" w14:paraId="2C84B4C6" w14:textId="77777777" w:rsidTr="00D151AA">
        <w:trPr>
          <w:trHeight w:val="60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1D3300DF" w14:textId="77777777" w:rsidR="00AD5BD3" w:rsidRPr="004F4276" w:rsidRDefault="00AD5BD3" w:rsidP="00D151AA">
            <w:pPr>
              <w:spacing w:after="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-unități de învățământ care fac parte din rețeaua școlară - cluburi sportive/clubul copiilor, școli </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48B51CD7"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672035ED"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59C1AC6C"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76009794"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0FC3FBA2"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4" w:space="0" w:color="auto"/>
            </w:tcBorders>
            <w:shd w:val="clear" w:color="000000" w:fill="D9D9D9"/>
            <w:vAlign w:val="center"/>
          </w:tcPr>
          <w:p w14:paraId="6C993ADC"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single" w:sz="8" w:space="0" w:color="auto"/>
              <w:bottom w:val="single" w:sz="4" w:space="0" w:color="auto"/>
              <w:right w:val="single" w:sz="4" w:space="0" w:color="auto"/>
            </w:tcBorders>
            <w:shd w:val="clear" w:color="auto" w:fill="auto"/>
            <w:vAlign w:val="center"/>
          </w:tcPr>
          <w:p w14:paraId="4D73EEED"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73A1CE3D"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hideMark/>
          </w:tcPr>
          <w:p w14:paraId="2171F9B1" w14:textId="77777777" w:rsidR="00AD5BD3" w:rsidRPr="00070E7D" w:rsidRDefault="00AD5BD3" w:rsidP="00D151AA">
            <w:pPr>
              <w:spacing w:after="0"/>
              <w:jc w:val="center"/>
              <w:rPr>
                <w:rFonts w:ascii="Palatino Linotype" w:hAnsi="Palatino Linotype" w:cstheme="minorHAnsi"/>
                <w:color w:val="000000"/>
                <w:sz w:val="16"/>
                <w:szCs w:val="16"/>
                <w:lang w:eastAsia="ro-RO"/>
              </w:rPr>
            </w:pPr>
            <w:r w:rsidRPr="00070E7D">
              <w:rPr>
                <w:rFonts w:ascii="Palatino Linotype" w:hAnsi="Palatino Linotype" w:cstheme="minorHAnsi"/>
                <w:color w:val="000000"/>
                <w:sz w:val="16"/>
                <w:szCs w:val="16"/>
                <w:lang w:eastAsia="ro-RO"/>
              </w:rPr>
              <w:t> </w:t>
            </w:r>
          </w:p>
        </w:tc>
      </w:tr>
      <w:tr w:rsidR="00AD5BD3" w:rsidRPr="00070E7D" w14:paraId="35BC6737" w14:textId="77777777" w:rsidTr="00D151AA">
        <w:trPr>
          <w:trHeight w:val="70"/>
        </w:trPr>
        <w:tc>
          <w:tcPr>
            <w:tcW w:w="1954" w:type="pct"/>
            <w:tcBorders>
              <w:top w:val="single" w:sz="4" w:space="0" w:color="auto"/>
              <w:left w:val="single" w:sz="4" w:space="0" w:color="auto"/>
              <w:bottom w:val="single" w:sz="4" w:space="0" w:color="auto"/>
              <w:right w:val="nil"/>
            </w:tcBorders>
            <w:shd w:val="clear" w:color="000000" w:fill="FFC000"/>
            <w:vAlign w:val="center"/>
            <w:hideMark/>
          </w:tcPr>
          <w:p w14:paraId="7A17CF9E" w14:textId="77777777" w:rsidR="00AD5BD3" w:rsidRPr="004F4276" w:rsidRDefault="00AD5BD3" w:rsidP="00D151AA">
            <w:pPr>
              <w:spacing w:after="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3. Nr. unități de învățământ care au implementat cerințele minimale de securitate, prevăzute în art. 8</w:t>
            </w:r>
            <w:r w:rsidRPr="004F4276">
              <w:rPr>
                <w:rFonts w:ascii="Palatino Linotype" w:hAnsi="Palatino Linotype" w:cstheme="minorHAnsi"/>
                <w:bCs/>
                <w:color w:val="000000"/>
                <w:sz w:val="16"/>
                <w:szCs w:val="16"/>
                <w:vertAlign w:val="superscript"/>
                <w:lang w:eastAsia="ro-RO"/>
              </w:rPr>
              <w:t xml:space="preserve">1 </w:t>
            </w:r>
            <w:r w:rsidRPr="004F4276">
              <w:rPr>
                <w:rFonts w:ascii="Palatino Linotype" w:hAnsi="Palatino Linotype" w:cstheme="minorHAnsi"/>
                <w:bCs/>
                <w:color w:val="000000"/>
                <w:sz w:val="16"/>
                <w:szCs w:val="16"/>
                <w:lang w:eastAsia="ro-RO"/>
              </w:rPr>
              <w:t>din Anexa 1 la H.G. nr. 301/2012, din care:</w:t>
            </w:r>
          </w:p>
        </w:tc>
        <w:tc>
          <w:tcPr>
            <w:tcW w:w="428" w:type="pct"/>
            <w:tcBorders>
              <w:top w:val="nil"/>
              <w:left w:val="single" w:sz="8" w:space="0" w:color="auto"/>
              <w:bottom w:val="single" w:sz="4" w:space="0" w:color="auto"/>
              <w:right w:val="single" w:sz="8" w:space="0" w:color="auto"/>
            </w:tcBorders>
            <w:shd w:val="clear" w:color="000000" w:fill="00FFFF"/>
            <w:vAlign w:val="center"/>
          </w:tcPr>
          <w:p w14:paraId="7E84C95F"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000000" w:fill="FFC000"/>
            <w:vAlign w:val="center"/>
          </w:tcPr>
          <w:p w14:paraId="472E2DC8"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000000" w:fill="FFC000"/>
            <w:vAlign w:val="center"/>
          </w:tcPr>
          <w:p w14:paraId="519F3DA1"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000000" w:fill="FFC000"/>
            <w:vAlign w:val="center"/>
          </w:tcPr>
          <w:p w14:paraId="650C1982"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FFC000"/>
            <w:vAlign w:val="center"/>
          </w:tcPr>
          <w:p w14:paraId="1C3B9022"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4" w:space="0" w:color="auto"/>
            </w:tcBorders>
            <w:shd w:val="clear" w:color="000000" w:fill="FFC000"/>
            <w:vAlign w:val="center"/>
          </w:tcPr>
          <w:p w14:paraId="34151E27"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single" w:sz="8" w:space="0" w:color="auto"/>
              <w:bottom w:val="single" w:sz="4" w:space="0" w:color="auto"/>
              <w:right w:val="single" w:sz="4" w:space="0" w:color="auto"/>
            </w:tcBorders>
            <w:shd w:val="clear" w:color="000000" w:fill="FFC000"/>
            <w:vAlign w:val="center"/>
          </w:tcPr>
          <w:p w14:paraId="293281AE"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nil"/>
            </w:tcBorders>
            <w:shd w:val="clear" w:color="000000" w:fill="FFC000"/>
            <w:vAlign w:val="center"/>
          </w:tcPr>
          <w:p w14:paraId="11A5BCF1"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FFC000"/>
            <w:vAlign w:val="center"/>
          </w:tcPr>
          <w:p w14:paraId="1E4E1D07"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r>
      <w:tr w:rsidR="00AD5BD3" w:rsidRPr="00070E7D" w14:paraId="6CD512CD"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17D0825F" w14:textId="77777777" w:rsidR="00AD5BD3" w:rsidRPr="004F4276" w:rsidRDefault="00AD5BD3" w:rsidP="00D151AA">
            <w:pPr>
              <w:spacing w:after="0"/>
              <w:ind w:firstLineChars="200" w:firstLine="32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creșe, </w:t>
            </w:r>
            <w:proofErr w:type="spellStart"/>
            <w:r w:rsidRPr="004F4276">
              <w:rPr>
                <w:rFonts w:ascii="Palatino Linotype" w:hAnsi="Palatino Linotype" w:cstheme="minorHAnsi"/>
                <w:bCs/>
                <w:color w:val="000000"/>
                <w:sz w:val="16"/>
                <w:szCs w:val="16"/>
                <w:lang w:eastAsia="ro-RO"/>
              </w:rPr>
              <w:t>grădiniţe</w:t>
            </w:r>
            <w:proofErr w:type="spellEnd"/>
          </w:p>
        </w:tc>
        <w:tc>
          <w:tcPr>
            <w:tcW w:w="428" w:type="pct"/>
            <w:tcBorders>
              <w:top w:val="nil"/>
              <w:left w:val="single" w:sz="8" w:space="0" w:color="auto"/>
              <w:bottom w:val="single" w:sz="4" w:space="0" w:color="auto"/>
              <w:right w:val="single" w:sz="8" w:space="0" w:color="auto"/>
            </w:tcBorders>
            <w:shd w:val="clear" w:color="000000" w:fill="00FFFF"/>
            <w:vAlign w:val="bottom"/>
          </w:tcPr>
          <w:p w14:paraId="352644BD"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1827D26A"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4ABFF87C"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41AC8DEE"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13CDB7FC"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5617EDD3"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vAlign w:val="center"/>
          </w:tcPr>
          <w:p w14:paraId="6F0BA917"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2D62D7B6"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tcPr>
          <w:p w14:paraId="43FA1A70"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039F67CE" w14:textId="77777777" w:rsidTr="00D151AA">
        <w:trPr>
          <w:trHeight w:val="282"/>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453F33B0" w14:textId="77777777" w:rsidR="00AD5BD3" w:rsidRPr="004F4276" w:rsidRDefault="00AD5BD3" w:rsidP="00D151AA">
            <w:pPr>
              <w:spacing w:after="0"/>
              <w:ind w:firstLineChars="200" w:firstLine="32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w:t>
            </w:r>
            <w:proofErr w:type="spellStart"/>
            <w:r w:rsidRPr="004F4276">
              <w:rPr>
                <w:rFonts w:ascii="Palatino Linotype" w:hAnsi="Palatino Linotype" w:cstheme="minorHAnsi"/>
                <w:bCs/>
                <w:color w:val="000000"/>
                <w:sz w:val="16"/>
                <w:szCs w:val="16"/>
                <w:lang w:eastAsia="ro-RO"/>
              </w:rPr>
              <w:t>şcoli</w:t>
            </w:r>
            <w:proofErr w:type="spellEnd"/>
            <w:r w:rsidRPr="004F4276">
              <w:rPr>
                <w:rFonts w:ascii="Palatino Linotype" w:hAnsi="Palatino Linotype" w:cstheme="minorHAnsi"/>
                <w:bCs/>
                <w:color w:val="000000"/>
                <w:sz w:val="16"/>
                <w:szCs w:val="16"/>
                <w:lang w:eastAsia="ro-RO"/>
              </w:rPr>
              <w:t xml:space="preserve"> primare/gimnaziale</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24AED276"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61CCC571"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07BF7252"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56916757"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23364D3F"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753E3F27"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vAlign w:val="center"/>
          </w:tcPr>
          <w:p w14:paraId="7009B021"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3EB6D0A8"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tcPr>
          <w:p w14:paraId="066FA1D0"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526D5D9B"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155E0901" w14:textId="77777777" w:rsidR="00AD5BD3" w:rsidRPr="004F4276" w:rsidRDefault="00AD5BD3" w:rsidP="00D151AA">
            <w:pPr>
              <w:spacing w:after="0"/>
              <w:ind w:firstLineChars="200" w:firstLine="32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licee, colegii</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538C238F"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423D07A1"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3A5A8DCB"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3EFE8A93"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4616FD79"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7B06DD26"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vAlign w:val="center"/>
          </w:tcPr>
          <w:p w14:paraId="515F04F9"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454E9C33"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tcPr>
          <w:p w14:paraId="73CB1EE6"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1BBEDCC4" w14:textId="77777777" w:rsidTr="00D151AA">
        <w:trPr>
          <w:trHeight w:val="60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48ACED7B" w14:textId="77777777" w:rsidR="00AD5BD3" w:rsidRPr="004F4276" w:rsidRDefault="00AD5BD3" w:rsidP="00D151AA">
            <w:pPr>
              <w:spacing w:after="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-unități de învățământ care fac parte din rețeaua școlară - cluburi sportive/clubul copiilor, școli </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2D1F7049"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2A2369E0"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2BA1898C"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6F268B29"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34B592CA"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4" w:space="0" w:color="auto"/>
            </w:tcBorders>
            <w:shd w:val="clear" w:color="000000" w:fill="D9D9D9"/>
            <w:vAlign w:val="center"/>
          </w:tcPr>
          <w:p w14:paraId="34CD22A1"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single" w:sz="8" w:space="0" w:color="auto"/>
              <w:bottom w:val="single" w:sz="4" w:space="0" w:color="auto"/>
              <w:right w:val="single" w:sz="4" w:space="0" w:color="auto"/>
            </w:tcBorders>
            <w:shd w:val="clear" w:color="auto" w:fill="auto"/>
            <w:vAlign w:val="center"/>
          </w:tcPr>
          <w:p w14:paraId="3CB64CC3"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38AB9940"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tcPr>
          <w:p w14:paraId="2A22FFDF"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59CB9D7D" w14:textId="77777777" w:rsidTr="00D151AA">
        <w:trPr>
          <w:trHeight w:val="77"/>
        </w:trPr>
        <w:tc>
          <w:tcPr>
            <w:tcW w:w="1954" w:type="pct"/>
            <w:tcBorders>
              <w:top w:val="single" w:sz="4" w:space="0" w:color="auto"/>
              <w:left w:val="single" w:sz="4" w:space="0" w:color="auto"/>
              <w:bottom w:val="single" w:sz="4" w:space="0" w:color="auto"/>
              <w:right w:val="nil"/>
            </w:tcBorders>
            <w:shd w:val="clear" w:color="000000" w:fill="FFC000"/>
            <w:vAlign w:val="center"/>
            <w:hideMark/>
          </w:tcPr>
          <w:p w14:paraId="0427FB03" w14:textId="77777777" w:rsidR="00AD5BD3" w:rsidRPr="004F4276" w:rsidRDefault="00AD5BD3" w:rsidP="00D151AA">
            <w:pPr>
              <w:spacing w:after="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4. Nr. </w:t>
            </w:r>
            <w:proofErr w:type="spellStart"/>
            <w:r w:rsidRPr="004F4276">
              <w:rPr>
                <w:rFonts w:ascii="Palatino Linotype" w:hAnsi="Palatino Linotype" w:cstheme="minorHAnsi"/>
                <w:bCs/>
                <w:color w:val="000000"/>
                <w:sz w:val="16"/>
                <w:szCs w:val="16"/>
                <w:lang w:eastAsia="ro-RO"/>
              </w:rPr>
              <w:t>unităţilor</w:t>
            </w:r>
            <w:proofErr w:type="spellEnd"/>
            <w:r w:rsidRPr="004F4276">
              <w:rPr>
                <w:rFonts w:ascii="Palatino Linotype" w:hAnsi="Palatino Linotype" w:cstheme="minorHAnsi"/>
                <w:bCs/>
                <w:color w:val="000000"/>
                <w:sz w:val="16"/>
                <w:szCs w:val="16"/>
                <w:lang w:eastAsia="ro-RO"/>
              </w:rPr>
              <w:t xml:space="preserve"> de </w:t>
            </w:r>
            <w:proofErr w:type="spellStart"/>
            <w:r w:rsidRPr="004F4276">
              <w:rPr>
                <w:rFonts w:ascii="Palatino Linotype" w:hAnsi="Palatino Linotype" w:cstheme="minorHAnsi"/>
                <w:bCs/>
                <w:color w:val="000000"/>
                <w:sz w:val="16"/>
                <w:szCs w:val="16"/>
                <w:lang w:eastAsia="ro-RO"/>
              </w:rPr>
              <w:t>învăţământ</w:t>
            </w:r>
            <w:proofErr w:type="spellEnd"/>
            <w:r w:rsidRPr="004F4276">
              <w:rPr>
                <w:rFonts w:ascii="Palatino Linotype" w:hAnsi="Palatino Linotype" w:cstheme="minorHAnsi"/>
                <w:bCs/>
                <w:color w:val="000000"/>
                <w:sz w:val="16"/>
                <w:szCs w:val="16"/>
                <w:lang w:eastAsia="ro-RO"/>
              </w:rPr>
              <w:t xml:space="preserve"> care NU dispun de sisteme de securitate (pază umană </w:t>
            </w:r>
            <w:proofErr w:type="spellStart"/>
            <w:r w:rsidRPr="004F4276">
              <w:rPr>
                <w:rFonts w:ascii="Palatino Linotype" w:hAnsi="Palatino Linotype" w:cstheme="minorHAnsi"/>
                <w:bCs/>
                <w:color w:val="000000"/>
                <w:sz w:val="16"/>
                <w:szCs w:val="16"/>
                <w:lang w:eastAsia="ro-RO"/>
              </w:rPr>
              <w:t>şi</w:t>
            </w:r>
            <w:proofErr w:type="spellEnd"/>
            <w:r w:rsidRPr="004F4276">
              <w:rPr>
                <w:rFonts w:ascii="Palatino Linotype" w:hAnsi="Palatino Linotype" w:cstheme="minorHAnsi"/>
                <w:bCs/>
                <w:color w:val="000000"/>
                <w:sz w:val="16"/>
                <w:szCs w:val="16"/>
                <w:lang w:eastAsia="ro-RO"/>
              </w:rPr>
              <w:t xml:space="preserve"> sisteme tehnice de alarmare împotriva efracției)</w:t>
            </w:r>
          </w:p>
        </w:tc>
        <w:tc>
          <w:tcPr>
            <w:tcW w:w="428" w:type="pct"/>
            <w:tcBorders>
              <w:top w:val="nil"/>
              <w:left w:val="single" w:sz="8" w:space="0" w:color="auto"/>
              <w:bottom w:val="single" w:sz="4" w:space="0" w:color="auto"/>
              <w:right w:val="single" w:sz="8" w:space="0" w:color="auto"/>
            </w:tcBorders>
            <w:shd w:val="clear" w:color="000000" w:fill="00FFFF"/>
            <w:vAlign w:val="center"/>
          </w:tcPr>
          <w:p w14:paraId="0CD55139"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FFC000"/>
            <w:noWrap/>
            <w:vAlign w:val="center"/>
          </w:tcPr>
          <w:p w14:paraId="6E99B4D9"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nil"/>
            </w:tcBorders>
            <w:shd w:val="clear" w:color="000000" w:fill="FFC000"/>
            <w:noWrap/>
            <w:vAlign w:val="center"/>
          </w:tcPr>
          <w:p w14:paraId="19BBCB11"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single" w:sz="8" w:space="0" w:color="auto"/>
              <w:bottom w:val="single" w:sz="4" w:space="0" w:color="auto"/>
              <w:right w:val="single" w:sz="4" w:space="0" w:color="auto"/>
            </w:tcBorders>
            <w:shd w:val="clear" w:color="000000" w:fill="FFC000"/>
            <w:noWrap/>
            <w:vAlign w:val="center"/>
          </w:tcPr>
          <w:p w14:paraId="546A03BF"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FFC000"/>
            <w:vAlign w:val="center"/>
          </w:tcPr>
          <w:p w14:paraId="021E958D"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FFC000"/>
            <w:vAlign w:val="center"/>
          </w:tcPr>
          <w:p w14:paraId="6A5BE98F"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000000" w:fill="FFC000"/>
            <w:vAlign w:val="center"/>
          </w:tcPr>
          <w:p w14:paraId="631BFAA7"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FFC000"/>
            <w:vAlign w:val="center"/>
          </w:tcPr>
          <w:p w14:paraId="436BB222"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FFC000"/>
            <w:vAlign w:val="center"/>
          </w:tcPr>
          <w:p w14:paraId="159D978C"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63DC0C97" w14:textId="77777777" w:rsidTr="00D151AA">
        <w:trPr>
          <w:trHeight w:val="233"/>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365B71F" w14:textId="77777777" w:rsidR="00AD5BD3" w:rsidRPr="004F4276" w:rsidRDefault="00AD5BD3" w:rsidP="00D151AA">
            <w:pPr>
              <w:spacing w:after="0"/>
              <w:ind w:firstLineChars="200" w:firstLine="32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creșe, </w:t>
            </w:r>
            <w:proofErr w:type="spellStart"/>
            <w:r w:rsidRPr="004F4276">
              <w:rPr>
                <w:rFonts w:ascii="Palatino Linotype" w:hAnsi="Palatino Linotype" w:cstheme="minorHAnsi"/>
                <w:bCs/>
                <w:color w:val="000000"/>
                <w:sz w:val="16"/>
                <w:szCs w:val="16"/>
                <w:lang w:eastAsia="ro-RO"/>
              </w:rPr>
              <w:t>grădiniţe</w:t>
            </w:r>
            <w:proofErr w:type="spellEnd"/>
          </w:p>
        </w:tc>
        <w:tc>
          <w:tcPr>
            <w:tcW w:w="428" w:type="pct"/>
            <w:tcBorders>
              <w:top w:val="nil"/>
              <w:left w:val="single" w:sz="8" w:space="0" w:color="auto"/>
              <w:bottom w:val="single" w:sz="4" w:space="0" w:color="auto"/>
              <w:right w:val="single" w:sz="8" w:space="0" w:color="auto"/>
            </w:tcBorders>
            <w:shd w:val="clear" w:color="000000" w:fill="00FFFF"/>
            <w:vAlign w:val="bottom"/>
          </w:tcPr>
          <w:p w14:paraId="202F23FD"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4B8460F9"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308915E9"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161A633D"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0D5DDB9A"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64BE5E83"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vAlign w:val="center"/>
          </w:tcPr>
          <w:p w14:paraId="763CB0F0"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115CCFDE"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tcPr>
          <w:p w14:paraId="309F21AF"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280A7D7E"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BDBEAC7" w14:textId="77777777" w:rsidR="00AD5BD3" w:rsidRPr="004F4276" w:rsidRDefault="00AD5BD3" w:rsidP="00D151AA">
            <w:pPr>
              <w:spacing w:after="0"/>
              <w:ind w:firstLineChars="200" w:firstLine="32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w:t>
            </w:r>
            <w:proofErr w:type="spellStart"/>
            <w:r w:rsidRPr="004F4276">
              <w:rPr>
                <w:rFonts w:ascii="Palatino Linotype" w:hAnsi="Palatino Linotype" w:cstheme="minorHAnsi"/>
                <w:bCs/>
                <w:color w:val="000000"/>
                <w:sz w:val="16"/>
                <w:szCs w:val="16"/>
                <w:lang w:eastAsia="ro-RO"/>
              </w:rPr>
              <w:t>şcoli</w:t>
            </w:r>
            <w:proofErr w:type="spellEnd"/>
            <w:r w:rsidRPr="004F4276">
              <w:rPr>
                <w:rFonts w:ascii="Palatino Linotype" w:hAnsi="Palatino Linotype" w:cstheme="minorHAnsi"/>
                <w:bCs/>
                <w:color w:val="000000"/>
                <w:sz w:val="16"/>
                <w:szCs w:val="16"/>
                <w:lang w:eastAsia="ro-RO"/>
              </w:rPr>
              <w:t xml:space="preserve"> primare/gimnaziale</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0ECA99AE"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0D766355"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11CD736C"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11D1AAEA"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33967AB9"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2EEEC906"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vAlign w:val="center"/>
          </w:tcPr>
          <w:p w14:paraId="19A2BF67"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13958C31"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tcPr>
          <w:p w14:paraId="6B2FE8FF"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552B88F6"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57D122E" w14:textId="77777777" w:rsidR="00AD5BD3" w:rsidRPr="004F4276" w:rsidRDefault="00AD5BD3" w:rsidP="00D151AA">
            <w:pPr>
              <w:spacing w:after="0"/>
              <w:ind w:firstLineChars="200" w:firstLine="32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licee, colegii</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1A2F4C86"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2397740B"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044B88CA"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60CB6919"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768BDB5D"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6E6B8594"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vAlign w:val="center"/>
          </w:tcPr>
          <w:p w14:paraId="2DF07647"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7CF650D7"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tcPr>
          <w:p w14:paraId="10883A26"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11473F07" w14:textId="77777777" w:rsidTr="00D151AA">
        <w:trPr>
          <w:trHeight w:val="60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2323850" w14:textId="77777777" w:rsidR="00AD5BD3" w:rsidRPr="004F4276" w:rsidRDefault="00AD5BD3" w:rsidP="00D151AA">
            <w:pPr>
              <w:spacing w:after="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unități de învățământ care fac parte din rețeaua școlară - cluburi sportive/clubul copiilor, școli postliceale, etc.</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5BA6FA9A"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000000" w:fill="FFFFFF"/>
            <w:vAlign w:val="center"/>
          </w:tcPr>
          <w:p w14:paraId="2FE8BFDD"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4" w:space="0" w:color="auto"/>
            </w:tcBorders>
            <w:shd w:val="clear" w:color="000000" w:fill="FFFFFF"/>
            <w:vAlign w:val="center"/>
          </w:tcPr>
          <w:p w14:paraId="0F154A91"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000000" w:fill="FFFFFF"/>
            <w:vAlign w:val="center"/>
          </w:tcPr>
          <w:p w14:paraId="3EDA68E1"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5BF64F29"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4" w:space="0" w:color="auto"/>
            </w:tcBorders>
            <w:shd w:val="clear" w:color="000000" w:fill="D9D9D9"/>
            <w:vAlign w:val="center"/>
          </w:tcPr>
          <w:p w14:paraId="1347C66B"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single" w:sz="8" w:space="0" w:color="auto"/>
              <w:bottom w:val="single" w:sz="4" w:space="0" w:color="auto"/>
              <w:right w:val="single" w:sz="4" w:space="0" w:color="auto"/>
            </w:tcBorders>
            <w:shd w:val="clear" w:color="auto" w:fill="auto"/>
            <w:vAlign w:val="center"/>
          </w:tcPr>
          <w:p w14:paraId="4393A746"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12850F4F"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tcPr>
          <w:p w14:paraId="15A90C3D"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69A160EE" w14:textId="77777777" w:rsidTr="00D151AA">
        <w:trPr>
          <w:trHeight w:val="70"/>
        </w:trPr>
        <w:tc>
          <w:tcPr>
            <w:tcW w:w="1954" w:type="pct"/>
            <w:tcBorders>
              <w:top w:val="single" w:sz="4" w:space="0" w:color="auto"/>
              <w:left w:val="single" w:sz="4" w:space="0" w:color="auto"/>
              <w:bottom w:val="single" w:sz="8" w:space="0" w:color="auto"/>
              <w:right w:val="nil"/>
            </w:tcBorders>
            <w:shd w:val="clear" w:color="000000" w:fill="FFC000"/>
            <w:vAlign w:val="center"/>
            <w:hideMark/>
          </w:tcPr>
          <w:p w14:paraId="7549B23A" w14:textId="77777777" w:rsidR="00AD5BD3" w:rsidRPr="004F4276" w:rsidRDefault="00AD5BD3" w:rsidP="00D151AA">
            <w:pPr>
              <w:spacing w:after="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lastRenderedPageBreak/>
              <w:t>5. Nr. unități de învățământ care dispun de sisteme de securitate, din care:</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27474E3D"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000000" w:fill="FFC000"/>
            <w:vAlign w:val="center"/>
          </w:tcPr>
          <w:p w14:paraId="759134AD"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4" w:space="0" w:color="auto"/>
            </w:tcBorders>
            <w:shd w:val="clear" w:color="000000" w:fill="FFC000"/>
            <w:vAlign w:val="center"/>
          </w:tcPr>
          <w:p w14:paraId="5E9ECBBA"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000000" w:fill="FFC000"/>
            <w:vAlign w:val="center"/>
          </w:tcPr>
          <w:p w14:paraId="0CFA9A94"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FFC000"/>
            <w:vAlign w:val="center"/>
          </w:tcPr>
          <w:p w14:paraId="0508EAD9"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4" w:space="0" w:color="auto"/>
            </w:tcBorders>
            <w:shd w:val="clear" w:color="000000" w:fill="FFC000"/>
            <w:vAlign w:val="center"/>
          </w:tcPr>
          <w:p w14:paraId="42263A75"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single" w:sz="8" w:space="0" w:color="auto"/>
              <w:bottom w:val="single" w:sz="4" w:space="0" w:color="auto"/>
              <w:right w:val="single" w:sz="4" w:space="0" w:color="auto"/>
            </w:tcBorders>
            <w:shd w:val="clear" w:color="000000" w:fill="FFC000"/>
            <w:vAlign w:val="center"/>
          </w:tcPr>
          <w:p w14:paraId="4F9D7A1D"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000000" w:fill="FFC000"/>
            <w:vAlign w:val="center"/>
          </w:tcPr>
          <w:p w14:paraId="67627BAE"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4" w:space="0" w:color="auto"/>
            </w:tcBorders>
            <w:shd w:val="clear" w:color="000000" w:fill="FFC000"/>
            <w:vAlign w:val="center"/>
          </w:tcPr>
          <w:p w14:paraId="482FB78C"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61C7664C" w14:textId="77777777" w:rsidTr="00D151AA">
        <w:trPr>
          <w:trHeight w:val="60"/>
        </w:trPr>
        <w:tc>
          <w:tcPr>
            <w:tcW w:w="1954" w:type="pct"/>
            <w:tcBorders>
              <w:top w:val="single" w:sz="8" w:space="0" w:color="auto"/>
              <w:left w:val="single" w:sz="4" w:space="0" w:color="auto"/>
              <w:bottom w:val="single" w:sz="4" w:space="0" w:color="auto"/>
              <w:right w:val="nil"/>
            </w:tcBorders>
            <w:shd w:val="clear" w:color="000000" w:fill="FFC000"/>
            <w:vAlign w:val="center"/>
            <w:hideMark/>
          </w:tcPr>
          <w:p w14:paraId="6F1079F4" w14:textId="77777777" w:rsidR="00AD5BD3" w:rsidRPr="004F4276" w:rsidRDefault="00AD5BD3" w:rsidP="00D151AA">
            <w:pPr>
              <w:spacing w:after="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asigurate EXCLUSIV cu pază umană, din care:</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66236A44"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8" w:space="0" w:color="auto"/>
            </w:tcBorders>
            <w:shd w:val="clear" w:color="000000" w:fill="FFC000"/>
            <w:vAlign w:val="center"/>
          </w:tcPr>
          <w:p w14:paraId="77B0B0CE"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000000" w:fill="FFC000"/>
            <w:vAlign w:val="center"/>
          </w:tcPr>
          <w:p w14:paraId="507BC393"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8" w:space="0" w:color="auto"/>
            </w:tcBorders>
            <w:shd w:val="clear" w:color="000000" w:fill="FFC000"/>
            <w:vAlign w:val="center"/>
          </w:tcPr>
          <w:p w14:paraId="370AB83E"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8" w:space="0" w:color="auto"/>
            </w:tcBorders>
            <w:shd w:val="clear" w:color="000000" w:fill="FFC000"/>
            <w:vAlign w:val="center"/>
          </w:tcPr>
          <w:p w14:paraId="314AF432"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000000" w:fill="FFC000"/>
            <w:vAlign w:val="center"/>
          </w:tcPr>
          <w:p w14:paraId="2386FB8E"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8" w:space="0" w:color="auto"/>
            </w:tcBorders>
            <w:shd w:val="clear" w:color="000000" w:fill="FFC000"/>
            <w:vAlign w:val="center"/>
          </w:tcPr>
          <w:p w14:paraId="0C6D44D1"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nil"/>
            </w:tcBorders>
            <w:shd w:val="clear" w:color="000000" w:fill="FFC000"/>
            <w:vAlign w:val="center"/>
          </w:tcPr>
          <w:p w14:paraId="56F5AB50"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FFC000"/>
            <w:vAlign w:val="center"/>
          </w:tcPr>
          <w:p w14:paraId="29BA0E68"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r>
      <w:tr w:rsidR="00AD5BD3" w:rsidRPr="00070E7D" w14:paraId="1F415A1F"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9AC6C7E" w14:textId="77777777" w:rsidR="00AD5BD3" w:rsidRPr="004F4276" w:rsidRDefault="00AD5BD3" w:rsidP="00D151AA">
            <w:pPr>
              <w:spacing w:after="0"/>
              <w:ind w:firstLineChars="200" w:firstLine="32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creșe, </w:t>
            </w:r>
            <w:proofErr w:type="spellStart"/>
            <w:r w:rsidRPr="004F4276">
              <w:rPr>
                <w:rFonts w:ascii="Palatino Linotype" w:hAnsi="Palatino Linotype" w:cstheme="minorHAnsi"/>
                <w:bCs/>
                <w:color w:val="000000"/>
                <w:sz w:val="16"/>
                <w:szCs w:val="16"/>
                <w:lang w:eastAsia="ro-RO"/>
              </w:rPr>
              <w:t>grădiniţe</w:t>
            </w:r>
            <w:proofErr w:type="spellEnd"/>
          </w:p>
        </w:tc>
        <w:tc>
          <w:tcPr>
            <w:tcW w:w="428" w:type="pct"/>
            <w:tcBorders>
              <w:top w:val="nil"/>
              <w:left w:val="single" w:sz="8" w:space="0" w:color="auto"/>
              <w:bottom w:val="single" w:sz="4" w:space="0" w:color="auto"/>
              <w:right w:val="single" w:sz="8" w:space="0" w:color="auto"/>
            </w:tcBorders>
            <w:shd w:val="clear" w:color="000000" w:fill="00FFFF"/>
            <w:vAlign w:val="bottom"/>
          </w:tcPr>
          <w:p w14:paraId="26CAF36B"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000000" w:fill="FFFFFF"/>
            <w:vAlign w:val="center"/>
          </w:tcPr>
          <w:p w14:paraId="52E91AF3"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single" w:sz="8" w:space="0" w:color="auto"/>
              <w:bottom w:val="single" w:sz="4" w:space="0" w:color="auto"/>
              <w:right w:val="single" w:sz="4" w:space="0" w:color="auto"/>
            </w:tcBorders>
            <w:shd w:val="clear" w:color="000000" w:fill="FFFFFF"/>
            <w:vAlign w:val="center"/>
          </w:tcPr>
          <w:p w14:paraId="53BBB644"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single" w:sz="8" w:space="0" w:color="auto"/>
              <w:bottom w:val="single" w:sz="4" w:space="0" w:color="auto"/>
              <w:right w:val="single" w:sz="4" w:space="0" w:color="auto"/>
            </w:tcBorders>
            <w:shd w:val="clear" w:color="000000" w:fill="FFFFFF"/>
            <w:vAlign w:val="center"/>
          </w:tcPr>
          <w:p w14:paraId="634C2E4F"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7C998435"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2871DA98"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000000" w:fill="FFFFFF"/>
            <w:vAlign w:val="center"/>
          </w:tcPr>
          <w:p w14:paraId="32DBBE14"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3317DC55"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tcPr>
          <w:p w14:paraId="356C8544"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4130BAE8" w14:textId="77777777" w:rsidTr="00D151AA">
        <w:trPr>
          <w:trHeight w:val="70"/>
        </w:trPr>
        <w:tc>
          <w:tcPr>
            <w:tcW w:w="1954" w:type="pct"/>
            <w:tcBorders>
              <w:top w:val="single" w:sz="4" w:space="0" w:color="auto"/>
              <w:left w:val="single" w:sz="4" w:space="0" w:color="auto"/>
              <w:bottom w:val="single" w:sz="4" w:space="0" w:color="auto"/>
              <w:right w:val="nil"/>
            </w:tcBorders>
            <w:shd w:val="clear" w:color="000000" w:fill="FFFFFF"/>
            <w:vAlign w:val="bottom"/>
            <w:hideMark/>
          </w:tcPr>
          <w:p w14:paraId="292B17A0" w14:textId="77777777" w:rsidR="00AD5BD3" w:rsidRPr="004F4276" w:rsidRDefault="00AD5BD3" w:rsidP="00D151AA">
            <w:pPr>
              <w:spacing w:after="0"/>
              <w:ind w:firstLineChars="200" w:firstLine="32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w:t>
            </w:r>
            <w:proofErr w:type="spellStart"/>
            <w:r w:rsidRPr="004F4276">
              <w:rPr>
                <w:rFonts w:ascii="Palatino Linotype" w:hAnsi="Palatino Linotype" w:cstheme="minorHAnsi"/>
                <w:bCs/>
                <w:color w:val="000000"/>
                <w:sz w:val="16"/>
                <w:szCs w:val="16"/>
                <w:lang w:eastAsia="ro-RO"/>
              </w:rPr>
              <w:t>şcoli</w:t>
            </w:r>
            <w:proofErr w:type="spellEnd"/>
            <w:r w:rsidRPr="004F4276">
              <w:rPr>
                <w:rFonts w:ascii="Palatino Linotype" w:hAnsi="Palatino Linotype" w:cstheme="minorHAnsi"/>
                <w:bCs/>
                <w:color w:val="000000"/>
                <w:sz w:val="16"/>
                <w:szCs w:val="16"/>
                <w:lang w:eastAsia="ro-RO"/>
              </w:rPr>
              <w:t xml:space="preserve"> primare/gimnaziale</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75363016"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000000" w:fill="FFFFFF"/>
            <w:vAlign w:val="center"/>
          </w:tcPr>
          <w:p w14:paraId="3ADFA977"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single" w:sz="8" w:space="0" w:color="auto"/>
              <w:bottom w:val="single" w:sz="4" w:space="0" w:color="auto"/>
              <w:right w:val="single" w:sz="4" w:space="0" w:color="auto"/>
            </w:tcBorders>
            <w:shd w:val="clear" w:color="000000" w:fill="FFFFFF"/>
            <w:vAlign w:val="center"/>
          </w:tcPr>
          <w:p w14:paraId="3174FC3E"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single" w:sz="8" w:space="0" w:color="auto"/>
              <w:bottom w:val="single" w:sz="4" w:space="0" w:color="auto"/>
              <w:right w:val="single" w:sz="4" w:space="0" w:color="auto"/>
            </w:tcBorders>
            <w:shd w:val="clear" w:color="000000" w:fill="FFFFFF"/>
            <w:vAlign w:val="center"/>
          </w:tcPr>
          <w:p w14:paraId="6FFDB155"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72890FC6"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0F2F0F8D"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000000" w:fill="FFFFFF"/>
            <w:vAlign w:val="center"/>
          </w:tcPr>
          <w:p w14:paraId="1B744800"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56FAEF2E"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tcPr>
          <w:p w14:paraId="73B6A6FA"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323A6A50" w14:textId="77777777" w:rsidTr="00D151AA">
        <w:trPr>
          <w:trHeight w:val="70"/>
        </w:trPr>
        <w:tc>
          <w:tcPr>
            <w:tcW w:w="1954" w:type="pct"/>
            <w:tcBorders>
              <w:top w:val="single" w:sz="4" w:space="0" w:color="auto"/>
              <w:left w:val="single" w:sz="4" w:space="0" w:color="auto"/>
              <w:bottom w:val="single" w:sz="4" w:space="0" w:color="auto"/>
              <w:right w:val="nil"/>
            </w:tcBorders>
            <w:shd w:val="clear" w:color="000000" w:fill="FFFFFF"/>
            <w:vAlign w:val="bottom"/>
            <w:hideMark/>
          </w:tcPr>
          <w:p w14:paraId="057F3A50" w14:textId="77777777" w:rsidR="00AD5BD3" w:rsidRPr="004F4276" w:rsidRDefault="00AD5BD3" w:rsidP="00D151AA">
            <w:pPr>
              <w:spacing w:after="0"/>
              <w:ind w:firstLineChars="200" w:firstLine="32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licee, colegii</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7CECD558"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000000" w:fill="FFFFFF"/>
            <w:vAlign w:val="center"/>
          </w:tcPr>
          <w:p w14:paraId="24C17959"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4" w:space="0" w:color="auto"/>
            </w:tcBorders>
            <w:shd w:val="clear" w:color="000000" w:fill="FFFFFF"/>
            <w:vAlign w:val="center"/>
          </w:tcPr>
          <w:p w14:paraId="2D58FFDC"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single" w:sz="8" w:space="0" w:color="auto"/>
              <w:bottom w:val="single" w:sz="4" w:space="0" w:color="auto"/>
              <w:right w:val="single" w:sz="4" w:space="0" w:color="auto"/>
            </w:tcBorders>
            <w:shd w:val="clear" w:color="000000" w:fill="FFFFFF"/>
            <w:vAlign w:val="center"/>
          </w:tcPr>
          <w:p w14:paraId="4A5C5B0F"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541E3ADF"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26C5507C"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000000" w:fill="FFFFFF"/>
            <w:vAlign w:val="center"/>
          </w:tcPr>
          <w:p w14:paraId="7AAD65DB"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69298754"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tcPr>
          <w:p w14:paraId="79399C9F"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4D72DC5F" w14:textId="77777777" w:rsidTr="00D151AA">
        <w:trPr>
          <w:trHeight w:val="600"/>
        </w:trPr>
        <w:tc>
          <w:tcPr>
            <w:tcW w:w="1954" w:type="pct"/>
            <w:tcBorders>
              <w:top w:val="single" w:sz="4" w:space="0" w:color="auto"/>
              <w:left w:val="single" w:sz="4" w:space="0" w:color="auto"/>
              <w:bottom w:val="single" w:sz="8" w:space="0" w:color="auto"/>
              <w:right w:val="nil"/>
            </w:tcBorders>
            <w:shd w:val="clear" w:color="auto" w:fill="auto"/>
            <w:vAlign w:val="bottom"/>
            <w:hideMark/>
          </w:tcPr>
          <w:p w14:paraId="060D3DEE" w14:textId="77777777" w:rsidR="00AD5BD3" w:rsidRPr="004F4276" w:rsidRDefault="00AD5BD3" w:rsidP="00D151AA">
            <w:pPr>
              <w:spacing w:after="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unități de învățământ care fac parte din rețeaua școlară - cluburi sportive/clubul copiilor, școli postliceale,  etc)</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450D9626"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000000" w:fill="FFFFFF"/>
            <w:vAlign w:val="center"/>
          </w:tcPr>
          <w:p w14:paraId="3545FC9B"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4" w:space="0" w:color="auto"/>
            </w:tcBorders>
            <w:shd w:val="clear" w:color="000000" w:fill="FFFFFF"/>
            <w:vAlign w:val="center"/>
          </w:tcPr>
          <w:p w14:paraId="58F8A71D"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000000" w:fill="FFFFFF"/>
            <w:vAlign w:val="center"/>
          </w:tcPr>
          <w:p w14:paraId="562FF773"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0934D08C"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4" w:space="0" w:color="auto"/>
            </w:tcBorders>
            <w:shd w:val="clear" w:color="000000" w:fill="D9D9D9"/>
            <w:vAlign w:val="center"/>
          </w:tcPr>
          <w:p w14:paraId="4A312F33"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000000" w:fill="FFFFFF"/>
            <w:vAlign w:val="center"/>
          </w:tcPr>
          <w:p w14:paraId="5BEC9509"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1E1E6E7C"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tcPr>
          <w:p w14:paraId="10815A53"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5EAE0B64" w14:textId="77777777" w:rsidTr="00D151AA">
        <w:trPr>
          <w:trHeight w:val="60"/>
        </w:trPr>
        <w:tc>
          <w:tcPr>
            <w:tcW w:w="1954" w:type="pct"/>
            <w:tcBorders>
              <w:top w:val="single" w:sz="4" w:space="0" w:color="auto"/>
              <w:left w:val="single" w:sz="4" w:space="0" w:color="auto"/>
              <w:bottom w:val="single" w:sz="4" w:space="0" w:color="auto"/>
              <w:right w:val="nil"/>
            </w:tcBorders>
            <w:shd w:val="clear" w:color="000000" w:fill="FABF8F"/>
            <w:vAlign w:val="center"/>
            <w:hideMark/>
          </w:tcPr>
          <w:p w14:paraId="4A7D0785" w14:textId="77777777" w:rsidR="00AD5BD3" w:rsidRPr="004F4276" w:rsidRDefault="00AD5BD3" w:rsidP="00D151AA">
            <w:pPr>
              <w:spacing w:after="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a. pază proprie (exclusiv)</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39965F72"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FABF8F"/>
            <w:vAlign w:val="center"/>
          </w:tcPr>
          <w:p w14:paraId="58D861FE"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000000" w:fill="FABF8F"/>
            <w:vAlign w:val="center"/>
          </w:tcPr>
          <w:p w14:paraId="0034355A"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000000" w:fill="FABF8F"/>
            <w:vAlign w:val="center"/>
          </w:tcPr>
          <w:p w14:paraId="6DEF7CA2"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FABF8F"/>
            <w:vAlign w:val="center"/>
          </w:tcPr>
          <w:p w14:paraId="178D42E0"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000000" w:fill="FABF8F"/>
            <w:vAlign w:val="center"/>
          </w:tcPr>
          <w:p w14:paraId="214B3C28"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000000" w:fill="FABF8F"/>
            <w:vAlign w:val="center"/>
          </w:tcPr>
          <w:p w14:paraId="5E4F8785"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nil"/>
            </w:tcBorders>
            <w:shd w:val="clear" w:color="000000" w:fill="FABF8F"/>
            <w:vAlign w:val="center"/>
          </w:tcPr>
          <w:p w14:paraId="2C0EF3FA"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FABF8F"/>
            <w:vAlign w:val="center"/>
          </w:tcPr>
          <w:p w14:paraId="54B27E8F"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r>
      <w:tr w:rsidR="00AD5BD3" w:rsidRPr="00070E7D" w14:paraId="362EDCC3"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55F7D431" w14:textId="77777777" w:rsidR="00AD5BD3" w:rsidRPr="004F4276" w:rsidRDefault="00AD5BD3" w:rsidP="00D151AA">
            <w:pPr>
              <w:spacing w:after="0"/>
              <w:ind w:firstLineChars="200" w:firstLine="320"/>
              <w:rPr>
                <w:rFonts w:ascii="Palatino Linotype" w:hAnsi="Palatino Linotype" w:cstheme="minorHAnsi"/>
                <w:color w:val="000000"/>
                <w:sz w:val="16"/>
                <w:szCs w:val="16"/>
                <w:lang w:eastAsia="ro-RO"/>
              </w:rPr>
            </w:pPr>
            <w:r w:rsidRPr="004F4276">
              <w:rPr>
                <w:rFonts w:ascii="Palatino Linotype" w:hAnsi="Palatino Linotype" w:cstheme="minorHAnsi"/>
                <w:color w:val="000000"/>
                <w:sz w:val="16"/>
                <w:szCs w:val="16"/>
                <w:lang w:eastAsia="ro-RO"/>
              </w:rPr>
              <w:t xml:space="preserve">  - creșe, </w:t>
            </w:r>
            <w:proofErr w:type="spellStart"/>
            <w:r w:rsidRPr="004F4276">
              <w:rPr>
                <w:rFonts w:ascii="Palatino Linotype" w:hAnsi="Palatino Linotype" w:cstheme="minorHAnsi"/>
                <w:color w:val="000000"/>
                <w:sz w:val="16"/>
                <w:szCs w:val="16"/>
                <w:lang w:eastAsia="ro-RO"/>
              </w:rPr>
              <w:t>grădiniţe</w:t>
            </w:r>
            <w:proofErr w:type="spellEnd"/>
          </w:p>
        </w:tc>
        <w:tc>
          <w:tcPr>
            <w:tcW w:w="428" w:type="pct"/>
            <w:tcBorders>
              <w:top w:val="nil"/>
              <w:left w:val="single" w:sz="8" w:space="0" w:color="auto"/>
              <w:bottom w:val="single" w:sz="4" w:space="0" w:color="auto"/>
              <w:right w:val="single" w:sz="8" w:space="0" w:color="auto"/>
            </w:tcBorders>
            <w:shd w:val="clear" w:color="000000" w:fill="00FFFF"/>
            <w:vAlign w:val="bottom"/>
          </w:tcPr>
          <w:p w14:paraId="1F9445FA"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164D4A0F"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2E1EEACE"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7322B401"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15607C08"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31830783"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vAlign w:val="center"/>
          </w:tcPr>
          <w:p w14:paraId="0AC406CF"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1D45DAFD"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tcPr>
          <w:p w14:paraId="1BEEE0B2"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33B3F968"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ED80559" w14:textId="77777777" w:rsidR="00AD5BD3" w:rsidRPr="004F4276" w:rsidRDefault="00AD5BD3" w:rsidP="00D151AA">
            <w:pPr>
              <w:spacing w:after="0"/>
              <w:ind w:firstLineChars="200" w:firstLine="320"/>
              <w:rPr>
                <w:rFonts w:ascii="Palatino Linotype" w:hAnsi="Palatino Linotype" w:cstheme="minorHAnsi"/>
                <w:color w:val="000000"/>
                <w:sz w:val="16"/>
                <w:szCs w:val="16"/>
                <w:lang w:eastAsia="ro-RO"/>
              </w:rPr>
            </w:pPr>
            <w:r w:rsidRPr="004F4276">
              <w:rPr>
                <w:rFonts w:ascii="Palatino Linotype" w:hAnsi="Palatino Linotype" w:cstheme="minorHAnsi"/>
                <w:color w:val="000000"/>
                <w:sz w:val="16"/>
                <w:szCs w:val="16"/>
                <w:lang w:eastAsia="ro-RO"/>
              </w:rPr>
              <w:t xml:space="preserve">  - </w:t>
            </w:r>
            <w:proofErr w:type="spellStart"/>
            <w:r w:rsidRPr="004F4276">
              <w:rPr>
                <w:rFonts w:ascii="Palatino Linotype" w:hAnsi="Palatino Linotype" w:cstheme="minorHAnsi"/>
                <w:color w:val="000000"/>
                <w:sz w:val="16"/>
                <w:szCs w:val="16"/>
                <w:lang w:eastAsia="ro-RO"/>
              </w:rPr>
              <w:t>şcoli</w:t>
            </w:r>
            <w:proofErr w:type="spellEnd"/>
            <w:r w:rsidRPr="004F4276">
              <w:rPr>
                <w:rFonts w:ascii="Palatino Linotype" w:hAnsi="Palatino Linotype" w:cstheme="minorHAnsi"/>
                <w:color w:val="000000"/>
                <w:sz w:val="16"/>
                <w:szCs w:val="16"/>
                <w:lang w:eastAsia="ro-RO"/>
              </w:rPr>
              <w:t xml:space="preserve"> primare/gimnaziale</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0051FF61"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64BEC9C2"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064F070D"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20CE2AFB"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2053ADEF"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45447FFE"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vAlign w:val="center"/>
          </w:tcPr>
          <w:p w14:paraId="6FEF08C4"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40302AB5"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tcPr>
          <w:p w14:paraId="12E343FD"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23A7E9CD"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1A73E2F9" w14:textId="77777777" w:rsidR="00AD5BD3" w:rsidRPr="004F4276" w:rsidRDefault="00AD5BD3" w:rsidP="00D151AA">
            <w:pPr>
              <w:spacing w:after="0"/>
              <w:ind w:firstLineChars="200" w:firstLine="320"/>
              <w:rPr>
                <w:rFonts w:ascii="Palatino Linotype" w:hAnsi="Palatino Linotype" w:cstheme="minorHAnsi"/>
                <w:color w:val="000000"/>
                <w:sz w:val="16"/>
                <w:szCs w:val="16"/>
                <w:lang w:eastAsia="ro-RO"/>
              </w:rPr>
            </w:pPr>
            <w:r w:rsidRPr="004F4276">
              <w:rPr>
                <w:rFonts w:ascii="Palatino Linotype" w:hAnsi="Palatino Linotype" w:cstheme="minorHAnsi"/>
                <w:color w:val="000000"/>
                <w:sz w:val="16"/>
                <w:szCs w:val="16"/>
                <w:lang w:eastAsia="ro-RO"/>
              </w:rPr>
              <w:t xml:space="preserve">  - licee, colegii</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6AD73C47"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5E30571E"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7F8B0651"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137E4B43"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6F1A0A4D"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550A1851"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vAlign w:val="center"/>
          </w:tcPr>
          <w:p w14:paraId="7F53CE70"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4D2397EC"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tcPr>
          <w:p w14:paraId="69880EAD"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08B6F33F" w14:textId="77777777" w:rsidTr="00D151AA">
        <w:trPr>
          <w:trHeight w:val="60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BC126F9" w14:textId="77777777" w:rsidR="00AD5BD3" w:rsidRPr="004F4276" w:rsidRDefault="00AD5BD3" w:rsidP="00D151AA">
            <w:pPr>
              <w:spacing w:after="0"/>
              <w:rPr>
                <w:rFonts w:ascii="Palatino Linotype" w:hAnsi="Palatino Linotype" w:cstheme="minorHAnsi"/>
                <w:color w:val="000000"/>
                <w:sz w:val="16"/>
                <w:szCs w:val="16"/>
                <w:lang w:eastAsia="ro-RO"/>
              </w:rPr>
            </w:pPr>
            <w:r w:rsidRPr="004F4276">
              <w:rPr>
                <w:rFonts w:ascii="Palatino Linotype" w:hAnsi="Palatino Linotype" w:cstheme="minorHAnsi"/>
                <w:color w:val="000000"/>
                <w:sz w:val="16"/>
                <w:szCs w:val="16"/>
                <w:lang w:eastAsia="ro-RO"/>
              </w:rPr>
              <w:t xml:space="preserve">       - unități de învățământ care fac parte din rețeaua școlară - cluburi sportive/clubul copiilor, școli postliceale</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3C0125EE"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000000" w:fill="FFFFFF"/>
            <w:vAlign w:val="center"/>
          </w:tcPr>
          <w:p w14:paraId="1318DE86"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4" w:space="0" w:color="auto"/>
            </w:tcBorders>
            <w:shd w:val="clear" w:color="000000" w:fill="FFFFFF"/>
            <w:vAlign w:val="center"/>
          </w:tcPr>
          <w:p w14:paraId="3C1D83F6"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000000" w:fill="FFFFFF"/>
            <w:vAlign w:val="center"/>
          </w:tcPr>
          <w:p w14:paraId="535C4092"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1525F077"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4" w:space="0" w:color="auto"/>
            </w:tcBorders>
            <w:shd w:val="clear" w:color="000000" w:fill="D9D9D9"/>
            <w:vAlign w:val="center"/>
          </w:tcPr>
          <w:p w14:paraId="6B86CD62"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000000" w:fill="FFFFFF"/>
            <w:vAlign w:val="center"/>
          </w:tcPr>
          <w:p w14:paraId="2D8225BC"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74EE5DF5"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tcPr>
          <w:p w14:paraId="779776D6"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421122D0" w14:textId="77777777" w:rsidTr="00D151AA">
        <w:trPr>
          <w:trHeight w:val="70"/>
        </w:trPr>
        <w:tc>
          <w:tcPr>
            <w:tcW w:w="1954" w:type="pct"/>
            <w:tcBorders>
              <w:top w:val="single" w:sz="4" w:space="0" w:color="auto"/>
              <w:left w:val="single" w:sz="4" w:space="0" w:color="auto"/>
              <w:bottom w:val="single" w:sz="4" w:space="0" w:color="auto"/>
              <w:right w:val="nil"/>
            </w:tcBorders>
            <w:shd w:val="clear" w:color="000000" w:fill="FABF8F"/>
            <w:vAlign w:val="center"/>
            <w:hideMark/>
          </w:tcPr>
          <w:p w14:paraId="6D9E62F8" w14:textId="77777777" w:rsidR="00AD5BD3" w:rsidRPr="004F4276" w:rsidRDefault="00AD5BD3" w:rsidP="00D151AA">
            <w:pPr>
              <w:spacing w:after="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b. pază cu </w:t>
            </w:r>
            <w:proofErr w:type="spellStart"/>
            <w:r w:rsidRPr="004F4276">
              <w:rPr>
                <w:rFonts w:ascii="Palatino Linotype" w:hAnsi="Palatino Linotype" w:cstheme="minorHAnsi"/>
                <w:bCs/>
                <w:color w:val="000000"/>
                <w:sz w:val="16"/>
                <w:szCs w:val="16"/>
                <w:lang w:eastAsia="ro-RO"/>
              </w:rPr>
              <w:t>societăţi</w:t>
            </w:r>
            <w:proofErr w:type="spellEnd"/>
            <w:r w:rsidRPr="004F4276">
              <w:rPr>
                <w:rFonts w:ascii="Palatino Linotype" w:hAnsi="Palatino Linotype" w:cstheme="minorHAnsi"/>
                <w:bCs/>
                <w:color w:val="000000"/>
                <w:sz w:val="16"/>
                <w:szCs w:val="16"/>
                <w:lang w:eastAsia="ro-RO"/>
              </w:rPr>
              <w:t xml:space="preserve"> specializate (exclusiv)</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7047AEF0"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FABF8F"/>
            <w:vAlign w:val="center"/>
          </w:tcPr>
          <w:p w14:paraId="090F2E4B"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000000" w:fill="FABF8F"/>
            <w:vAlign w:val="center"/>
          </w:tcPr>
          <w:p w14:paraId="266FA586"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000000" w:fill="FABF8F"/>
            <w:vAlign w:val="center"/>
          </w:tcPr>
          <w:p w14:paraId="242DDAF3"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FABF8F"/>
            <w:vAlign w:val="center"/>
          </w:tcPr>
          <w:p w14:paraId="0E356AE1"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000000" w:fill="FABF8F"/>
            <w:vAlign w:val="center"/>
          </w:tcPr>
          <w:p w14:paraId="325201F8"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000000" w:fill="FABF8F"/>
            <w:vAlign w:val="center"/>
          </w:tcPr>
          <w:p w14:paraId="0F2264D5"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nil"/>
            </w:tcBorders>
            <w:shd w:val="clear" w:color="000000" w:fill="FABF8F"/>
            <w:vAlign w:val="center"/>
          </w:tcPr>
          <w:p w14:paraId="3582FBC6"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FABF8F"/>
            <w:vAlign w:val="center"/>
          </w:tcPr>
          <w:p w14:paraId="7D019DD6"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r>
      <w:tr w:rsidR="00AD5BD3" w:rsidRPr="00070E7D" w14:paraId="7E6928A3"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6715A02" w14:textId="77777777" w:rsidR="00AD5BD3" w:rsidRPr="004F4276" w:rsidRDefault="00AD5BD3" w:rsidP="00D151AA">
            <w:pPr>
              <w:spacing w:after="0"/>
              <w:ind w:firstLineChars="200" w:firstLine="320"/>
              <w:rPr>
                <w:rFonts w:ascii="Palatino Linotype" w:hAnsi="Palatino Linotype" w:cstheme="minorHAnsi"/>
                <w:color w:val="000000"/>
                <w:sz w:val="16"/>
                <w:szCs w:val="16"/>
                <w:lang w:eastAsia="ro-RO"/>
              </w:rPr>
            </w:pPr>
            <w:r w:rsidRPr="004F4276">
              <w:rPr>
                <w:rFonts w:ascii="Palatino Linotype" w:hAnsi="Palatino Linotype" w:cstheme="minorHAnsi"/>
                <w:color w:val="000000"/>
                <w:sz w:val="16"/>
                <w:szCs w:val="16"/>
                <w:lang w:eastAsia="ro-RO"/>
              </w:rPr>
              <w:t xml:space="preserve">  - creșe, </w:t>
            </w:r>
            <w:proofErr w:type="spellStart"/>
            <w:r w:rsidRPr="004F4276">
              <w:rPr>
                <w:rFonts w:ascii="Palatino Linotype" w:hAnsi="Palatino Linotype" w:cstheme="minorHAnsi"/>
                <w:color w:val="000000"/>
                <w:sz w:val="16"/>
                <w:szCs w:val="16"/>
                <w:lang w:eastAsia="ro-RO"/>
              </w:rPr>
              <w:t>grădiniţe</w:t>
            </w:r>
            <w:proofErr w:type="spellEnd"/>
          </w:p>
        </w:tc>
        <w:tc>
          <w:tcPr>
            <w:tcW w:w="428" w:type="pct"/>
            <w:tcBorders>
              <w:top w:val="nil"/>
              <w:left w:val="single" w:sz="8" w:space="0" w:color="auto"/>
              <w:bottom w:val="single" w:sz="4" w:space="0" w:color="auto"/>
              <w:right w:val="single" w:sz="8" w:space="0" w:color="auto"/>
            </w:tcBorders>
            <w:shd w:val="clear" w:color="000000" w:fill="00FFFF"/>
            <w:vAlign w:val="bottom"/>
          </w:tcPr>
          <w:p w14:paraId="6596CD66"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6552B79D"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315B0204"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0B691039"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58A01A18"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1115FE30"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vAlign w:val="center"/>
          </w:tcPr>
          <w:p w14:paraId="13C52765"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0D850AC3"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tcPr>
          <w:p w14:paraId="43FA8FBD"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680563EB"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348F365" w14:textId="77777777" w:rsidR="00AD5BD3" w:rsidRPr="004F4276" w:rsidRDefault="00AD5BD3" w:rsidP="00D151AA">
            <w:pPr>
              <w:spacing w:after="0"/>
              <w:ind w:firstLineChars="200" w:firstLine="320"/>
              <w:rPr>
                <w:rFonts w:ascii="Palatino Linotype" w:hAnsi="Palatino Linotype" w:cstheme="minorHAnsi"/>
                <w:color w:val="000000"/>
                <w:sz w:val="16"/>
                <w:szCs w:val="16"/>
                <w:lang w:eastAsia="ro-RO"/>
              </w:rPr>
            </w:pPr>
            <w:r w:rsidRPr="004F4276">
              <w:rPr>
                <w:rFonts w:ascii="Palatino Linotype" w:hAnsi="Palatino Linotype" w:cstheme="minorHAnsi"/>
                <w:color w:val="000000"/>
                <w:sz w:val="16"/>
                <w:szCs w:val="16"/>
                <w:lang w:eastAsia="ro-RO"/>
              </w:rPr>
              <w:t xml:space="preserve">  - </w:t>
            </w:r>
            <w:proofErr w:type="spellStart"/>
            <w:r w:rsidRPr="004F4276">
              <w:rPr>
                <w:rFonts w:ascii="Palatino Linotype" w:hAnsi="Palatino Linotype" w:cstheme="minorHAnsi"/>
                <w:color w:val="000000"/>
                <w:sz w:val="16"/>
                <w:szCs w:val="16"/>
                <w:lang w:eastAsia="ro-RO"/>
              </w:rPr>
              <w:t>şcoli</w:t>
            </w:r>
            <w:proofErr w:type="spellEnd"/>
            <w:r w:rsidRPr="004F4276">
              <w:rPr>
                <w:rFonts w:ascii="Palatino Linotype" w:hAnsi="Palatino Linotype" w:cstheme="minorHAnsi"/>
                <w:color w:val="000000"/>
                <w:sz w:val="16"/>
                <w:szCs w:val="16"/>
                <w:lang w:eastAsia="ro-RO"/>
              </w:rPr>
              <w:t xml:space="preserve"> primare/gimnaziale</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40AE3F09"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77B511D6"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787A2936"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018C012B"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73158E88"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1D09F54A"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vAlign w:val="center"/>
          </w:tcPr>
          <w:p w14:paraId="2213DCE5"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6F0DFBD4"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tcPr>
          <w:p w14:paraId="0682EE87"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1A9E3668"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1D71506" w14:textId="77777777" w:rsidR="00AD5BD3" w:rsidRPr="004F4276" w:rsidRDefault="00AD5BD3" w:rsidP="00D151AA">
            <w:pPr>
              <w:spacing w:after="0"/>
              <w:ind w:firstLineChars="200" w:firstLine="320"/>
              <w:rPr>
                <w:rFonts w:ascii="Palatino Linotype" w:hAnsi="Palatino Linotype" w:cstheme="minorHAnsi"/>
                <w:color w:val="000000"/>
                <w:sz w:val="16"/>
                <w:szCs w:val="16"/>
                <w:lang w:eastAsia="ro-RO"/>
              </w:rPr>
            </w:pPr>
            <w:r w:rsidRPr="004F4276">
              <w:rPr>
                <w:rFonts w:ascii="Palatino Linotype" w:hAnsi="Palatino Linotype" w:cstheme="minorHAnsi"/>
                <w:color w:val="000000"/>
                <w:sz w:val="16"/>
                <w:szCs w:val="16"/>
                <w:lang w:eastAsia="ro-RO"/>
              </w:rPr>
              <w:t xml:space="preserve">  - licee, colegii</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234E5B2D"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100C9894"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4E462754"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745F98E1"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1278E800"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43691002"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vAlign w:val="center"/>
          </w:tcPr>
          <w:p w14:paraId="3097E58F"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4E4E67B4"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tcPr>
          <w:p w14:paraId="30ED4C8B"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28CD9577" w14:textId="77777777" w:rsidTr="00D151AA">
        <w:trPr>
          <w:trHeight w:val="60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4299F951" w14:textId="77777777" w:rsidR="00AD5BD3" w:rsidRPr="004F4276" w:rsidRDefault="00AD5BD3" w:rsidP="00D151AA">
            <w:pPr>
              <w:spacing w:after="0"/>
              <w:rPr>
                <w:rFonts w:ascii="Palatino Linotype" w:hAnsi="Palatino Linotype" w:cstheme="minorHAnsi"/>
                <w:color w:val="000000"/>
                <w:sz w:val="16"/>
                <w:szCs w:val="16"/>
                <w:lang w:eastAsia="ro-RO"/>
              </w:rPr>
            </w:pPr>
            <w:r w:rsidRPr="004F4276">
              <w:rPr>
                <w:rFonts w:ascii="Palatino Linotype" w:hAnsi="Palatino Linotype" w:cstheme="minorHAnsi"/>
                <w:color w:val="000000"/>
                <w:sz w:val="16"/>
                <w:szCs w:val="16"/>
                <w:lang w:eastAsia="ro-RO"/>
              </w:rPr>
              <w:t xml:space="preserve">       - unități de învățământ care fac parte din rețeaua școlară - cluburi sportive/clubul copiilor, școli postliceale</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27FE617C"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000000" w:fill="FFFFFF"/>
            <w:vAlign w:val="center"/>
          </w:tcPr>
          <w:p w14:paraId="64EE8958"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4" w:space="0" w:color="auto"/>
            </w:tcBorders>
            <w:shd w:val="clear" w:color="000000" w:fill="FFFFFF"/>
            <w:vAlign w:val="center"/>
          </w:tcPr>
          <w:p w14:paraId="2E17D0C2"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000000" w:fill="FFFFFF"/>
            <w:vAlign w:val="center"/>
          </w:tcPr>
          <w:p w14:paraId="62B06982"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24CC818F"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4" w:space="0" w:color="auto"/>
            </w:tcBorders>
            <w:shd w:val="clear" w:color="000000" w:fill="D9D9D9"/>
            <w:vAlign w:val="center"/>
          </w:tcPr>
          <w:p w14:paraId="549322EA"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000000" w:fill="FFFFFF"/>
            <w:vAlign w:val="center"/>
          </w:tcPr>
          <w:p w14:paraId="2BAF4E4A"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7F5B3A35"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tcPr>
          <w:p w14:paraId="69D4EE79"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44C06F93" w14:textId="77777777" w:rsidTr="00D151AA">
        <w:trPr>
          <w:trHeight w:val="70"/>
        </w:trPr>
        <w:tc>
          <w:tcPr>
            <w:tcW w:w="1954" w:type="pct"/>
            <w:tcBorders>
              <w:top w:val="single" w:sz="4" w:space="0" w:color="auto"/>
              <w:left w:val="single" w:sz="4" w:space="0" w:color="auto"/>
              <w:bottom w:val="single" w:sz="4" w:space="0" w:color="auto"/>
              <w:right w:val="nil"/>
            </w:tcBorders>
            <w:shd w:val="clear" w:color="000000" w:fill="FABF8F"/>
            <w:vAlign w:val="center"/>
            <w:hideMark/>
          </w:tcPr>
          <w:p w14:paraId="71EBB338" w14:textId="77777777" w:rsidR="00AD5BD3" w:rsidRPr="004F4276" w:rsidRDefault="00AD5BD3" w:rsidP="00D151AA">
            <w:pPr>
              <w:spacing w:after="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c. pază mixtă</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7A476600"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FABF8F"/>
            <w:vAlign w:val="center"/>
          </w:tcPr>
          <w:p w14:paraId="2020F52E"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000000" w:fill="FABF8F"/>
            <w:vAlign w:val="center"/>
          </w:tcPr>
          <w:p w14:paraId="2B6A9DD5"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000000" w:fill="FABF8F"/>
            <w:vAlign w:val="center"/>
          </w:tcPr>
          <w:p w14:paraId="3435D018"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FABF8F"/>
            <w:vAlign w:val="center"/>
          </w:tcPr>
          <w:p w14:paraId="0F7CE8C9"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000000" w:fill="FABF8F"/>
            <w:vAlign w:val="center"/>
          </w:tcPr>
          <w:p w14:paraId="45FB261C"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000000" w:fill="FABF8F"/>
            <w:vAlign w:val="center"/>
          </w:tcPr>
          <w:p w14:paraId="4EF1D7C3"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nil"/>
            </w:tcBorders>
            <w:shd w:val="clear" w:color="000000" w:fill="FABF8F"/>
            <w:vAlign w:val="center"/>
          </w:tcPr>
          <w:p w14:paraId="2EEF3AA5"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FABF8F"/>
            <w:vAlign w:val="center"/>
          </w:tcPr>
          <w:p w14:paraId="2AA98783"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r>
      <w:tr w:rsidR="00AD5BD3" w:rsidRPr="00070E7D" w14:paraId="5963697B"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5854314" w14:textId="77777777" w:rsidR="00AD5BD3" w:rsidRPr="004F4276" w:rsidRDefault="00AD5BD3" w:rsidP="00D151AA">
            <w:pPr>
              <w:spacing w:after="0"/>
              <w:ind w:firstLineChars="200" w:firstLine="320"/>
              <w:rPr>
                <w:rFonts w:ascii="Palatino Linotype" w:hAnsi="Palatino Linotype" w:cstheme="minorHAnsi"/>
                <w:color w:val="000000"/>
                <w:sz w:val="16"/>
                <w:szCs w:val="16"/>
                <w:lang w:eastAsia="ro-RO"/>
              </w:rPr>
            </w:pPr>
            <w:r w:rsidRPr="004F4276">
              <w:rPr>
                <w:rFonts w:ascii="Palatino Linotype" w:hAnsi="Palatino Linotype" w:cstheme="minorHAnsi"/>
                <w:color w:val="000000"/>
                <w:sz w:val="16"/>
                <w:szCs w:val="16"/>
                <w:lang w:eastAsia="ro-RO"/>
              </w:rPr>
              <w:t xml:space="preserve">  - creșe, </w:t>
            </w:r>
            <w:proofErr w:type="spellStart"/>
            <w:r w:rsidRPr="004F4276">
              <w:rPr>
                <w:rFonts w:ascii="Palatino Linotype" w:hAnsi="Palatino Linotype" w:cstheme="minorHAnsi"/>
                <w:color w:val="000000"/>
                <w:sz w:val="16"/>
                <w:szCs w:val="16"/>
                <w:lang w:eastAsia="ro-RO"/>
              </w:rPr>
              <w:t>grădiniţe</w:t>
            </w:r>
            <w:proofErr w:type="spellEnd"/>
          </w:p>
        </w:tc>
        <w:tc>
          <w:tcPr>
            <w:tcW w:w="428" w:type="pct"/>
            <w:tcBorders>
              <w:top w:val="nil"/>
              <w:left w:val="single" w:sz="8" w:space="0" w:color="auto"/>
              <w:bottom w:val="single" w:sz="4" w:space="0" w:color="auto"/>
              <w:right w:val="single" w:sz="8" w:space="0" w:color="auto"/>
            </w:tcBorders>
            <w:shd w:val="clear" w:color="000000" w:fill="00FFFF"/>
            <w:vAlign w:val="bottom"/>
          </w:tcPr>
          <w:p w14:paraId="046B2698"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1DB43DE8"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26B7B8F6"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713F7A60"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2B4699E1"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4E8A20E2"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vAlign w:val="center"/>
          </w:tcPr>
          <w:p w14:paraId="241C5745"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6E4CAB62"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tcPr>
          <w:p w14:paraId="0E57CD15"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33087A6C"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55D27F21" w14:textId="77777777" w:rsidR="00AD5BD3" w:rsidRPr="004F4276" w:rsidRDefault="00AD5BD3" w:rsidP="00D151AA">
            <w:pPr>
              <w:spacing w:after="0"/>
              <w:ind w:firstLineChars="200" w:firstLine="320"/>
              <w:rPr>
                <w:rFonts w:ascii="Palatino Linotype" w:hAnsi="Palatino Linotype" w:cstheme="minorHAnsi"/>
                <w:color w:val="000000"/>
                <w:sz w:val="16"/>
                <w:szCs w:val="16"/>
                <w:lang w:eastAsia="ro-RO"/>
              </w:rPr>
            </w:pPr>
            <w:r w:rsidRPr="004F4276">
              <w:rPr>
                <w:rFonts w:ascii="Palatino Linotype" w:hAnsi="Palatino Linotype" w:cstheme="minorHAnsi"/>
                <w:color w:val="000000"/>
                <w:sz w:val="16"/>
                <w:szCs w:val="16"/>
                <w:lang w:eastAsia="ro-RO"/>
              </w:rPr>
              <w:t xml:space="preserve">  - </w:t>
            </w:r>
            <w:proofErr w:type="spellStart"/>
            <w:r w:rsidRPr="004F4276">
              <w:rPr>
                <w:rFonts w:ascii="Palatino Linotype" w:hAnsi="Palatino Linotype" w:cstheme="minorHAnsi"/>
                <w:color w:val="000000"/>
                <w:sz w:val="16"/>
                <w:szCs w:val="16"/>
                <w:lang w:eastAsia="ro-RO"/>
              </w:rPr>
              <w:t>şcoli</w:t>
            </w:r>
            <w:proofErr w:type="spellEnd"/>
            <w:r w:rsidRPr="004F4276">
              <w:rPr>
                <w:rFonts w:ascii="Palatino Linotype" w:hAnsi="Palatino Linotype" w:cstheme="minorHAnsi"/>
                <w:color w:val="000000"/>
                <w:sz w:val="16"/>
                <w:szCs w:val="16"/>
                <w:lang w:eastAsia="ro-RO"/>
              </w:rPr>
              <w:t xml:space="preserve"> primare/gimnaziale</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076400F7"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2285AD65"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7D59AEDD"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749656CF"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468D2D39"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310CBE72"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vAlign w:val="center"/>
          </w:tcPr>
          <w:p w14:paraId="50F2F3FB"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1386B27D"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tcPr>
          <w:p w14:paraId="317A11C5"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79F41A3C"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674D627D" w14:textId="77777777" w:rsidR="00AD5BD3" w:rsidRPr="004F4276" w:rsidRDefault="00AD5BD3" w:rsidP="00D151AA">
            <w:pPr>
              <w:spacing w:after="0"/>
              <w:ind w:firstLineChars="200" w:firstLine="320"/>
              <w:rPr>
                <w:rFonts w:ascii="Palatino Linotype" w:hAnsi="Palatino Linotype" w:cstheme="minorHAnsi"/>
                <w:color w:val="000000"/>
                <w:sz w:val="16"/>
                <w:szCs w:val="16"/>
                <w:lang w:eastAsia="ro-RO"/>
              </w:rPr>
            </w:pPr>
            <w:r w:rsidRPr="004F4276">
              <w:rPr>
                <w:rFonts w:ascii="Palatino Linotype" w:hAnsi="Palatino Linotype" w:cstheme="minorHAnsi"/>
                <w:color w:val="000000"/>
                <w:sz w:val="16"/>
                <w:szCs w:val="16"/>
                <w:lang w:eastAsia="ro-RO"/>
              </w:rPr>
              <w:t xml:space="preserve">  - licee, colegii</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1EC84CC6"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053608F9"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0502DF0D"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5A3397BD"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08511956"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2A45AC65"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vAlign w:val="center"/>
          </w:tcPr>
          <w:p w14:paraId="4DF3625A"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0D10F15D"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tcPr>
          <w:p w14:paraId="5E082804"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0D2542B4" w14:textId="77777777" w:rsidTr="00D151AA">
        <w:trPr>
          <w:trHeight w:val="60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49F6882" w14:textId="77777777" w:rsidR="00AD5BD3" w:rsidRPr="004F4276" w:rsidRDefault="00AD5BD3" w:rsidP="00D151AA">
            <w:pPr>
              <w:spacing w:after="0"/>
              <w:rPr>
                <w:rFonts w:ascii="Palatino Linotype" w:hAnsi="Palatino Linotype" w:cstheme="minorHAnsi"/>
                <w:color w:val="000000"/>
                <w:sz w:val="16"/>
                <w:szCs w:val="16"/>
                <w:lang w:eastAsia="ro-RO"/>
              </w:rPr>
            </w:pPr>
            <w:r w:rsidRPr="004F4276">
              <w:rPr>
                <w:rFonts w:ascii="Palatino Linotype" w:hAnsi="Palatino Linotype" w:cstheme="minorHAnsi"/>
                <w:color w:val="000000"/>
                <w:sz w:val="16"/>
                <w:szCs w:val="16"/>
                <w:lang w:eastAsia="ro-RO"/>
              </w:rPr>
              <w:t xml:space="preserve">       - unități de învățământ care fac parte din rețeaua școlară - cluburi sportive/clubul copiilor, școli postliceale etc.</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12790EAF"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000000" w:fill="FFFFFF"/>
            <w:vAlign w:val="center"/>
          </w:tcPr>
          <w:p w14:paraId="4934FFAE"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4" w:space="0" w:color="auto"/>
            </w:tcBorders>
            <w:shd w:val="clear" w:color="000000" w:fill="FFFFFF"/>
            <w:vAlign w:val="center"/>
          </w:tcPr>
          <w:p w14:paraId="11418138"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000000" w:fill="FFFFFF"/>
            <w:vAlign w:val="center"/>
          </w:tcPr>
          <w:p w14:paraId="1906EE01"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39E559BB"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4" w:space="0" w:color="auto"/>
            </w:tcBorders>
            <w:shd w:val="clear" w:color="000000" w:fill="D9D9D9"/>
            <w:vAlign w:val="center"/>
          </w:tcPr>
          <w:p w14:paraId="2EB02BB5"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000000" w:fill="FFFFFF"/>
            <w:vAlign w:val="center"/>
          </w:tcPr>
          <w:p w14:paraId="37899140"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33961D91"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tcPr>
          <w:p w14:paraId="20F90AEF"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6BEC13A5"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000000" w:fill="FFC000"/>
            <w:vAlign w:val="center"/>
            <w:hideMark/>
          </w:tcPr>
          <w:p w14:paraId="697C98A1" w14:textId="77777777" w:rsidR="00AD5BD3" w:rsidRPr="004F4276" w:rsidRDefault="00AD5BD3" w:rsidP="00D151AA">
            <w:pPr>
              <w:spacing w:after="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dotate EXCLUSIV cu sisteme tehnice de alarmare împotriva efracției, din care:</w:t>
            </w:r>
          </w:p>
        </w:tc>
        <w:tc>
          <w:tcPr>
            <w:tcW w:w="428" w:type="pct"/>
            <w:tcBorders>
              <w:top w:val="nil"/>
              <w:left w:val="single" w:sz="8" w:space="0" w:color="auto"/>
              <w:bottom w:val="single" w:sz="4" w:space="0" w:color="auto"/>
              <w:right w:val="single" w:sz="8" w:space="0" w:color="auto"/>
            </w:tcBorders>
            <w:shd w:val="clear" w:color="000000" w:fill="00FFFF"/>
            <w:vAlign w:val="center"/>
          </w:tcPr>
          <w:p w14:paraId="6BF83CE4"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FFC000"/>
            <w:noWrap/>
            <w:vAlign w:val="center"/>
          </w:tcPr>
          <w:p w14:paraId="2D44DFF4"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single" w:sz="8" w:space="0" w:color="auto"/>
              <w:bottom w:val="single" w:sz="4" w:space="0" w:color="auto"/>
              <w:right w:val="single" w:sz="4" w:space="0" w:color="auto"/>
            </w:tcBorders>
            <w:shd w:val="clear" w:color="000000" w:fill="FFC000"/>
            <w:noWrap/>
            <w:vAlign w:val="center"/>
          </w:tcPr>
          <w:p w14:paraId="4650677C"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single" w:sz="8" w:space="0" w:color="auto"/>
              <w:bottom w:val="single" w:sz="4" w:space="0" w:color="auto"/>
              <w:right w:val="single" w:sz="4" w:space="0" w:color="auto"/>
            </w:tcBorders>
            <w:shd w:val="clear" w:color="000000" w:fill="FFC000"/>
            <w:noWrap/>
            <w:vAlign w:val="center"/>
          </w:tcPr>
          <w:p w14:paraId="159EE3B4"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FFC000"/>
            <w:vAlign w:val="center"/>
          </w:tcPr>
          <w:p w14:paraId="0B923A33"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000000" w:fill="FFC000"/>
            <w:vAlign w:val="center"/>
          </w:tcPr>
          <w:p w14:paraId="03CF66C9"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000000" w:fill="FFC000"/>
            <w:noWrap/>
            <w:vAlign w:val="center"/>
          </w:tcPr>
          <w:p w14:paraId="46A6DF99"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nil"/>
            </w:tcBorders>
            <w:shd w:val="clear" w:color="000000" w:fill="FFC000"/>
            <w:vAlign w:val="center"/>
          </w:tcPr>
          <w:p w14:paraId="0ADCBB5D"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FFC000"/>
            <w:vAlign w:val="center"/>
          </w:tcPr>
          <w:p w14:paraId="510C9CE6"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r>
      <w:tr w:rsidR="00AD5BD3" w:rsidRPr="00070E7D" w14:paraId="3255BCE5"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000000" w:fill="FFFFFF"/>
            <w:vAlign w:val="bottom"/>
            <w:hideMark/>
          </w:tcPr>
          <w:p w14:paraId="5ABA96F4" w14:textId="77777777" w:rsidR="00AD5BD3" w:rsidRPr="004F4276" w:rsidRDefault="00AD5BD3" w:rsidP="00D151AA">
            <w:pPr>
              <w:spacing w:after="0"/>
              <w:ind w:firstLineChars="200" w:firstLine="32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creșe, </w:t>
            </w:r>
            <w:proofErr w:type="spellStart"/>
            <w:r w:rsidRPr="004F4276">
              <w:rPr>
                <w:rFonts w:ascii="Palatino Linotype" w:hAnsi="Palatino Linotype" w:cstheme="minorHAnsi"/>
                <w:bCs/>
                <w:color w:val="000000"/>
                <w:sz w:val="16"/>
                <w:szCs w:val="16"/>
                <w:lang w:eastAsia="ro-RO"/>
              </w:rPr>
              <w:t>grădiniţe</w:t>
            </w:r>
            <w:proofErr w:type="spellEnd"/>
          </w:p>
        </w:tc>
        <w:tc>
          <w:tcPr>
            <w:tcW w:w="428" w:type="pct"/>
            <w:tcBorders>
              <w:top w:val="nil"/>
              <w:left w:val="single" w:sz="8" w:space="0" w:color="auto"/>
              <w:bottom w:val="single" w:sz="4" w:space="0" w:color="auto"/>
              <w:right w:val="single" w:sz="8" w:space="0" w:color="auto"/>
            </w:tcBorders>
            <w:shd w:val="clear" w:color="000000" w:fill="00FFFF"/>
            <w:vAlign w:val="bottom"/>
          </w:tcPr>
          <w:p w14:paraId="433DEBC7"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FFFFFF"/>
            <w:vAlign w:val="center"/>
          </w:tcPr>
          <w:p w14:paraId="398B02AA"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single" w:sz="8" w:space="0" w:color="auto"/>
              <w:bottom w:val="single" w:sz="4" w:space="0" w:color="auto"/>
              <w:right w:val="single" w:sz="4" w:space="0" w:color="auto"/>
            </w:tcBorders>
            <w:shd w:val="clear" w:color="000000" w:fill="FFFFFF"/>
            <w:vAlign w:val="center"/>
          </w:tcPr>
          <w:p w14:paraId="24F217A4"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single" w:sz="8" w:space="0" w:color="auto"/>
              <w:bottom w:val="single" w:sz="4" w:space="0" w:color="auto"/>
              <w:right w:val="single" w:sz="4" w:space="0" w:color="auto"/>
            </w:tcBorders>
            <w:shd w:val="clear" w:color="000000" w:fill="FFFFFF"/>
            <w:vAlign w:val="center"/>
          </w:tcPr>
          <w:p w14:paraId="7681A6EC"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66ED9C59"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449402D6"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000000" w:fill="FFFFFF"/>
            <w:vAlign w:val="center"/>
          </w:tcPr>
          <w:p w14:paraId="7D3D92EC"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3E3A5701"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tcPr>
          <w:p w14:paraId="5F289129"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29CAD72E"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000000" w:fill="FFFFFF"/>
            <w:vAlign w:val="bottom"/>
            <w:hideMark/>
          </w:tcPr>
          <w:p w14:paraId="1E3C5F5B" w14:textId="77777777" w:rsidR="00AD5BD3" w:rsidRPr="004F4276" w:rsidRDefault="00AD5BD3" w:rsidP="00D151AA">
            <w:pPr>
              <w:spacing w:after="0"/>
              <w:ind w:firstLineChars="200" w:firstLine="32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w:t>
            </w:r>
            <w:proofErr w:type="spellStart"/>
            <w:r w:rsidRPr="004F4276">
              <w:rPr>
                <w:rFonts w:ascii="Palatino Linotype" w:hAnsi="Palatino Linotype" w:cstheme="minorHAnsi"/>
                <w:bCs/>
                <w:color w:val="000000"/>
                <w:sz w:val="16"/>
                <w:szCs w:val="16"/>
                <w:lang w:eastAsia="ro-RO"/>
              </w:rPr>
              <w:t>şcoli</w:t>
            </w:r>
            <w:proofErr w:type="spellEnd"/>
            <w:r w:rsidRPr="004F4276">
              <w:rPr>
                <w:rFonts w:ascii="Palatino Linotype" w:hAnsi="Palatino Linotype" w:cstheme="minorHAnsi"/>
                <w:bCs/>
                <w:color w:val="000000"/>
                <w:sz w:val="16"/>
                <w:szCs w:val="16"/>
                <w:lang w:eastAsia="ro-RO"/>
              </w:rPr>
              <w:t xml:space="preserve"> primare/gimnaziale</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0D22E873"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FFFFFF"/>
            <w:vAlign w:val="center"/>
          </w:tcPr>
          <w:p w14:paraId="0F3C34B5"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single" w:sz="8" w:space="0" w:color="auto"/>
              <w:bottom w:val="single" w:sz="4" w:space="0" w:color="auto"/>
              <w:right w:val="single" w:sz="4" w:space="0" w:color="auto"/>
            </w:tcBorders>
            <w:shd w:val="clear" w:color="000000" w:fill="FFFFFF"/>
            <w:vAlign w:val="center"/>
          </w:tcPr>
          <w:p w14:paraId="13BECEAF"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single" w:sz="8" w:space="0" w:color="auto"/>
              <w:bottom w:val="single" w:sz="4" w:space="0" w:color="auto"/>
              <w:right w:val="single" w:sz="4" w:space="0" w:color="auto"/>
            </w:tcBorders>
            <w:shd w:val="clear" w:color="000000" w:fill="FFFFFF"/>
            <w:vAlign w:val="center"/>
          </w:tcPr>
          <w:p w14:paraId="1A0BDBA1"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53F570FA"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09FBF739"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000000" w:fill="FFFFFF"/>
            <w:vAlign w:val="center"/>
          </w:tcPr>
          <w:p w14:paraId="2247F55D"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3D9CB858"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tcPr>
          <w:p w14:paraId="4058CD5A"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3C09BD67"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000000" w:fill="FFFFFF"/>
            <w:vAlign w:val="bottom"/>
            <w:hideMark/>
          </w:tcPr>
          <w:p w14:paraId="65ADBF40" w14:textId="77777777" w:rsidR="00AD5BD3" w:rsidRPr="004F4276" w:rsidRDefault="00AD5BD3" w:rsidP="00D151AA">
            <w:pPr>
              <w:spacing w:after="0"/>
              <w:ind w:firstLineChars="200" w:firstLine="32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licee, colegii</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558ED549"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FFFFFF"/>
            <w:vAlign w:val="center"/>
          </w:tcPr>
          <w:p w14:paraId="639945F5"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single" w:sz="8" w:space="0" w:color="auto"/>
              <w:bottom w:val="single" w:sz="4" w:space="0" w:color="auto"/>
              <w:right w:val="single" w:sz="4" w:space="0" w:color="auto"/>
            </w:tcBorders>
            <w:shd w:val="clear" w:color="000000" w:fill="FFFFFF"/>
            <w:vAlign w:val="center"/>
          </w:tcPr>
          <w:p w14:paraId="0A1DAC30"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single" w:sz="8" w:space="0" w:color="auto"/>
              <w:bottom w:val="single" w:sz="4" w:space="0" w:color="auto"/>
              <w:right w:val="single" w:sz="4" w:space="0" w:color="auto"/>
            </w:tcBorders>
            <w:shd w:val="clear" w:color="000000" w:fill="FFFFFF"/>
            <w:vAlign w:val="center"/>
          </w:tcPr>
          <w:p w14:paraId="2F635B4C"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11B22C62"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7B5D60CC"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000000" w:fill="FFFFFF"/>
            <w:vAlign w:val="center"/>
          </w:tcPr>
          <w:p w14:paraId="485770F6"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5D957B23"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tcPr>
          <w:p w14:paraId="4AA1CB86"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6091569C" w14:textId="77777777" w:rsidTr="00D151AA">
        <w:trPr>
          <w:trHeight w:val="60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5CB3FD92" w14:textId="77777777" w:rsidR="00AD5BD3" w:rsidRPr="004F4276" w:rsidRDefault="00AD5BD3" w:rsidP="00D151AA">
            <w:pPr>
              <w:spacing w:after="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unități de învățământ care fac parte din rețeaua școlară - cluburi sportive/clubul copiilor, școli postliceale, etc.</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0013AC20"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000000" w:fill="FFFFFF"/>
            <w:vAlign w:val="center"/>
          </w:tcPr>
          <w:p w14:paraId="0DBEF230"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4" w:space="0" w:color="auto"/>
            </w:tcBorders>
            <w:shd w:val="clear" w:color="000000" w:fill="FFFFFF"/>
            <w:vAlign w:val="center"/>
          </w:tcPr>
          <w:p w14:paraId="715DD581"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000000" w:fill="FFFFFF"/>
            <w:vAlign w:val="center"/>
          </w:tcPr>
          <w:p w14:paraId="37D4BAF5"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77150B76"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4" w:space="0" w:color="auto"/>
            </w:tcBorders>
            <w:shd w:val="clear" w:color="000000" w:fill="D9D9D9"/>
            <w:vAlign w:val="center"/>
          </w:tcPr>
          <w:p w14:paraId="7D65B27D"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000000" w:fill="FFFFFF"/>
            <w:vAlign w:val="center"/>
          </w:tcPr>
          <w:p w14:paraId="417D52BB"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7FDBAA5E"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tcPr>
          <w:p w14:paraId="2923E192"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3785FE42" w14:textId="77777777" w:rsidTr="00D151AA">
        <w:trPr>
          <w:trHeight w:val="675"/>
        </w:trPr>
        <w:tc>
          <w:tcPr>
            <w:tcW w:w="1954" w:type="pct"/>
            <w:tcBorders>
              <w:top w:val="single" w:sz="4" w:space="0" w:color="auto"/>
              <w:left w:val="single" w:sz="4" w:space="0" w:color="auto"/>
              <w:bottom w:val="single" w:sz="4" w:space="0" w:color="auto"/>
              <w:right w:val="nil"/>
            </w:tcBorders>
            <w:shd w:val="clear" w:color="000000" w:fill="FFC000"/>
            <w:vAlign w:val="center"/>
            <w:hideMark/>
          </w:tcPr>
          <w:p w14:paraId="42B47DD5" w14:textId="77777777" w:rsidR="00AD5BD3" w:rsidRPr="004F4276" w:rsidRDefault="00AD5BD3" w:rsidP="00D151AA">
            <w:pPr>
              <w:spacing w:after="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dispun CONCOMITENT atât de pază umană, cât </w:t>
            </w:r>
            <w:proofErr w:type="spellStart"/>
            <w:r w:rsidRPr="004F4276">
              <w:rPr>
                <w:rFonts w:ascii="Palatino Linotype" w:hAnsi="Palatino Linotype" w:cstheme="minorHAnsi"/>
                <w:bCs/>
                <w:color w:val="000000"/>
                <w:sz w:val="16"/>
                <w:szCs w:val="16"/>
                <w:lang w:eastAsia="ro-RO"/>
              </w:rPr>
              <w:t>şi</w:t>
            </w:r>
            <w:proofErr w:type="spellEnd"/>
            <w:r w:rsidRPr="004F4276">
              <w:rPr>
                <w:rFonts w:ascii="Palatino Linotype" w:hAnsi="Palatino Linotype" w:cstheme="minorHAnsi"/>
                <w:bCs/>
                <w:color w:val="000000"/>
                <w:sz w:val="16"/>
                <w:szCs w:val="16"/>
                <w:lang w:eastAsia="ro-RO"/>
              </w:rPr>
              <w:t xml:space="preserve"> de sisteme tehnice de alarmare împotriva efracției, din care:</w:t>
            </w:r>
          </w:p>
        </w:tc>
        <w:tc>
          <w:tcPr>
            <w:tcW w:w="428" w:type="pct"/>
            <w:tcBorders>
              <w:top w:val="nil"/>
              <w:left w:val="single" w:sz="8" w:space="0" w:color="auto"/>
              <w:bottom w:val="single" w:sz="4" w:space="0" w:color="auto"/>
              <w:right w:val="single" w:sz="8" w:space="0" w:color="auto"/>
            </w:tcBorders>
            <w:shd w:val="clear" w:color="000000" w:fill="00FFFF"/>
            <w:vAlign w:val="center"/>
          </w:tcPr>
          <w:p w14:paraId="214C2215"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FFC000"/>
            <w:noWrap/>
            <w:vAlign w:val="center"/>
          </w:tcPr>
          <w:p w14:paraId="00C440F8"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nil"/>
            </w:tcBorders>
            <w:shd w:val="clear" w:color="000000" w:fill="FFC000"/>
            <w:noWrap/>
            <w:vAlign w:val="center"/>
          </w:tcPr>
          <w:p w14:paraId="03FD2C8F"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single" w:sz="8" w:space="0" w:color="auto"/>
              <w:bottom w:val="single" w:sz="4" w:space="0" w:color="auto"/>
              <w:right w:val="single" w:sz="4" w:space="0" w:color="auto"/>
            </w:tcBorders>
            <w:shd w:val="clear" w:color="000000" w:fill="FFC000"/>
            <w:noWrap/>
            <w:vAlign w:val="center"/>
          </w:tcPr>
          <w:p w14:paraId="22A321D9"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FFC000"/>
            <w:vAlign w:val="center"/>
          </w:tcPr>
          <w:p w14:paraId="67565422"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4" w:space="0" w:color="auto"/>
            </w:tcBorders>
            <w:shd w:val="clear" w:color="000000" w:fill="FFC000"/>
            <w:vAlign w:val="center"/>
          </w:tcPr>
          <w:p w14:paraId="75E69625"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single" w:sz="8" w:space="0" w:color="auto"/>
              <w:bottom w:val="single" w:sz="4" w:space="0" w:color="auto"/>
              <w:right w:val="single" w:sz="4" w:space="0" w:color="auto"/>
            </w:tcBorders>
            <w:shd w:val="clear" w:color="000000" w:fill="FFC000"/>
            <w:vAlign w:val="center"/>
          </w:tcPr>
          <w:p w14:paraId="2A1B0048"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FFC000"/>
            <w:vAlign w:val="center"/>
          </w:tcPr>
          <w:p w14:paraId="68E680ED"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FFC000"/>
            <w:vAlign w:val="center"/>
          </w:tcPr>
          <w:p w14:paraId="6DECFBD5"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79D130F6"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A7808C3" w14:textId="77777777" w:rsidR="00AD5BD3" w:rsidRPr="004F4276" w:rsidRDefault="00AD5BD3" w:rsidP="00D151AA">
            <w:pPr>
              <w:spacing w:after="0"/>
              <w:ind w:firstLineChars="200" w:firstLine="32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creșe, </w:t>
            </w:r>
            <w:proofErr w:type="spellStart"/>
            <w:r w:rsidRPr="004F4276">
              <w:rPr>
                <w:rFonts w:ascii="Palatino Linotype" w:hAnsi="Palatino Linotype" w:cstheme="minorHAnsi"/>
                <w:bCs/>
                <w:color w:val="000000"/>
                <w:sz w:val="16"/>
                <w:szCs w:val="16"/>
                <w:lang w:eastAsia="ro-RO"/>
              </w:rPr>
              <w:t>grădiniţe</w:t>
            </w:r>
            <w:proofErr w:type="spellEnd"/>
          </w:p>
        </w:tc>
        <w:tc>
          <w:tcPr>
            <w:tcW w:w="428" w:type="pct"/>
            <w:tcBorders>
              <w:top w:val="nil"/>
              <w:left w:val="single" w:sz="8" w:space="0" w:color="auto"/>
              <w:bottom w:val="single" w:sz="4" w:space="0" w:color="auto"/>
              <w:right w:val="single" w:sz="8" w:space="0" w:color="auto"/>
            </w:tcBorders>
            <w:shd w:val="clear" w:color="000000" w:fill="00FFFF"/>
            <w:vAlign w:val="bottom"/>
          </w:tcPr>
          <w:p w14:paraId="59F4F210"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24F725C2"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38704411"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45F009AE"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24B03952"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1793C1DA"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vAlign w:val="center"/>
          </w:tcPr>
          <w:p w14:paraId="1A80917A"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5159C186"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tcPr>
          <w:p w14:paraId="7B62011A"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38BA95F3"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69504A92" w14:textId="77777777" w:rsidR="00AD5BD3" w:rsidRPr="004F4276" w:rsidRDefault="00AD5BD3" w:rsidP="00D151AA">
            <w:pPr>
              <w:spacing w:after="0"/>
              <w:ind w:firstLineChars="200" w:firstLine="32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w:t>
            </w:r>
            <w:proofErr w:type="spellStart"/>
            <w:r w:rsidRPr="004F4276">
              <w:rPr>
                <w:rFonts w:ascii="Palatino Linotype" w:hAnsi="Palatino Linotype" w:cstheme="minorHAnsi"/>
                <w:bCs/>
                <w:color w:val="000000"/>
                <w:sz w:val="16"/>
                <w:szCs w:val="16"/>
                <w:lang w:eastAsia="ro-RO"/>
              </w:rPr>
              <w:t>şcoli</w:t>
            </w:r>
            <w:proofErr w:type="spellEnd"/>
            <w:r w:rsidRPr="004F4276">
              <w:rPr>
                <w:rFonts w:ascii="Palatino Linotype" w:hAnsi="Palatino Linotype" w:cstheme="minorHAnsi"/>
                <w:bCs/>
                <w:color w:val="000000"/>
                <w:sz w:val="16"/>
                <w:szCs w:val="16"/>
                <w:lang w:eastAsia="ro-RO"/>
              </w:rPr>
              <w:t xml:space="preserve"> primare/gimnaziale</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4849B0F5"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4E1692C0"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5308B13B"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0F840A57"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578D6047"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65B3783B"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vAlign w:val="center"/>
          </w:tcPr>
          <w:p w14:paraId="3118539D"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0D4C8242"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tcPr>
          <w:p w14:paraId="4B2DD7BF"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666AFC07"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691763C4" w14:textId="77777777" w:rsidR="00AD5BD3" w:rsidRPr="004F4276" w:rsidRDefault="00AD5BD3" w:rsidP="00D151AA">
            <w:pPr>
              <w:spacing w:after="0"/>
              <w:ind w:firstLineChars="200" w:firstLine="32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licee, colegii</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415B43E6"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6548A565"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2EFE018A"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618DC98C"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1779E577"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3A64C565"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vAlign w:val="center"/>
          </w:tcPr>
          <w:p w14:paraId="46F59240"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55F883EE"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tcPr>
          <w:p w14:paraId="39EA23C4"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678EE8AE" w14:textId="77777777" w:rsidTr="00D151AA">
        <w:trPr>
          <w:trHeight w:val="60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15392FA" w14:textId="77777777" w:rsidR="00AD5BD3" w:rsidRPr="004F4276" w:rsidRDefault="00AD5BD3" w:rsidP="00D151AA">
            <w:pPr>
              <w:spacing w:after="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unități de învățământ care fac parte din rețeaua școlară - cluburi sportive/clubul copiilor, școli postliceale, etc.</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6E3A5304"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000000" w:fill="FFFFFF"/>
            <w:vAlign w:val="center"/>
          </w:tcPr>
          <w:p w14:paraId="4E8FA442"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4" w:space="0" w:color="auto"/>
            </w:tcBorders>
            <w:shd w:val="clear" w:color="000000" w:fill="FFFFFF"/>
            <w:vAlign w:val="center"/>
          </w:tcPr>
          <w:p w14:paraId="779D4FB7"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000000" w:fill="FFFFFF"/>
            <w:vAlign w:val="center"/>
          </w:tcPr>
          <w:p w14:paraId="69081437"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75FC822E"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4" w:space="0" w:color="auto"/>
            </w:tcBorders>
            <w:shd w:val="clear" w:color="000000" w:fill="D9D9D9"/>
            <w:vAlign w:val="center"/>
          </w:tcPr>
          <w:p w14:paraId="731B16BE"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000000" w:fill="FFFFFF"/>
            <w:vAlign w:val="center"/>
          </w:tcPr>
          <w:p w14:paraId="714476EC"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6A933E55"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tcPr>
          <w:p w14:paraId="2DCB33CC"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33AC5536" w14:textId="77777777" w:rsidTr="00D151AA">
        <w:trPr>
          <w:trHeight w:val="498"/>
        </w:trPr>
        <w:tc>
          <w:tcPr>
            <w:tcW w:w="1954" w:type="pct"/>
            <w:tcBorders>
              <w:top w:val="single" w:sz="4" w:space="0" w:color="auto"/>
              <w:left w:val="single" w:sz="4" w:space="0" w:color="auto"/>
              <w:bottom w:val="single" w:sz="4" w:space="0" w:color="auto"/>
              <w:right w:val="nil"/>
            </w:tcBorders>
            <w:shd w:val="clear" w:color="000000" w:fill="FFC000"/>
            <w:vAlign w:val="center"/>
            <w:hideMark/>
          </w:tcPr>
          <w:p w14:paraId="708157AA" w14:textId="77777777" w:rsidR="00AD5BD3" w:rsidRPr="004F4276" w:rsidRDefault="00AD5BD3" w:rsidP="00D151AA">
            <w:pPr>
              <w:spacing w:after="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6. </w:t>
            </w:r>
            <w:proofErr w:type="spellStart"/>
            <w:r w:rsidRPr="004F4276">
              <w:rPr>
                <w:rFonts w:ascii="Palatino Linotype" w:hAnsi="Palatino Linotype" w:cstheme="minorHAnsi"/>
                <w:bCs/>
                <w:color w:val="000000"/>
                <w:sz w:val="16"/>
                <w:szCs w:val="16"/>
                <w:lang w:eastAsia="ro-RO"/>
              </w:rPr>
              <w:t>Nr.unități</w:t>
            </w:r>
            <w:proofErr w:type="spellEnd"/>
            <w:r w:rsidRPr="004F4276">
              <w:rPr>
                <w:rFonts w:ascii="Palatino Linotype" w:hAnsi="Palatino Linotype" w:cstheme="minorHAnsi"/>
                <w:bCs/>
                <w:color w:val="000000"/>
                <w:sz w:val="16"/>
                <w:szCs w:val="16"/>
                <w:lang w:eastAsia="ro-RO"/>
              </w:rPr>
              <w:t xml:space="preserve"> de învățământ cu plan de pază aprobat de poliție, din care:</w:t>
            </w:r>
          </w:p>
        </w:tc>
        <w:tc>
          <w:tcPr>
            <w:tcW w:w="428" w:type="pct"/>
            <w:tcBorders>
              <w:top w:val="nil"/>
              <w:left w:val="single" w:sz="8" w:space="0" w:color="auto"/>
              <w:bottom w:val="single" w:sz="4" w:space="0" w:color="auto"/>
              <w:right w:val="single" w:sz="8" w:space="0" w:color="auto"/>
            </w:tcBorders>
            <w:shd w:val="clear" w:color="000000" w:fill="FFC000"/>
            <w:vAlign w:val="center"/>
          </w:tcPr>
          <w:p w14:paraId="2D0D09A6"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000000" w:fill="FFC000"/>
            <w:vAlign w:val="center"/>
          </w:tcPr>
          <w:p w14:paraId="6837E691"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000000" w:fill="FFC000"/>
            <w:vAlign w:val="center"/>
          </w:tcPr>
          <w:p w14:paraId="43952A88"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000000" w:fill="FFC000"/>
            <w:vAlign w:val="center"/>
          </w:tcPr>
          <w:p w14:paraId="4C8D85C9"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FFC000"/>
            <w:vAlign w:val="center"/>
          </w:tcPr>
          <w:p w14:paraId="6C525CD0"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000000" w:fill="FFC000"/>
            <w:vAlign w:val="center"/>
          </w:tcPr>
          <w:p w14:paraId="2EBF8DE0"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000000" w:fill="FFC000"/>
            <w:vAlign w:val="center"/>
          </w:tcPr>
          <w:p w14:paraId="05B29D06"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nil"/>
            </w:tcBorders>
            <w:shd w:val="clear" w:color="000000" w:fill="FFC000"/>
            <w:vAlign w:val="center"/>
          </w:tcPr>
          <w:p w14:paraId="303EB012"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FFC000"/>
            <w:vAlign w:val="center"/>
          </w:tcPr>
          <w:p w14:paraId="6FF5618D"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r>
      <w:tr w:rsidR="00AD5BD3" w:rsidRPr="00070E7D" w14:paraId="011B8D76"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000000" w:fill="FFFFFF"/>
            <w:vAlign w:val="bottom"/>
            <w:hideMark/>
          </w:tcPr>
          <w:p w14:paraId="754DBD2C" w14:textId="77777777" w:rsidR="00AD5BD3" w:rsidRPr="004F4276" w:rsidRDefault="00AD5BD3" w:rsidP="00D151AA">
            <w:pPr>
              <w:spacing w:after="0"/>
              <w:ind w:firstLineChars="200" w:firstLine="32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creșe, </w:t>
            </w:r>
            <w:proofErr w:type="spellStart"/>
            <w:r w:rsidRPr="004F4276">
              <w:rPr>
                <w:rFonts w:ascii="Palatino Linotype" w:hAnsi="Palatino Linotype" w:cstheme="minorHAnsi"/>
                <w:bCs/>
                <w:color w:val="000000"/>
                <w:sz w:val="16"/>
                <w:szCs w:val="16"/>
                <w:lang w:eastAsia="ro-RO"/>
              </w:rPr>
              <w:t>grădiniţe</w:t>
            </w:r>
            <w:proofErr w:type="spellEnd"/>
          </w:p>
        </w:tc>
        <w:tc>
          <w:tcPr>
            <w:tcW w:w="428" w:type="pct"/>
            <w:tcBorders>
              <w:top w:val="nil"/>
              <w:left w:val="single" w:sz="8" w:space="0" w:color="auto"/>
              <w:bottom w:val="single" w:sz="4" w:space="0" w:color="auto"/>
              <w:right w:val="single" w:sz="8" w:space="0" w:color="auto"/>
            </w:tcBorders>
            <w:shd w:val="clear" w:color="000000" w:fill="00FFFF"/>
            <w:vAlign w:val="bottom"/>
          </w:tcPr>
          <w:p w14:paraId="425F48E8"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000000" w:fill="FFFFFF"/>
            <w:noWrap/>
            <w:vAlign w:val="center"/>
          </w:tcPr>
          <w:p w14:paraId="5C7CB2F0"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000000" w:fill="FFFFFF"/>
            <w:noWrap/>
            <w:vAlign w:val="center"/>
          </w:tcPr>
          <w:p w14:paraId="36E9860B"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000000" w:fill="FFFFFF"/>
            <w:noWrap/>
            <w:vAlign w:val="center"/>
          </w:tcPr>
          <w:p w14:paraId="37C81A34"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12A21E4D"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7071288A"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000000" w:fill="FFFFFF"/>
            <w:vAlign w:val="center"/>
          </w:tcPr>
          <w:p w14:paraId="402D3BA8"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225669E2"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tcPr>
          <w:p w14:paraId="6828D260"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6C587ADB"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000000" w:fill="FFFFFF"/>
            <w:vAlign w:val="bottom"/>
            <w:hideMark/>
          </w:tcPr>
          <w:p w14:paraId="190EA084" w14:textId="77777777" w:rsidR="00AD5BD3" w:rsidRPr="004F4276" w:rsidRDefault="00AD5BD3" w:rsidP="00D151AA">
            <w:pPr>
              <w:spacing w:after="0"/>
              <w:ind w:firstLineChars="200" w:firstLine="32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w:t>
            </w:r>
            <w:proofErr w:type="spellStart"/>
            <w:r w:rsidRPr="004F4276">
              <w:rPr>
                <w:rFonts w:ascii="Palatino Linotype" w:hAnsi="Palatino Linotype" w:cstheme="minorHAnsi"/>
                <w:bCs/>
                <w:color w:val="000000"/>
                <w:sz w:val="16"/>
                <w:szCs w:val="16"/>
                <w:lang w:eastAsia="ro-RO"/>
              </w:rPr>
              <w:t>şcoli</w:t>
            </w:r>
            <w:proofErr w:type="spellEnd"/>
            <w:r w:rsidRPr="004F4276">
              <w:rPr>
                <w:rFonts w:ascii="Palatino Linotype" w:hAnsi="Palatino Linotype" w:cstheme="minorHAnsi"/>
                <w:bCs/>
                <w:color w:val="000000"/>
                <w:sz w:val="16"/>
                <w:szCs w:val="16"/>
                <w:lang w:eastAsia="ro-RO"/>
              </w:rPr>
              <w:t xml:space="preserve"> primare/gimnaziale</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6130A7B7"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000000" w:fill="FFFFFF"/>
            <w:noWrap/>
            <w:vAlign w:val="center"/>
          </w:tcPr>
          <w:p w14:paraId="229F12ED"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000000" w:fill="FFFFFF"/>
            <w:noWrap/>
            <w:vAlign w:val="center"/>
          </w:tcPr>
          <w:p w14:paraId="4BA5DE6C"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000000" w:fill="FFFFFF"/>
            <w:noWrap/>
            <w:vAlign w:val="center"/>
          </w:tcPr>
          <w:p w14:paraId="3552A449"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3E755033"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3592798A"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000000" w:fill="FFFFFF"/>
            <w:vAlign w:val="center"/>
          </w:tcPr>
          <w:p w14:paraId="4F4D61C6"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66ACBD12"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tcPr>
          <w:p w14:paraId="0BDE5B12"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71ED0FAC"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196E220A" w14:textId="77777777" w:rsidR="00AD5BD3" w:rsidRPr="004F4276" w:rsidRDefault="00AD5BD3" w:rsidP="00D151AA">
            <w:pPr>
              <w:spacing w:after="0"/>
              <w:ind w:firstLineChars="200" w:firstLine="32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licee, colegii</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311CA47D"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000000" w:fill="FFFFFF"/>
            <w:noWrap/>
            <w:vAlign w:val="center"/>
          </w:tcPr>
          <w:p w14:paraId="32DF147F"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000000" w:fill="FFFFFF"/>
            <w:noWrap/>
            <w:vAlign w:val="center"/>
          </w:tcPr>
          <w:p w14:paraId="332211BF"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000000" w:fill="FFFFFF"/>
            <w:noWrap/>
            <w:vAlign w:val="center"/>
          </w:tcPr>
          <w:p w14:paraId="3D0F9C69"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1AF041B0"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0E14B2BD"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000000" w:fill="FFFFFF"/>
            <w:vAlign w:val="center"/>
          </w:tcPr>
          <w:p w14:paraId="4B19C02C"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35EE24B6"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tcPr>
          <w:p w14:paraId="0C0333F6"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7BBBBA76"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E7F393D" w14:textId="77777777" w:rsidR="00AD5BD3" w:rsidRPr="004F4276" w:rsidRDefault="00AD5BD3" w:rsidP="00D151AA">
            <w:pPr>
              <w:spacing w:after="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unități de învățământ care fac parte din rețeaua școlară - cluburi sportive/clubul copiilor, școli postliceale, etc.</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61C3A775"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000000" w:fill="FFFFFF"/>
            <w:vAlign w:val="center"/>
          </w:tcPr>
          <w:p w14:paraId="29FC2C97"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4" w:space="0" w:color="auto"/>
            </w:tcBorders>
            <w:shd w:val="clear" w:color="000000" w:fill="FFFFFF"/>
            <w:vAlign w:val="center"/>
          </w:tcPr>
          <w:p w14:paraId="4A4764B6"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000000" w:fill="FFFFFF"/>
            <w:vAlign w:val="center"/>
          </w:tcPr>
          <w:p w14:paraId="2FEF7B60"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115CE2E0"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4" w:space="0" w:color="auto"/>
            </w:tcBorders>
            <w:shd w:val="clear" w:color="000000" w:fill="D9D9D9"/>
            <w:vAlign w:val="center"/>
          </w:tcPr>
          <w:p w14:paraId="33786C6A"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000000" w:fill="FFFFFF"/>
            <w:vAlign w:val="center"/>
          </w:tcPr>
          <w:p w14:paraId="2DE3EB76"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1BCCD640"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tcPr>
          <w:p w14:paraId="1C441A90"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3F40D9AD" w14:textId="77777777" w:rsidTr="00D151AA">
        <w:trPr>
          <w:trHeight w:val="585"/>
        </w:trPr>
        <w:tc>
          <w:tcPr>
            <w:tcW w:w="1954" w:type="pct"/>
            <w:tcBorders>
              <w:top w:val="nil"/>
              <w:left w:val="single" w:sz="4" w:space="0" w:color="auto"/>
              <w:bottom w:val="single" w:sz="4" w:space="0" w:color="auto"/>
              <w:right w:val="single" w:sz="4" w:space="0" w:color="auto"/>
            </w:tcBorders>
            <w:shd w:val="clear" w:color="000000" w:fill="FFC000"/>
            <w:vAlign w:val="center"/>
            <w:hideMark/>
          </w:tcPr>
          <w:p w14:paraId="6BED2AE3" w14:textId="77777777" w:rsidR="00AD5BD3" w:rsidRPr="004F4276" w:rsidRDefault="00AD5BD3" w:rsidP="00D151AA">
            <w:pPr>
              <w:spacing w:after="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7. Nr. </w:t>
            </w:r>
            <w:proofErr w:type="spellStart"/>
            <w:r w:rsidRPr="004F4276">
              <w:rPr>
                <w:rFonts w:ascii="Palatino Linotype" w:hAnsi="Palatino Linotype" w:cstheme="minorHAnsi"/>
                <w:bCs/>
                <w:color w:val="000000"/>
                <w:sz w:val="16"/>
                <w:szCs w:val="16"/>
                <w:lang w:eastAsia="ro-RO"/>
              </w:rPr>
              <w:t>unităţi</w:t>
            </w:r>
            <w:proofErr w:type="spellEnd"/>
            <w:r w:rsidRPr="004F4276">
              <w:rPr>
                <w:rFonts w:ascii="Palatino Linotype" w:hAnsi="Palatino Linotype" w:cstheme="minorHAnsi"/>
                <w:bCs/>
                <w:color w:val="000000"/>
                <w:sz w:val="16"/>
                <w:szCs w:val="16"/>
                <w:lang w:eastAsia="ro-RO"/>
              </w:rPr>
              <w:t xml:space="preserve"> de </w:t>
            </w:r>
            <w:proofErr w:type="spellStart"/>
            <w:r w:rsidRPr="004F4276">
              <w:rPr>
                <w:rFonts w:ascii="Palatino Linotype" w:hAnsi="Palatino Linotype" w:cstheme="minorHAnsi"/>
                <w:bCs/>
                <w:color w:val="000000"/>
                <w:sz w:val="16"/>
                <w:szCs w:val="16"/>
                <w:lang w:eastAsia="ro-RO"/>
              </w:rPr>
              <w:t>învăţământ</w:t>
            </w:r>
            <w:proofErr w:type="spellEnd"/>
            <w:r w:rsidRPr="004F4276">
              <w:rPr>
                <w:rFonts w:ascii="Palatino Linotype" w:hAnsi="Palatino Linotype" w:cstheme="minorHAnsi"/>
                <w:bCs/>
                <w:color w:val="000000"/>
                <w:sz w:val="16"/>
                <w:szCs w:val="16"/>
                <w:lang w:eastAsia="ro-RO"/>
              </w:rPr>
              <w:t xml:space="preserve"> care nu au gard împrejmuitor, din care:</w:t>
            </w:r>
          </w:p>
        </w:tc>
        <w:tc>
          <w:tcPr>
            <w:tcW w:w="428" w:type="pct"/>
            <w:tcBorders>
              <w:top w:val="nil"/>
              <w:left w:val="single" w:sz="8" w:space="0" w:color="auto"/>
              <w:bottom w:val="single" w:sz="4" w:space="0" w:color="auto"/>
              <w:right w:val="single" w:sz="8" w:space="0" w:color="auto"/>
            </w:tcBorders>
            <w:shd w:val="clear" w:color="000000" w:fill="00FFFF"/>
            <w:vAlign w:val="center"/>
          </w:tcPr>
          <w:p w14:paraId="04934792"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FFC000"/>
            <w:vAlign w:val="center"/>
          </w:tcPr>
          <w:p w14:paraId="212D5E51"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000000" w:fill="FFC000"/>
            <w:vAlign w:val="center"/>
          </w:tcPr>
          <w:p w14:paraId="64881EB1"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000000" w:fill="FFC000"/>
            <w:vAlign w:val="center"/>
          </w:tcPr>
          <w:p w14:paraId="550E6143"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FFC000"/>
            <w:vAlign w:val="center"/>
          </w:tcPr>
          <w:p w14:paraId="23B635F0"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000000" w:fill="FFC000"/>
            <w:vAlign w:val="center"/>
          </w:tcPr>
          <w:p w14:paraId="203FEF90"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000000" w:fill="FFC000"/>
            <w:vAlign w:val="center"/>
          </w:tcPr>
          <w:p w14:paraId="4FD623B4"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nil"/>
            </w:tcBorders>
            <w:shd w:val="clear" w:color="000000" w:fill="FFC000"/>
            <w:vAlign w:val="center"/>
          </w:tcPr>
          <w:p w14:paraId="652499AA"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FFC000"/>
            <w:vAlign w:val="center"/>
          </w:tcPr>
          <w:p w14:paraId="4827F077"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r>
      <w:tr w:rsidR="00AD5BD3" w:rsidRPr="00070E7D" w14:paraId="0EAB681D"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5EB9086" w14:textId="77777777" w:rsidR="00AD5BD3" w:rsidRPr="004F4276" w:rsidRDefault="00AD5BD3" w:rsidP="00D151AA">
            <w:pPr>
              <w:spacing w:after="0"/>
              <w:ind w:firstLineChars="200" w:firstLine="32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creșe, </w:t>
            </w:r>
            <w:proofErr w:type="spellStart"/>
            <w:r w:rsidRPr="004F4276">
              <w:rPr>
                <w:rFonts w:ascii="Palatino Linotype" w:hAnsi="Palatino Linotype" w:cstheme="minorHAnsi"/>
                <w:bCs/>
                <w:color w:val="000000"/>
                <w:sz w:val="16"/>
                <w:szCs w:val="16"/>
                <w:lang w:eastAsia="ro-RO"/>
              </w:rPr>
              <w:t>grădiniţe</w:t>
            </w:r>
            <w:proofErr w:type="spellEnd"/>
          </w:p>
        </w:tc>
        <w:tc>
          <w:tcPr>
            <w:tcW w:w="428" w:type="pct"/>
            <w:tcBorders>
              <w:top w:val="nil"/>
              <w:left w:val="single" w:sz="8" w:space="0" w:color="auto"/>
              <w:bottom w:val="single" w:sz="4" w:space="0" w:color="auto"/>
              <w:right w:val="single" w:sz="8" w:space="0" w:color="auto"/>
            </w:tcBorders>
            <w:shd w:val="clear" w:color="000000" w:fill="00FFFF"/>
            <w:vAlign w:val="bottom"/>
          </w:tcPr>
          <w:p w14:paraId="291433E1"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0717185B"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1C0E17D4"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63B4DF67"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2CEB65E2"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5DB0656B"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vAlign w:val="center"/>
          </w:tcPr>
          <w:p w14:paraId="532F9D4D"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64B26E3C"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tcPr>
          <w:p w14:paraId="2C3BD6C7"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3A06EB70"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60C5CF83" w14:textId="77777777" w:rsidR="00AD5BD3" w:rsidRPr="004F4276" w:rsidRDefault="00AD5BD3" w:rsidP="00D151AA">
            <w:pPr>
              <w:spacing w:after="0"/>
              <w:ind w:firstLineChars="200" w:firstLine="32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w:t>
            </w:r>
            <w:proofErr w:type="spellStart"/>
            <w:r w:rsidRPr="004F4276">
              <w:rPr>
                <w:rFonts w:ascii="Palatino Linotype" w:hAnsi="Palatino Linotype" w:cstheme="minorHAnsi"/>
                <w:bCs/>
                <w:color w:val="000000"/>
                <w:sz w:val="16"/>
                <w:szCs w:val="16"/>
                <w:lang w:eastAsia="ro-RO"/>
              </w:rPr>
              <w:t>şcoli</w:t>
            </w:r>
            <w:proofErr w:type="spellEnd"/>
            <w:r w:rsidRPr="004F4276">
              <w:rPr>
                <w:rFonts w:ascii="Palatino Linotype" w:hAnsi="Palatino Linotype" w:cstheme="minorHAnsi"/>
                <w:bCs/>
                <w:color w:val="000000"/>
                <w:sz w:val="16"/>
                <w:szCs w:val="16"/>
                <w:lang w:eastAsia="ro-RO"/>
              </w:rPr>
              <w:t xml:space="preserve"> primare/gimnaziale</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1FB6D086"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436A68CA"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6442EB7E"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76512001"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2145C166"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0C19236D"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vAlign w:val="center"/>
          </w:tcPr>
          <w:p w14:paraId="3B70B702"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6E299A38"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tcPr>
          <w:p w14:paraId="4D0E5605"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12D100A5"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682F790" w14:textId="77777777" w:rsidR="00AD5BD3" w:rsidRPr="004F4276" w:rsidRDefault="00AD5BD3" w:rsidP="00D151AA">
            <w:pPr>
              <w:spacing w:after="0"/>
              <w:ind w:firstLineChars="200" w:firstLine="32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licee, colegii</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59601AEA"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56F56769"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1F8D1045"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01B5FAD7"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3D64C06E"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5D3709E3"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vAlign w:val="center"/>
          </w:tcPr>
          <w:p w14:paraId="238336B6"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7BD6B782"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tcPr>
          <w:p w14:paraId="774AFCCB"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4FDF7FE0" w14:textId="77777777" w:rsidTr="00D151AA">
        <w:trPr>
          <w:trHeight w:val="60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7126805" w14:textId="77777777" w:rsidR="00AD5BD3" w:rsidRPr="004F4276" w:rsidRDefault="00AD5BD3" w:rsidP="00D151AA">
            <w:pPr>
              <w:spacing w:after="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lastRenderedPageBreak/>
              <w:t xml:space="preserve">       - unități de învățământ care fac parte din rețeaua școlară - cluburi sportive/clubul copiilor, școli postliceale, etc.</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182D7CDB"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000000" w:fill="FFFFFF"/>
            <w:vAlign w:val="center"/>
          </w:tcPr>
          <w:p w14:paraId="241BACE9"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4" w:space="0" w:color="auto"/>
            </w:tcBorders>
            <w:shd w:val="clear" w:color="000000" w:fill="FFFFFF"/>
            <w:vAlign w:val="center"/>
          </w:tcPr>
          <w:p w14:paraId="54C527D5"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000000" w:fill="FFFFFF"/>
            <w:vAlign w:val="center"/>
          </w:tcPr>
          <w:p w14:paraId="2A95F145"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5555A434"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4" w:space="0" w:color="auto"/>
            </w:tcBorders>
            <w:shd w:val="clear" w:color="000000" w:fill="D9D9D9"/>
            <w:vAlign w:val="center"/>
          </w:tcPr>
          <w:p w14:paraId="51894B50"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000000" w:fill="FFFFFF"/>
            <w:vAlign w:val="center"/>
          </w:tcPr>
          <w:p w14:paraId="1B1B0F89"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782FBB94"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tcPr>
          <w:p w14:paraId="5A3C218A"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3A6BE294" w14:textId="77777777" w:rsidTr="00D151AA">
        <w:trPr>
          <w:trHeight w:val="585"/>
        </w:trPr>
        <w:tc>
          <w:tcPr>
            <w:tcW w:w="1954" w:type="pct"/>
            <w:tcBorders>
              <w:top w:val="single" w:sz="4" w:space="0" w:color="auto"/>
              <w:left w:val="single" w:sz="4" w:space="0" w:color="auto"/>
              <w:bottom w:val="single" w:sz="4" w:space="0" w:color="auto"/>
              <w:right w:val="single" w:sz="4" w:space="0" w:color="auto"/>
            </w:tcBorders>
            <w:shd w:val="clear" w:color="000000" w:fill="FFC000"/>
            <w:vAlign w:val="center"/>
            <w:hideMark/>
          </w:tcPr>
          <w:p w14:paraId="4C399EEC" w14:textId="77777777" w:rsidR="00AD5BD3" w:rsidRPr="004F4276" w:rsidRDefault="00AD5BD3" w:rsidP="00D151AA">
            <w:pPr>
              <w:spacing w:after="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8. Nr. </w:t>
            </w:r>
            <w:proofErr w:type="spellStart"/>
            <w:r w:rsidRPr="004F4276">
              <w:rPr>
                <w:rFonts w:ascii="Palatino Linotype" w:hAnsi="Palatino Linotype" w:cstheme="minorHAnsi"/>
                <w:bCs/>
                <w:color w:val="000000"/>
                <w:sz w:val="16"/>
                <w:szCs w:val="16"/>
                <w:lang w:eastAsia="ro-RO"/>
              </w:rPr>
              <w:t>unităţi</w:t>
            </w:r>
            <w:proofErr w:type="spellEnd"/>
            <w:r w:rsidRPr="004F4276">
              <w:rPr>
                <w:rFonts w:ascii="Palatino Linotype" w:hAnsi="Palatino Linotype" w:cstheme="minorHAnsi"/>
                <w:bCs/>
                <w:color w:val="000000"/>
                <w:sz w:val="16"/>
                <w:szCs w:val="16"/>
                <w:lang w:eastAsia="ro-RO"/>
              </w:rPr>
              <w:t xml:space="preserve"> de învățământ amplasate într-o zonă iluminată necorespunzător, din care:</w:t>
            </w:r>
          </w:p>
        </w:tc>
        <w:tc>
          <w:tcPr>
            <w:tcW w:w="428" w:type="pct"/>
            <w:tcBorders>
              <w:top w:val="nil"/>
              <w:left w:val="single" w:sz="8" w:space="0" w:color="auto"/>
              <w:bottom w:val="single" w:sz="4" w:space="0" w:color="auto"/>
              <w:right w:val="single" w:sz="8" w:space="0" w:color="auto"/>
            </w:tcBorders>
            <w:shd w:val="clear" w:color="000000" w:fill="00FFFF"/>
            <w:vAlign w:val="center"/>
          </w:tcPr>
          <w:p w14:paraId="5992A8D0"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FFC000"/>
            <w:vAlign w:val="center"/>
          </w:tcPr>
          <w:p w14:paraId="6A630EAC"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000000" w:fill="FFC000"/>
            <w:vAlign w:val="center"/>
          </w:tcPr>
          <w:p w14:paraId="7536D7E3"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000000" w:fill="FFC000"/>
            <w:vAlign w:val="center"/>
          </w:tcPr>
          <w:p w14:paraId="540525E3"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FFC000"/>
            <w:vAlign w:val="center"/>
          </w:tcPr>
          <w:p w14:paraId="648B4A35"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000000" w:fill="FFC000"/>
            <w:vAlign w:val="center"/>
          </w:tcPr>
          <w:p w14:paraId="4EAABDCD"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000000" w:fill="FFC000"/>
            <w:vAlign w:val="center"/>
          </w:tcPr>
          <w:p w14:paraId="0740468E"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nil"/>
            </w:tcBorders>
            <w:shd w:val="clear" w:color="000000" w:fill="FFC000"/>
            <w:vAlign w:val="center"/>
          </w:tcPr>
          <w:p w14:paraId="47DF6A56"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FFC000"/>
            <w:vAlign w:val="center"/>
          </w:tcPr>
          <w:p w14:paraId="60FF3A49"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r>
      <w:tr w:rsidR="00AD5BD3" w:rsidRPr="00070E7D" w14:paraId="3074DDFB"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57E01C5C" w14:textId="77777777" w:rsidR="00AD5BD3" w:rsidRPr="004F4276" w:rsidRDefault="00AD5BD3" w:rsidP="00D151AA">
            <w:pPr>
              <w:spacing w:after="0"/>
              <w:ind w:firstLineChars="200" w:firstLine="32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creșe, </w:t>
            </w:r>
            <w:proofErr w:type="spellStart"/>
            <w:r w:rsidRPr="004F4276">
              <w:rPr>
                <w:rFonts w:ascii="Palatino Linotype" w:hAnsi="Palatino Linotype" w:cstheme="minorHAnsi"/>
                <w:bCs/>
                <w:color w:val="000000"/>
                <w:sz w:val="16"/>
                <w:szCs w:val="16"/>
                <w:lang w:eastAsia="ro-RO"/>
              </w:rPr>
              <w:t>grădiniţe</w:t>
            </w:r>
            <w:proofErr w:type="spellEnd"/>
          </w:p>
        </w:tc>
        <w:tc>
          <w:tcPr>
            <w:tcW w:w="428" w:type="pct"/>
            <w:tcBorders>
              <w:top w:val="nil"/>
              <w:left w:val="single" w:sz="8" w:space="0" w:color="auto"/>
              <w:bottom w:val="single" w:sz="4" w:space="0" w:color="auto"/>
              <w:right w:val="single" w:sz="8" w:space="0" w:color="auto"/>
            </w:tcBorders>
            <w:shd w:val="clear" w:color="000000" w:fill="00FFFF"/>
            <w:vAlign w:val="bottom"/>
          </w:tcPr>
          <w:p w14:paraId="4BACD208"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40026A3A"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37B20D6F"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44BA3769"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36EC9A0D"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2DDEB592"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000000" w:fill="FFFFFF"/>
            <w:vAlign w:val="center"/>
          </w:tcPr>
          <w:p w14:paraId="53E87B81"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18D6D90F"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tcPr>
          <w:p w14:paraId="0551DC16"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37D75596"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E74C38C" w14:textId="77777777" w:rsidR="00AD5BD3" w:rsidRPr="004F4276" w:rsidRDefault="00AD5BD3" w:rsidP="00D151AA">
            <w:pPr>
              <w:spacing w:after="0"/>
              <w:ind w:firstLineChars="200" w:firstLine="32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w:t>
            </w:r>
            <w:proofErr w:type="spellStart"/>
            <w:r w:rsidRPr="004F4276">
              <w:rPr>
                <w:rFonts w:ascii="Palatino Linotype" w:hAnsi="Palatino Linotype" w:cstheme="minorHAnsi"/>
                <w:bCs/>
                <w:color w:val="000000"/>
                <w:sz w:val="16"/>
                <w:szCs w:val="16"/>
                <w:lang w:eastAsia="ro-RO"/>
              </w:rPr>
              <w:t>şcoli</w:t>
            </w:r>
            <w:proofErr w:type="spellEnd"/>
            <w:r w:rsidRPr="004F4276">
              <w:rPr>
                <w:rFonts w:ascii="Palatino Linotype" w:hAnsi="Palatino Linotype" w:cstheme="minorHAnsi"/>
                <w:bCs/>
                <w:color w:val="000000"/>
                <w:sz w:val="16"/>
                <w:szCs w:val="16"/>
                <w:lang w:eastAsia="ro-RO"/>
              </w:rPr>
              <w:t xml:space="preserve"> primare/gimnaziale</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307E91C6"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02AB3073"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7C6E653E"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322F07F1"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5150823D"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18A14843"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000000" w:fill="FFFFFF"/>
            <w:vAlign w:val="center"/>
          </w:tcPr>
          <w:p w14:paraId="7E5DED9B"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74714725"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tcPr>
          <w:p w14:paraId="38C34FC0"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37CF1463"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5AFB375A" w14:textId="77777777" w:rsidR="00AD5BD3" w:rsidRPr="004F4276" w:rsidRDefault="00AD5BD3" w:rsidP="00D151AA">
            <w:pPr>
              <w:spacing w:after="0"/>
              <w:ind w:firstLineChars="200" w:firstLine="32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licee, colegii</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72876C0E"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504958A9"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28DB23BD"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79F6C30D"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0AA5CF2C"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160991CB"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000000" w:fill="FFFFFF"/>
            <w:vAlign w:val="center"/>
          </w:tcPr>
          <w:p w14:paraId="082AE52D"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70A6AD50"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tcPr>
          <w:p w14:paraId="4553B838"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5DDA5F6B" w14:textId="77777777" w:rsidTr="00D151AA">
        <w:trPr>
          <w:trHeight w:val="60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1E4DDDDA" w14:textId="77777777" w:rsidR="00AD5BD3" w:rsidRPr="004F4276" w:rsidRDefault="00AD5BD3" w:rsidP="00D151AA">
            <w:pPr>
              <w:spacing w:after="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unități de învățământ care fac parte din rețeaua școlară - cluburi sportive/clubul copiilor, școli postliceale, etc.</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2C44BD67"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000000" w:fill="FFFFFF"/>
            <w:vAlign w:val="center"/>
          </w:tcPr>
          <w:p w14:paraId="6422DDA6"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4" w:space="0" w:color="auto"/>
            </w:tcBorders>
            <w:shd w:val="clear" w:color="000000" w:fill="FFFFFF"/>
            <w:vAlign w:val="center"/>
          </w:tcPr>
          <w:p w14:paraId="289E2337"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000000" w:fill="FFFFFF"/>
            <w:vAlign w:val="center"/>
          </w:tcPr>
          <w:p w14:paraId="55B9BCC3"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518B5F21"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4" w:space="0" w:color="auto"/>
            </w:tcBorders>
            <w:shd w:val="clear" w:color="000000" w:fill="D9D9D9"/>
            <w:vAlign w:val="center"/>
          </w:tcPr>
          <w:p w14:paraId="6ACD4A1B"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000000" w:fill="FFFFFF"/>
            <w:vAlign w:val="center"/>
          </w:tcPr>
          <w:p w14:paraId="60A0D4D5"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1511E64B"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tcPr>
          <w:p w14:paraId="6ABC88D6"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6B5D5703" w14:textId="77777777" w:rsidTr="00D151AA">
        <w:trPr>
          <w:trHeight w:val="555"/>
        </w:trPr>
        <w:tc>
          <w:tcPr>
            <w:tcW w:w="1954" w:type="pct"/>
            <w:tcBorders>
              <w:top w:val="single" w:sz="4" w:space="0" w:color="auto"/>
              <w:left w:val="single" w:sz="4" w:space="0" w:color="auto"/>
              <w:bottom w:val="single" w:sz="4" w:space="0" w:color="auto"/>
              <w:right w:val="single" w:sz="4" w:space="0" w:color="auto"/>
            </w:tcBorders>
            <w:shd w:val="clear" w:color="000000" w:fill="FFC000"/>
            <w:vAlign w:val="center"/>
            <w:hideMark/>
          </w:tcPr>
          <w:p w14:paraId="1D8B785F" w14:textId="77777777" w:rsidR="00AD5BD3" w:rsidRPr="004F4276" w:rsidRDefault="00AD5BD3" w:rsidP="00D151AA">
            <w:pPr>
              <w:spacing w:after="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9. Nr. unități de învățământ amplasate într-o zonă periferică /izolată, din care:</w:t>
            </w:r>
          </w:p>
        </w:tc>
        <w:tc>
          <w:tcPr>
            <w:tcW w:w="428" w:type="pct"/>
            <w:tcBorders>
              <w:top w:val="nil"/>
              <w:left w:val="single" w:sz="8" w:space="0" w:color="auto"/>
              <w:bottom w:val="single" w:sz="4" w:space="0" w:color="auto"/>
              <w:right w:val="single" w:sz="8" w:space="0" w:color="auto"/>
            </w:tcBorders>
            <w:shd w:val="clear" w:color="000000" w:fill="00FFFF"/>
            <w:vAlign w:val="center"/>
          </w:tcPr>
          <w:p w14:paraId="0A958897"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FFC000"/>
            <w:vAlign w:val="center"/>
          </w:tcPr>
          <w:p w14:paraId="25A5C58D"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000000" w:fill="FFC000"/>
            <w:vAlign w:val="center"/>
          </w:tcPr>
          <w:p w14:paraId="63986AA4"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000000" w:fill="FFC000"/>
            <w:vAlign w:val="center"/>
          </w:tcPr>
          <w:p w14:paraId="69400D29"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FFC000"/>
            <w:vAlign w:val="center"/>
          </w:tcPr>
          <w:p w14:paraId="5945DA33"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000000" w:fill="FFC000"/>
            <w:vAlign w:val="center"/>
          </w:tcPr>
          <w:p w14:paraId="67D0BD7A"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000000" w:fill="FFC000"/>
            <w:vAlign w:val="center"/>
          </w:tcPr>
          <w:p w14:paraId="4E01E130"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nil"/>
            </w:tcBorders>
            <w:shd w:val="clear" w:color="000000" w:fill="FFC000"/>
            <w:vAlign w:val="center"/>
          </w:tcPr>
          <w:p w14:paraId="3928CF8C"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FFC000"/>
            <w:vAlign w:val="center"/>
          </w:tcPr>
          <w:p w14:paraId="6DAEF0EB"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r>
      <w:tr w:rsidR="00AD5BD3" w:rsidRPr="00070E7D" w14:paraId="11C075C5"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6E000CD" w14:textId="77777777" w:rsidR="00AD5BD3" w:rsidRPr="004F4276" w:rsidRDefault="00AD5BD3" w:rsidP="00D151AA">
            <w:pPr>
              <w:spacing w:after="0"/>
              <w:ind w:firstLineChars="200" w:firstLine="32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creșe, </w:t>
            </w:r>
            <w:proofErr w:type="spellStart"/>
            <w:r w:rsidRPr="004F4276">
              <w:rPr>
                <w:rFonts w:ascii="Palatino Linotype" w:hAnsi="Palatino Linotype" w:cstheme="minorHAnsi"/>
                <w:bCs/>
                <w:color w:val="000000"/>
                <w:sz w:val="16"/>
                <w:szCs w:val="16"/>
                <w:lang w:eastAsia="ro-RO"/>
              </w:rPr>
              <w:t>grădiniţe</w:t>
            </w:r>
            <w:proofErr w:type="spellEnd"/>
          </w:p>
        </w:tc>
        <w:tc>
          <w:tcPr>
            <w:tcW w:w="428" w:type="pct"/>
            <w:tcBorders>
              <w:top w:val="nil"/>
              <w:left w:val="single" w:sz="8" w:space="0" w:color="auto"/>
              <w:bottom w:val="single" w:sz="4" w:space="0" w:color="auto"/>
              <w:right w:val="single" w:sz="8" w:space="0" w:color="auto"/>
            </w:tcBorders>
            <w:shd w:val="clear" w:color="000000" w:fill="00FFFF"/>
            <w:vAlign w:val="bottom"/>
          </w:tcPr>
          <w:p w14:paraId="0A8BBC46"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2DC29063"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1C2A0055"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125B729B"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594860D9"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48B85C0B"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vAlign w:val="center"/>
          </w:tcPr>
          <w:p w14:paraId="63AFEB75"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6EE8E30F"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tcPr>
          <w:p w14:paraId="775BA471"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3F79610D"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1F72BDA4" w14:textId="77777777" w:rsidR="00AD5BD3" w:rsidRPr="004F4276" w:rsidRDefault="00AD5BD3" w:rsidP="00D151AA">
            <w:pPr>
              <w:spacing w:after="0"/>
              <w:ind w:firstLineChars="200" w:firstLine="32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w:t>
            </w:r>
            <w:proofErr w:type="spellStart"/>
            <w:r w:rsidRPr="004F4276">
              <w:rPr>
                <w:rFonts w:ascii="Palatino Linotype" w:hAnsi="Palatino Linotype" w:cstheme="minorHAnsi"/>
                <w:bCs/>
                <w:color w:val="000000"/>
                <w:sz w:val="16"/>
                <w:szCs w:val="16"/>
                <w:lang w:eastAsia="ro-RO"/>
              </w:rPr>
              <w:t>şcoli</w:t>
            </w:r>
            <w:proofErr w:type="spellEnd"/>
            <w:r w:rsidRPr="004F4276">
              <w:rPr>
                <w:rFonts w:ascii="Palatino Linotype" w:hAnsi="Palatino Linotype" w:cstheme="minorHAnsi"/>
                <w:bCs/>
                <w:color w:val="000000"/>
                <w:sz w:val="16"/>
                <w:szCs w:val="16"/>
                <w:lang w:eastAsia="ro-RO"/>
              </w:rPr>
              <w:t xml:space="preserve"> primare/gimnaziale</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0FE20377"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6CAB9943"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0E237F8D"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02E10065"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0CD8D0B3"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74CB2ABC"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vAlign w:val="center"/>
          </w:tcPr>
          <w:p w14:paraId="3133589D"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19DB4000"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tcPr>
          <w:p w14:paraId="0B3305FD"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6005C5D8"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E8CF4A8" w14:textId="77777777" w:rsidR="00AD5BD3" w:rsidRPr="004F4276" w:rsidRDefault="00AD5BD3" w:rsidP="00D151AA">
            <w:pPr>
              <w:spacing w:after="0"/>
              <w:ind w:firstLineChars="200" w:firstLine="32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licee, colegii</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7092AF10"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4652F771"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77EB82FD"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210D150E"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0DED785B"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6A2EEC5C"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vAlign w:val="center"/>
          </w:tcPr>
          <w:p w14:paraId="252E7332"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0205FC9D"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tcPr>
          <w:p w14:paraId="3AB8D665"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186794F5" w14:textId="77777777" w:rsidTr="00D151AA">
        <w:trPr>
          <w:trHeight w:val="60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5883E88D" w14:textId="77777777" w:rsidR="00AD5BD3" w:rsidRPr="004F4276" w:rsidRDefault="00AD5BD3" w:rsidP="00D151AA">
            <w:pPr>
              <w:spacing w:after="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unități de învățământ care fac parte din rețeaua școlară - cluburi sportive/clubul copiilor, școli postliceale, etc.</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577D5771"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000000" w:fill="FFFFFF"/>
            <w:vAlign w:val="center"/>
          </w:tcPr>
          <w:p w14:paraId="7E906B4E"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4" w:space="0" w:color="auto"/>
            </w:tcBorders>
            <w:shd w:val="clear" w:color="000000" w:fill="FFFFFF"/>
            <w:vAlign w:val="center"/>
          </w:tcPr>
          <w:p w14:paraId="057186B3"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000000" w:fill="FFFFFF"/>
            <w:vAlign w:val="center"/>
          </w:tcPr>
          <w:p w14:paraId="6F494223"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687B32FF"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4" w:space="0" w:color="auto"/>
            </w:tcBorders>
            <w:shd w:val="clear" w:color="000000" w:fill="D9D9D9"/>
            <w:vAlign w:val="center"/>
          </w:tcPr>
          <w:p w14:paraId="59604B42"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000000" w:fill="FFFFFF"/>
            <w:vAlign w:val="center"/>
          </w:tcPr>
          <w:p w14:paraId="5E340F06"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nil"/>
            </w:tcBorders>
            <w:shd w:val="clear" w:color="000000" w:fill="D9D9D9"/>
            <w:vAlign w:val="center"/>
          </w:tcPr>
          <w:p w14:paraId="0E31302D"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D9D9D9"/>
            <w:vAlign w:val="center"/>
          </w:tcPr>
          <w:p w14:paraId="1011DD68"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r>
      <w:tr w:rsidR="00AD5BD3" w:rsidRPr="00070E7D" w14:paraId="4A3BEC0D" w14:textId="77777777" w:rsidTr="00D151AA">
        <w:trPr>
          <w:trHeight w:val="70"/>
        </w:trPr>
        <w:tc>
          <w:tcPr>
            <w:tcW w:w="1954" w:type="pct"/>
            <w:tcBorders>
              <w:top w:val="single" w:sz="4" w:space="0" w:color="auto"/>
              <w:left w:val="single" w:sz="4" w:space="0" w:color="auto"/>
              <w:bottom w:val="single" w:sz="8" w:space="0" w:color="auto"/>
              <w:right w:val="nil"/>
            </w:tcBorders>
            <w:shd w:val="clear" w:color="000000" w:fill="DA9694"/>
            <w:vAlign w:val="center"/>
            <w:hideMark/>
          </w:tcPr>
          <w:p w14:paraId="58CA3AFE" w14:textId="77777777" w:rsidR="00AD5BD3" w:rsidRPr="004F4276" w:rsidRDefault="00AD5BD3" w:rsidP="00D151AA">
            <w:pPr>
              <w:spacing w:after="0"/>
              <w:jc w:val="center"/>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III. DATE SUPLIMENTARE  </w:t>
            </w:r>
          </w:p>
        </w:tc>
        <w:tc>
          <w:tcPr>
            <w:tcW w:w="428" w:type="pct"/>
            <w:tcBorders>
              <w:top w:val="nil"/>
              <w:left w:val="single" w:sz="8" w:space="0" w:color="auto"/>
              <w:bottom w:val="single" w:sz="8" w:space="0" w:color="auto"/>
              <w:right w:val="single" w:sz="8" w:space="0" w:color="auto"/>
            </w:tcBorders>
            <w:shd w:val="clear" w:color="000000" w:fill="DA9694"/>
            <w:vAlign w:val="center"/>
            <w:hideMark/>
          </w:tcPr>
          <w:p w14:paraId="614600C2"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r w:rsidRPr="00070E7D">
              <w:rPr>
                <w:rFonts w:ascii="Palatino Linotype" w:hAnsi="Palatino Linotype" w:cstheme="minorHAnsi"/>
                <w:b/>
                <w:bCs/>
                <w:color w:val="000000"/>
                <w:sz w:val="16"/>
                <w:szCs w:val="16"/>
                <w:lang w:eastAsia="ro-RO"/>
              </w:rPr>
              <w:t> </w:t>
            </w:r>
          </w:p>
        </w:tc>
        <w:tc>
          <w:tcPr>
            <w:tcW w:w="331" w:type="pct"/>
            <w:tcBorders>
              <w:top w:val="nil"/>
              <w:left w:val="nil"/>
              <w:bottom w:val="single" w:sz="8" w:space="0" w:color="auto"/>
              <w:right w:val="single" w:sz="4" w:space="0" w:color="auto"/>
            </w:tcBorders>
            <w:shd w:val="clear" w:color="000000" w:fill="DA9694"/>
            <w:vAlign w:val="center"/>
            <w:hideMark/>
          </w:tcPr>
          <w:p w14:paraId="5597EE30"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r w:rsidRPr="00070E7D">
              <w:rPr>
                <w:rFonts w:ascii="Palatino Linotype" w:hAnsi="Palatino Linotype" w:cstheme="minorHAnsi"/>
                <w:b/>
                <w:bCs/>
                <w:color w:val="000000"/>
                <w:sz w:val="16"/>
                <w:szCs w:val="16"/>
                <w:lang w:eastAsia="ro-RO"/>
              </w:rPr>
              <w:t> </w:t>
            </w:r>
          </w:p>
        </w:tc>
        <w:tc>
          <w:tcPr>
            <w:tcW w:w="317" w:type="pct"/>
            <w:tcBorders>
              <w:top w:val="nil"/>
              <w:left w:val="nil"/>
              <w:bottom w:val="single" w:sz="8" w:space="0" w:color="auto"/>
              <w:right w:val="single" w:sz="8" w:space="0" w:color="auto"/>
            </w:tcBorders>
            <w:shd w:val="clear" w:color="000000" w:fill="DA9694"/>
            <w:vAlign w:val="center"/>
            <w:hideMark/>
          </w:tcPr>
          <w:p w14:paraId="40998DDD"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r w:rsidRPr="00070E7D">
              <w:rPr>
                <w:rFonts w:ascii="Palatino Linotype" w:hAnsi="Palatino Linotype" w:cstheme="minorHAnsi"/>
                <w:b/>
                <w:bCs/>
                <w:color w:val="000000"/>
                <w:sz w:val="16"/>
                <w:szCs w:val="16"/>
                <w:lang w:eastAsia="ro-RO"/>
              </w:rPr>
              <w:t> </w:t>
            </w:r>
          </w:p>
        </w:tc>
        <w:tc>
          <w:tcPr>
            <w:tcW w:w="338" w:type="pct"/>
            <w:tcBorders>
              <w:top w:val="nil"/>
              <w:left w:val="nil"/>
              <w:bottom w:val="single" w:sz="8" w:space="0" w:color="auto"/>
              <w:right w:val="single" w:sz="4" w:space="0" w:color="auto"/>
            </w:tcBorders>
            <w:shd w:val="clear" w:color="000000" w:fill="DA9694"/>
            <w:vAlign w:val="center"/>
            <w:hideMark/>
          </w:tcPr>
          <w:p w14:paraId="5DE43CBD"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r w:rsidRPr="00070E7D">
              <w:rPr>
                <w:rFonts w:ascii="Palatino Linotype" w:hAnsi="Palatino Linotype" w:cstheme="minorHAnsi"/>
                <w:b/>
                <w:bCs/>
                <w:color w:val="000000"/>
                <w:sz w:val="16"/>
                <w:szCs w:val="16"/>
                <w:lang w:eastAsia="ro-RO"/>
              </w:rPr>
              <w:t> </w:t>
            </w:r>
          </w:p>
        </w:tc>
        <w:tc>
          <w:tcPr>
            <w:tcW w:w="331" w:type="pct"/>
            <w:tcBorders>
              <w:top w:val="nil"/>
              <w:left w:val="nil"/>
              <w:bottom w:val="single" w:sz="8" w:space="0" w:color="auto"/>
              <w:right w:val="single" w:sz="4" w:space="0" w:color="auto"/>
            </w:tcBorders>
            <w:shd w:val="clear" w:color="000000" w:fill="DA9694"/>
            <w:vAlign w:val="center"/>
            <w:hideMark/>
          </w:tcPr>
          <w:p w14:paraId="17FAF641"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r w:rsidRPr="00070E7D">
              <w:rPr>
                <w:rFonts w:ascii="Palatino Linotype" w:hAnsi="Palatino Linotype" w:cstheme="minorHAnsi"/>
                <w:b/>
                <w:bCs/>
                <w:color w:val="000000"/>
                <w:sz w:val="16"/>
                <w:szCs w:val="16"/>
                <w:lang w:eastAsia="ro-RO"/>
              </w:rPr>
              <w:t> </w:t>
            </w:r>
          </w:p>
        </w:tc>
        <w:tc>
          <w:tcPr>
            <w:tcW w:w="317" w:type="pct"/>
            <w:tcBorders>
              <w:top w:val="nil"/>
              <w:left w:val="nil"/>
              <w:bottom w:val="single" w:sz="8" w:space="0" w:color="auto"/>
              <w:right w:val="single" w:sz="8" w:space="0" w:color="auto"/>
            </w:tcBorders>
            <w:shd w:val="clear" w:color="000000" w:fill="DA9694"/>
            <w:vAlign w:val="center"/>
            <w:hideMark/>
          </w:tcPr>
          <w:p w14:paraId="11C5DC0E"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r w:rsidRPr="00070E7D">
              <w:rPr>
                <w:rFonts w:ascii="Palatino Linotype" w:hAnsi="Palatino Linotype" w:cstheme="minorHAnsi"/>
                <w:b/>
                <w:bCs/>
                <w:color w:val="000000"/>
                <w:sz w:val="16"/>
                <w:szCs w:val="16"/>
                <w:lang w:eastAsia="ro-RO"/>
              </w:rPr>
              <w:t> </w:t>
            </w:r>
          </w:p>
        </w:tc>
        <w:tc>
          <w:tcPr>
            <w:tcW w:w="338" w:type="pct"/>
            <w:tcBorders>
              <w:top w:val="nil"/>
              <w:left w:val="nil"/>
              <w:bottom w:val="single" w:sz="8" w:space="0" w:color="auto"/>
              <w:right w:val="single" w:sz="4" w:space="0" w:color="auto"/>
            </w:tcBorders>
            <w:shd w:val="clear" w:color="000000" w:fill="DA9694"/>
            <w:vAlign w:val="center"/>
            <w:hideMark/>
          </w:tcPr>
          <w:p w14:paraId="6E97C0A7"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r w:rsidRPr="00070E7D">
              <w:rPr>
                <w:rFonts w:ascii="Palatino Linotype" w:hAnsi="Palatino Linotype" w:cstheme="minorHAnsi"/>
                <w:b/>
                <w:bCs/>
                <w:color w:val="000000"/>
                <w:sz w:val="16"/>
                <w:szCs w:val="16"/>
                <w:lang w:eastAsia="ro-RO"/>
              </w:rPr>
              <w:t> </w:t>
            </w:r>
          </w:p>
        </w:tc>
        <w:tc>
          <w:tcPr>
            <w:tcW w:w="331" w:type="pct"/>
            <w:tcBorders>
              <w:top w:val="nil"/>
              <w:left w:val="nil"/>
              <w:bottom w:val="single" w:sz="8" w:space="0" w:color="auto"/>
              <w:right w:val="nil"/>
            </w:tcBorders>
            <w:shd w:val="clear" w:color="000000" w:fill="DA9694"/>
            <w:vAlign w:val="center"/>
            <w:hideMark/>
          </w:tcPr>
          <w:p w14:paraId="4EC6B004"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r w:rsidRPr="00070E7D">
              <w:rPr>
                <w:rFonts w:ascii="Palatino Linotype" w:hAnsi="Palatino Linotype" w:cstheme="minorHAnsi"/>
                <w:b/>
                <w:bCs/>
                <w:color w:val="000000"/>
                <w:sz w:val="16"/>
                <w:szCs w:val="16"/>
                <w:lang w:eastAsia="ro-RO"/>
              </w:rPr>
              <w:t> </w:t>
            </w:r>
          </w:p>
        </w:tc>
        <w:tc>
          <w:tcPr>
            <w:tcW w:w="317" w:type="pct"/>
            <w:tcBorders>
              <w:top w:val="nil"/>
              <w:left w:val="single" w:sz="4" w:space="0" w:color="auto"/>
              <w:bottom w:val="single" w:sz="4" w:space="0" w:color="auto"/>
              <w:right w:val="single" w:sz="4" w:space="0" w:color="auto"/>
            </w:tcBorders>
            <w:shd w:val="clear" w:color="000000" w:fill="DA9694"/>
            <w:vAlign w:val="center"/>
            <w:hideMark/>
          </w:tcPr>
          <w:p w14:paraId="375B7247"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r w:rsidRPr="00070E7D">
              <w:rPr>
                <w:rFonts w:ascii="Palatino Linotype" w:hAnsi="Palatino Linotype" w:cstheme="minorHAnsi"/>
                <w:b/>
                <w:bCs/>
                <w:color w:val="000000"/>
                <w:sz w:val="16"/>
                <w:szCs w:val="16"/>
                <w:lang w:eastAsia="ro-RO"/>
              </w:rPr>
              <w:t> </w:t>
            </w:r>
          </w:p>
        </w:tc>
      </w:tr>
      <w:tr w:rsidR="00AD5BD3" w:rsidRPr="00070E7D" w14:paraId="4C1E6523" w14:textId="77777777" w:rsidTr="00D151AA">
        <w:trPr>
          <w:trHeight w:val="825"/>
        </w:trPr>
        <w:tc>
          <w:tcPr>
            <w:tcW w:w="1954" w:type="pct"/>
            <w:tcBorders>
              <w:top w:val="single" w:sz="4" w:space="0" w:color="auto"/>
              <w:left w:val="single" w:sz="4" w:space="0" w:color="auto"/>
              <w:bottom w:val="single" w:sz="4" w:space="0" w:color="auto"/>
              <w:right w:val="nil"/>
            </w:tcBorders>
            <w:shd w:val="clear" w:color="000000" w:fill="FFC000"/>
            <w:vAlign w:val="center"/>
            <w:hideMark/>
          </w:tcPr>
          <w:p w14:paraId="77DB9BE4" w14:textId="77777777" w:rsidR="00AD5BD3" w:rsidRPr="004F4276" w:rsidRDefault="00AD5BD3" w:rsidP="00D151AA">
            <w:pPr>
              <w:spacing w:after="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1. Nr. construcțiilor, aparținând unităților de învățământ preuniversitar, care funcționează fără autorizație de securitate la incendiu, din care: </w:t>
            </w:r>
          </w:p>
        </w:tc>
        <w:tc>
          <w:tcPr>
            <w:tcW w:w="428" w:type="pct"/>
            <w:tcBorders>
              <w:top w:val="nil"/>
              <w:left w:val="single" w:sz="8" w:space="0" w:color="auto"/>
              <w:bottom w:val="single" w:sz="4" w:space="0" w:color="auto"/>
              <w:right w:val="single" w:sz="8" w:space="0" w:color="auto"/>
            </w:tcBorders>
            <w:shd w:val="clear" w:color="000000" w:fill="00FFFF"/>
            <w:vAlign w:val="center"/>
          </w:tcPr>
          <w:p w14:paraId="3EF86C9E"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single" w:sz="4" w:space="0" w:color="auto"/>
              <w:left w:val="nil"/>
              <w:bottom w:val="single" w:sz="4" w:space="0" w:color="auto"/>
              <w:right w:val="single" w:sz="4" w:space="0" w:color="auto"/>
            </w:tcBorders>
            <w:shd w:val="clear" w:color="auto" w:fill="auto"/>
            <w:noWrap/>
            <w:vAlign w:val="center"/>
          </w:tcPr>
          <w:p w14:paraId="5B6BCDBA"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single" w:sz="4" w:space="0" w:color="auto"/>
              <w:left w:val="nil"/>
              <w:bottom w:val="single" w:sz="4" w:space="0" w:color="auto"/>
              <w:right w:val="single" w:sz="4" w:space="0" w:color="auto"/>
            </w:tcBorders>
            <w:shd w:val="clear" w:color="auto" w:fill="auto"/>
            <w:noWrap/>
            <w:vAlign w:val="center"/>
          </w:tcPr>
          <w:p w14:paraId="51C03ABA"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single" w:sz="4" w:space="0" w:color="auto"/>
              <w:left w:val="nil"/>
              <w:bottom w:val="single" w:sz="4" w:space="0" w:color="auto"/>
              <w:right w:val="single" w:sz="4" w:space="0" w:color="auto"/>
            </w:tcBorders>
            <w:shd w:val="clear" w:color="auto" w:fill="auto"/>
            <w:noWrap/>
            <w:vAlign w:val="center"/>
          </w:tcPr>
          <w:p w14:paraId="5699C976"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single" w:sz="4" w:space="0" w:color="auto"/>
              <w:left w:val="nil"/>
              <w:bottom w:val="single" w:sz="4" w:space="0" w:color="auto"/>
              <w:right w:val="single" w:sz="4" w:space="0" w:color="auto"/>
            </w:tcBorders>
            <w:shd w:val="clear" w:color="000000" w:fill="D9D9D9"/>
            <w:vAlign w:val="center"/>
          </w:tcPr>
          <w:p w14:paraId="64D2902D"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single" w:sz="4" w:space="0" w:color="auto"/>
              <w:left w:val="nil"/>
              <w:bottom w:val="single" w:sz="4" w:space="0" w:color="auto"/>
              <w:right w:val="single" w:sz="4" w:space="0" w:color="auto"/>
            </w:tcBorders>
            <w:shd w:val="clear" w:color="000000" w:fill="D9D9D9"/>
            <w:vAlign w:val="center"/>
          </w:tcPr>
          <w:p w14:paraId="7CF20628"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single" w:sz="4" w:space="0" w:color="auto"/>
              <w:left w:val="single" w:sz="8" w:space="0" w:color="auto"/>
              <w:bottom w:val="single" w:sz="4" w:space="0" w:color="auto"/>
              <w:right w:val="single" w:sz="4" w:space="0" w:color="auto"/>
            </w:tcBorders>
            <w:shd w:val="clear" w:color="auto" w:fill="auto"/>
            <w:vAlign w:val="center"/>
          </w:tcPr>
          <w:p w14:paraId="6BE31760"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single" w:sz="4" w:space="0" w:color="auto"/>
              <w:left w:val="nil"/>
              <w:bottom w:val="single" w:sz="4" w:space="0" w:color="auto"/>
              <w:right w:val="nil"/>
            </w:tcBorders>
            <w:shd w:val="clear" w:color="000000" w:fill="D9D9D9"/>
            <w:vAlign w:val="center"/>
            <w:hideMark/>
          </w:tcPr>
          <w:p w14:paraId="0204BEFB" w14:textId="77777777" w:rsidR="00AD5BD3" w:rsidRPr="00070E7D" w:rsidRDefault="00AD5BD3" w:rsidP="00D151AA">
            <w:pPr>
              <w:spacing w:after="0"/>
              <w:jc w:val="center"/>
              <w:rPr>
                <w:rFonts w:ascii="Palatino Linotype" w:hAnsi="Palatino Linotype" w:cstheme="minorHAnsi"/>
                <w:color w:val="000000"/>
                <w:sz w:val="16"/>
                <w:szCs w:val="16"/>
                <w:lang w:eastAsia="ro-RO"/>
              </w:rPr>
            </w:pPr>
            <w:r w:rsidRPr="00070E7D">
              <w:rPr>
                <w:rFonts w:ascii="Palatino Linotype" w:hAnsi="Palatino Linotype" w:cstheme="minorHAnsi"/>
                <w:color w:val="000000"/>
                <w:sz w:val="16"/>
                <w:szCs w:val="16"/>
                <w:lang w:eastAsia="ro-RO"/>
              </w:rPr>
              <w:t> </w:t>
            </w:r>
          </w:p>
        </w:tc>
        <w:tc>
          <w:tcPr>
            <w:tcW w:w="317" w:type="pct"/>
            <w:tcBorders>
              <w:top w:val="nil"/>
              <w:left w:val="single" w:sz="4" w:space="0" w:color="auto"/>
              <w:bottom w:val="single" w:sz="4" w:space="0" w:color="auto"/>
              <w:right w:val="single" w:sz="4" w:space="0" w:color="auto"/>
            </w:tcBorders>
            <w:shd w:val="clear" w:color="000000" w:fill="D9D9D9"/>
            <w:vAlign w:val="center"/>
            <w:hideMark/>
          </w:tcPr>
          <w:p w14:paraId="0B1F5577" w14:textId="77777777" w:rsidR="00AD5BD3" w:rsidRPr="00070E7D" w:rsidRDefault="00AD5BD3" w:rsidP="00D151AA">
            <w:pPr>
              <w:spacing w:after="0"/>
              <w:jc w:val="center"/>
              <w:rPr>
                <w:rFonts w:ascii="Palatino Linotype" w:hAnsi="Palatino Linotype" w:cstheme="minorHAnsi"/>
                <w:color w:val="000000"/>
                <w:sz w:val="16"/>
                <w:szCs w:val="16"/>
                <w:lang w:eastAsia="ro-RO"/>
              </w:rPr>
            </w:pPr>
            <w:r w:rsidRPr="00070E7D">
              <w:rPr>
                <w:rFonts w:ascii="Palatino Linotype" w:hAnsi="Palatino Linotype" w:cstheme="minorHAnsi"/>
                <w:color w:val="000000"/>
                <w:sz w:val="16"/>
                <w:szCs w:val="16"/>
                <w:lang w:eastAsia="ro-RO"/>
              </w:rPr>
              <w:t> </w:t>
            </w:r>
          </w:p>
        </w:tc>
      </w:tr>
      <w:tr w:rsidR="00AD5BD3" w:rsidRPr="00070E7D" w14:paraId="58667E3D" w14:textId="77777777" w:rsidTr="00D151AA">
        <w:trPr>
          <w:trHeight w:val="6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451AD54F" w14:textId="77777777" w:rsidR="00AD5BD3" w:rsidRPr="004F4276" w:rsidRDefault="00AD5BD3" w:rsidP="00D151AA">
            <w:pPr>
              <w:spacing w:after="0"/>
              <w:ind w:firstLineChars="200" w:firstLine="32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construcții ale creșelor, </w:t>
            </w:r>
            <w:proofErr w:type="spellStart"/>
            <w:r w:rsidRPr="004F4276">
              <w:rPr>
                <w:rFonts w:ascii="Palatino Linotype" w:hAnsi="Palatino Linotype" w:cstheme="minorHAnsi"/>
                <w:bCs/>
                <w:color w:val="000000"/>
                <w:sz w:val="16"/>
                <w:szCs w:val="16"/>
                <w:lang w:eastAsia="ro-RO"/>
              </w:rPr>
              <w:t>grădiniţelor</w:t>
            </w:r>
            <w:proofErr w:type="spellEnd"/>
          </w:p>
        </w:tc>
        <w:tc>
          <w:tcPr>
            <w:tcW w:w="428" w:type="pct"/>
            <w:tcBorders>
              <w:top w:val="single" w:sz="8" w:space="0" w:color="auto"/>
              <w:left w:val="single" w:sz="8" w:space="0" w:color="auto"/>
              <w:bottom w:val="single" w:sz="4" w:space="0" w:color="auto"/>
              <w:right w:val="single" w:sz="8" w:space="0" w:color="auto"/>
            </w:tcBorders>
            <w:shd w:val="clear" w:color="000000" w:fill="00FFFF"/>
            <w:vAlign w:val="center"/>
          </w:tcPr>
          <w:p w14:paraId="31760DF1"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1901B304"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4" w:space="0" w:color="auto"/>
            </w:tcBorders>
            <w:shd w:val="clear" w:color="auto" w:fill="auto"/>
            <w:noWrap/>
            <w:vAlign w:val="center"/>
          </w:tcPr>
          <w:p w14:paraId="713D5979"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599E5990"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2ADEC4A7"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4" w:space="0" w:color="auto"/>
            </w:tcBorders>
            <w:shd w:val="clear" w:color="000000" w:fill="D9D9D9"/>
            <w:vAlign w:val="center"/>
          </w:tcPr>
          <w:p w14:paraId="3F2AFE41"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single" w:sz="8" w:space="0" w:color="auto"/>
              <w:bottom w:val="single" w:sz="4" w:space="0" w:color="auto"/>
              <w:right w:val="single" w:sz="4" w:space="0" w:color="auto"/>
            </w:tcBorders>
            <w:shd w:val="clear" w:color="auto" w:fill="auto"/>
            <w:vAlign w:val="center"/>
          </w:tcPr>
          <w:p w14:paraId="6F68D74E"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hideMark/>
          </w:tcPr>
          <w:p w14:paraId="2418C76B" w14:textId="77777777" w:rsidR="00AD5BD3" w:rsidRPr="00070E7D" w:rsidRDefault="00AD5BD3" w:rsidP="00D151AA">
            <w:pPr>
              <w:spacing w:after="0"/>
              <w:jc w:val="center"/>
              <w:rPr>
                <w:rFonts w:ascii="Palatino Linotype" w:hAnsi="Palatino Linotype" w:cstheme="minorHAnsi"/>
                <w:color w:val="000000"/>
                <w:sz w:val="16"/>
                <w:szCs w:val="16"/>
                <w:lang w:eastAsia="ro-RO"/>
              </w:rPr>
            </w:pPr>
            <w:r w:rsidRPr="00070E7D">
              <w:rPr>
                <w:rFonts w:ascii="Palatino Linotype" w:hAnsi="Palatino Linotype" w:cstheme="minorHAnsi"/>
                <w:color w:val="000000"/>
                <w:sz w:val="16"/>
                <w:szCs w:val="16"/>
                <w:lang w:eastAsia="ro-RO"/>
              </w:rPr>
              <w:t> </w:t>
            </w:r>
          </w:p>
        </w:tc>
        <w:tc>
          <w:tcPr>
            <w:tcW w:w="317" w:type="pct"/>
            <w:tcBorders>
              <w:top w:val="nil"/>
              <w:left w:val="single" w:sz="4" w:space="0" w:color="auto"/>
              <w:bottom w:val="single" w:sz="4" w:space="0" w:color="auto"/>
              <w:right w:val="single" w:sz="4" w:space="0" w:color="auto"/>
            </w:tcBorders>
            <w:shd w:val="clear" w:color="000000" w:fill="D9D9D9"/>
            <w:vAlign w:val="center"/>
            <w:hideMark/>
          </w:tcPr>
          <w:p w14:paraId="65A725EA" w14:textId="77777777" w:rsidR="00AD5BD3" w:rsidRPr="00070E7D" w:rsidRDefault="00AD5BD3" w:rsidP="00D151AA">
            <w:pPr>
              <w:spacing w:after="0"/>
              <w:jc w:val="center"/>
              <w:rPr>
                <w:rFonts w:ascii="Palatino Linotype" w:hAnsi="Palatino Linotype" w:cstheme="minorHAnsi"/>
                <w:color w:val="000000"/>
                <w:sz w:val="16"/>
                <w:szCs w:val="16"/>
                <w:lang w:eastAsia="ro-RO"/>
              </w:rPr>
            </w:pPr>
            <w:r w:rsidRPr="00070E7D">
              <w:rPr>
                <w:rFonts w:ascii="Palatino Linotype" w:hAnsi="Palatino Linotype" w:cstheme="minorHAnsi"/>
                <w:color w:val="000000"/>
                <w:sz w:val="16"/>
                <w:szCs w:val="16"/>
                <w:lang w:eastAsia="ro-RO"/>
              </w:rPr>
              <w:t> </w:t>
            </w:r>
          </w:p>
        </w:tc>
      </w:tr>
      <w:tr w:rsidR="00AD5BD3" w:rsidRPr="00070E7D" w14:paraId="2A0C0520" w14:textId="77777777" w:rsidTr="00D151AA">
        <w:trPr>
          <w:trHeight w:val="6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6F05CA24" w14:textId="77777777" w:rsidR="00AD5BD3" w:rsidRPr="004F4276" w:rsidRDefault="00AD5BD3" w:rsidP="00D151AA">
            <w:pPr>
              <w:spacing w:after="0"/>
              <w:ind w:firstLineChars="200" w:firstLine="32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construcții ale </w:t>
            </w:r>
            <w:proofErr w:type="spellStart"/>
            <w:r w:rsidRPr="004F4276">
              <w:rPr>
                <w:rFonts w:ascii="Palatino Linotype" w:hAnsi="Palatino Linotype" w:cstheme="minorHAnsi"/>
                <w:bCs/>
                <w:color w:val="000000"/>
                <w:sz w:val="16"/>
                <w:szCs w:val="16"/>
                <w:lang w:eastAsia="ro-RO"/>
              </w:rPr>
              <w:t>şcolilor</w:t>
            </w:r>
            <w:proofErr w:type="spellEnd"/>
            <w:r w:rsidRPr="004F4276">
              <w:rPr>
                <w:rFonts w:ascii="Palatino Linotype" w:hAnsi="Palatino Linotype" w:cstheme="minorHAnsi"/>
                <w:bCs/>
                <w:color w:val="000000"/>
                <w:sz w:val="16"/>
                <w:szCs w:val="16"/>
                <w:lang w:eastAsia="ro-RO"/>
              </w:rPr>
              <w:t xml:space="preserve"> primare/gimnaziale</w:t>
            </w:r>
          </w:p>
        </w:tc>
        <w:tc>
          <w:tcPr>
            <w:tcW w:w="428" w:type="pct"/>
            <w:tcBorders>
              <w:top w:val="single" w:sz="8" w:space="0" w:color="auto"/>
              <w:left w:val="single" w:sz="8" w:space="0" w:color="auto"/>
              <w:bottom w:val="single" w:sz="4" w:space="0" w:color="auto"/>
              <w:right w:val="single" w:sz="8" w:space="0" w:color="auto"/>
            </w:tcBorders>
            <w:shd w:val="clear" w:color="000000" w:fill="00FFFF"/>
            <w:vAlign w:val="center"/>
          </w:tcPr>
          <w:p w14:paraId="4C28BB11"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519D5BE8"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4" w:space="0" w:color="auto"/>
            </w:tcBorders>
            <w:shd w:val="clear" w:color="auto" w:fill="auto"/>
            <w:noWrap/>
            <w:vAlign w:val="center"/>
          </w:tcPr>
          <w:p w14:paraId="1CDBC03B"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356A4EF5"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4A63D755"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4" w:space="0" w:color="auto"/>
            </w:tcBorders>
            <w:shd w:val="clear" w:color="000000" w:fill="D9D9D9"/>
            <w:vAlign w:val="center"/>
          </w:tcPr>
          <w:p w14:paraId="7348B8E9"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single" w:sz="8" w:space="0" w:color="auto"/>
              <w:bottom w:val="single" w:sz="4" w:space="0" w:color="auto"/>
              <w:right w:val="single" w:sz="4" w:space="0" w:color="auto"/>
            </w:tcBorders>
            <w:shd w:val="clear" w:color="auto" w:fill="auto"/>
            <w:vAlign w:val="center"/>
          </w:tcPr>
          <w:p w14:paraId="47EAA51A"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hideMark/>
          </w:tcPr>
          <w:p w14:paraId="0FCCA400" w14:textId="77777777" w:rsidR="00AD5BD3" w:rsidRPr="00070E7D" w:rsidRDefault="00AD5BD3" w:rsidP="00D151AA">
            <w:pPr>
              <w:spacing w:after="0"/>
              <w:jc w:val="center"/>
              <w:rPr>
                <w:rFonts w:ascii="Palatino Linotype" w:hAnsi="Palatino Linotype" w:cstheme="minorHAnsi"/>
                <w:color w:val="000000"/>
                <w:sz w:val="16"/>
                <w:szCs w:val="16"/>
                <w:lang w:eastAsia="ro-RO"/>
              </w:rPr>
            </w:pPr>
            <w:r w:rsidRPr="00070E7D">
              <w:rPr>
                <w:rFonts w:ascii="Palatino Linotype" w:hAnsi="Palatino Linotype" w:cstheme="minorHAnsi"/>
                <w:color w:val="000000"/>
                <w:sz w:val="16"/>
                <w:szCs w:val="16"/>
                <w:lang w:eastAsia="ro-RO"/>
              </w:rPr>
              <w:t> </w:t>
            </w:r>
          </w:p>
        </w:tc>
        <w:tc>
          <w:tcPr>
            <w:tcW w:w="317" w:type="pct"/>
            <w:tcBorders>
              <w:top w:val="nil"/>
              <w:left w:val="single" w:sz="4" w:space="0" w:color="auto"/>
              <w:bottom w:val="single" w:sz="4" w:space="0" w:color="auto"/>
              <w:right w:val="single" w:sz="4" w:space="0" w:color="auto"/>
            </w:tcBorders>
            <w:shd w:val="clear" w:color="000000" w:fill="D9D9D9"/>
            <w:vAlign w:val="center"/>
            <w:hideMark/>
          </w:tcPr>
          <w:p w14:paraId="38BC4767" w14:textId="77777777" w:rsidR="00AD5BD3" w:rsidRPr="00070E7D" w:rsidRDefault="00AD5BD3" w:rsidP="00D151AA">
            <w:pPr>
              <w:spacing w:after="0"/>
              <w:jc w:val="center"/>
              <w:rPr>
                <w:rFonts w:ascii="Palatino Linotype" w:hAnsi="Palatino Linotype" w:cstheme="minorHAnsi"/>
                <w:color w:val="000000"/>
                <w:sz w:val="16"/>
                <w:szCs w:val="16"/>
                <w:lang w:eastAsia="ro-RO"/>
              </w:rPr>
            </w:pPr>
            <w:r w:rsidRPr="00070E7D">
              <w:rPr>
                <w:rFonts w:ascii="Palatino Linotype" w:hAnsi="Palatino Linotype" w:cstheme="minorHAnsi"/>
                <w:color w:val="000000"/>
                <w:sz w:val="16"/>
                <w:szCs w:val="16"/>
                <w:lang w:eastAsia="ro-RO"/>
              </w:rPr>
              <w:t> </w:t>
            </w:r>
          </w:p>
        </w:tc>
      </w:tr>
      <w:tr w:rsidR="00AD5BD3" w:rsidRPr="00070E7D" w14:paraId="40CC46B1" w14:textId="77777777" w:rsidTr="00D151AA">
        <w:trPr>
          <w:trHeight w:val="6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A2D53C6" w14:textId="77777777" w:rsidR="00AD5BD3" w:rsidRPr="004F4276" w:rsidRDefault="00AD5BD3" w:rsidP="00D151AA">
            <w:pPr>
              <w:spacing w:after="0"/>
              <w:ind w:firstLineChars="200" w:firstLine="32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construcții ale liceelor, colegiilor</w:t>
            </w:r>
          </w:p>
        </w:tc>
        <w:tc>
          <w:tcPr>
            <w:tcW w:w="428" w:type="pct"/>
            <w:tcBorders>
              <w:top w:val="single" w:sz="8" w:space="0" w:color="auto"/>
              <w:left w:val="single" w:sz="8" w:space="0" w:color="auto"/>
              <w:bottom w:val="single" w:sz="4" w:space="0" w:color="auto"/>
              <w:right w:val="single" w:sz="8" w:space="0" w:color="auto"/>
            </w:tcBorders>
            <w:shd w:val="clear" w:color="000000" w:fill="00FFFF"/>
            <w:vAlign w:val="center"/>
          </w:tcPr>
          <w:p w14:paraId="27F3A0C8"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486BE7EE"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4" w:space="0" w:color="auto"/>
            </w:tcBorders>
            <w:shd w:val="clear" w:color="auto" w:fill="auto"/>
            <w:noWrap/>
            <w:vAlign w:val="center"/>
          </w:tcPr>
          <w:p w14:paraId="6EAD760A"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0F966302"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1761037E"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4" w:space="0" w:color="auto"/>
            </w:tcBorders>
            <w:shd w:val="clear" w:color="000000" w:fill="D9D9D9"/>
            <w:vAlign w:val="center"/>
          </w:tcPr>
          <w:p w14:paraId="7FCFC259"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single" w:sz="8" w:space="0" w:color="auto"/>
              <w:bottom w:val="single" w:sz="4" w:space="0" w:color="auto"/>
              <w:right w:val="single" w:sz="4" w:space="0" w:color="auto"/>
            </w:tcBorders>
            <w:shd w:val="clear" w:color="auto" w:fill="auto"/>
            <w:vAlign w:val="center"/>
          </w:tcPr>
          <w:p w14:paraId="605FDEC5"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hideMark/>
          </w:tcPr>
          <w:p w14:paraId="58F210F1" w14:textId="77777777" w:rsidR="00AD5BD3" w:rsidRPr="00070E7D" w:rsidRDefault="00AD5BD3" w:rsidP="00D151AA">
            <w:pPr>
              <w:spacing w:after="0"/>
              <w:jc w:val="center"/>
              <w:rPr>
                <w:rFonts w:ascii="Palatino Linotype" w:hAnsi="Palatino Linotype" w:cstheme="minorHAnsi"/>
                <w:color w:val="000000"/>
                <w:sz w:val="16"/>
                <w:szCs w:val="16"/>
                <w:lang w:eastAsia="ro-RO"/>
              </w:rPr>
            </w:pPr>
            <w:r w:rsidRPr="00070E7D">
              <w:rPr>
                <w:rFonts w:ascii="Palatino Linotype" w:hAnsi="Palatino Linotype" w:cstheme="minorHAnsi"/>
                <w:color w:val="000000"/>
                <w:sz w:val="16"/>
                <w:szCs w:val="16"/>
                <w:lang w:eastAsia="ro-RO"/>
              </w:rPr>
              <w:t> </w:t>
            </w:r>
          </w:p>
        </w:tc>
        <w:tc>
          <w:tcPr>
            <w:tcW w:w="317" w:type="pct"/>
            <w:tcBorders>
              <w:top w:val="nil"/>
              <w:left w:val="single" w:sz="4" w:space="0" w:color="auto"/>
              <w:bottom w:val="single" w:sz="4" w:space="0" w:color="auto"/>
              <w:right w:val="single" w:sz="4" w:space="0" w:color="auto"/>
            </w:tcBorders>
            <w:shd w:val="clear" w:color="000000" w:fill="D9D9D9"/>
            <w:vAlign w:val="center"/>
            <w:hideMark/>
          </w:tcPr>
          <w:p w14:paraId="5980E489" w14:textId="77777777" w:rsidR="00AD5BD3" w:rsidRPr="00070E7D" w:rsidRDefault="00AD5BD3" w:rsidP="00D151AA">
            <w:pPr>
              <w:spacing w:after="0"/>
              <w:jc w:val="center"/>
              <w:rPr>
                <w:rFonts w:ascii="Palatino Linotype" w:hAnsi="Palatino Linotype" w:cstheme="minorHAnsi"/>
                <w:color w:val="000000"/>
                <w:sz w:val="16"/>
                <w:szCs w:val="16"/>
                <w:lang w:eastAsia="ro-RO"/>
              </w:rPr>
            </w:pPr>
            <w:r w:rsidRPr="00070E7D">
              <w:rPr>
                <w:rFonts w:ascii="Palatino Linotype" w:hAnsi="Palatino Linotype" w:cstheme="minorHAnsi"/>
                <w:color w:val="000000"/>
                <w:sz w:val="16"/>
                <w:szCs w:val="16"/>
                <w:lang w:eastAsia="ro-RO"/>
              </w:rPr>
              <w:t> </w:t>
            </w:r>
          </w:p>
        </w:tc>
      </w:tr>
      <w:tr w:rsidR="00AD5BD3" w:rsidRPr="00070E7D" w14:paraId="7DCC98E6" w14:textId="77777777" w:rsidTr="00D151AA">
        <w:trPr>
          <w:trHeight w:val="6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7C0D5DB" w14:textId="77777777" w:rsidR="00AD5BD3" w:rsidRPr="004F4276" w:rsidRDefault="00AD5BD3" w:rsidP="00D151AA">
            <w:pPr>
              <w:spacing w:after="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construcții ale unităților de învățământ care fac parte din rețeaua școlară - cluburi sportive/clubul copiilor, școli postliceale, etc.</w:t>
            </w:r>
          </w:p>
        </w:tc>
        <w:tc>
          <w:tcPr>
            <w:tcW w:w="428" w:type="pct"/>
            <w:tcBorders>
              <w:top w:val="single" w:sz="8" w:space="0" w:color="auto"/>
              <w:left w:val="single" w:sz="8" w:space="0" w:color="auto"/>
              <w:bottom w:val="single" w:sz="4" w:space="0" w:color="auto"/>
              <w:right w:val="single" w:sz="8" w:space="0" w:color="auto"/>
            </w:tcBorders>
            <w:shd w:val="clear" w:color="000000" w:fill="00FFFF"/>
            <w:vAlign w:val="center"/>
          </w:tcPr>
          <w:p w14:paraId="3BD91F6E"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139795F5"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4" w:space="0" w:color="auto"/>
            </w:tcBorders>
            <w:shd w:val="clear" w:color="auto" w:fill="auto"/>
            <w:noWrap/>
            <w:vAlign w:val="center"/>
          </w:tcPr>
          <w:p w14:paraId="3960870F"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472A26FC"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372677E6"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4" w:space="0" w:color="auto"/>
            </w:tcBorders>
            <w:shd w:val="clear" w:color="000000" w:fill="D9D9D9"/>
            <w:vAlign w:val="center"/>
          </w:tcPr>
          <w:p w14:paraId="59D2910A"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single" w:sz="8" w:space="0" w:color="auto"/>
              <w:bottom w:val="single" w:sz="4" w:space="0" w:color="auto"/>
              <w:right w:val="single" w:sz="4" w:space="0" w:color="auto"/>
            </w:tcBorders>
            <w:shd w:val="clear" w:color="auto" w:fill="auto"/>
            <w:vAlign w:val="center"/>
          </w:tcPr>
          <w:p w14:paraId="7E130857"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hideMark/>
          </w:tcPr>
          <w:p w14:paraId="3B33FE65" w14:textId="77777777" w:rsidR="00AD5BD3" w:rsidRPr="00070E7D" w:rsidRDefault="00AD5BD3" w:rsidP="00D151AA">
            <w:pPr>
              <w:spacing w:after="0"/>
              <w:jc w:val="center"/>
              <w:rPr>
                <w:rFonts w:ascii="Palatino Linotype" w:hAnsi="Palatino Linotype" w:cstheme="minorHAnsi"/>
                <w:color w:val="000000"/>
                <w:sz w:val="16"/>
                <w:szCs w:val="16"/>
                <w:lang w:eastAsia="ro-RO"/>
              </w:rPr>
            </w:pPr>
            <w:r w:rsidRPr="00070E7D">
              <w:rPr>
                <w:rFonts w:ascii="Palatino Linotype" w:hAnsi="Palatino Linotype" w:cstheme="minorHAnsi"/>
                <w:color w:val="000000"/>
                <w:sz w:val="16"/>
                <w:szCs w:val="16"/>
                <w:lang w:eastAsia="ro-RO"/>
              </w:rPr>
              <w:t> </w:t>
            </w:r>
          </w:p>
        </w:tc>
        <w:tc>
          <w:tcPr>
            <w:tcW w:w="317" w:type="pct"/>
            <w:tcBorders>
              <w:top w:val="nil"/>
              <w:left w:val="single" w:sz="4" w:space="0" w:color="auto"/>
              <w:bottom w:val="single" w:sz="4" w:space="0" w:color="auto"/>
              <w:right w:val="single" w:sz="4" w:space="0" w:color="auto"/>
            </w:tcBorders>
            <w:shd w:val="clear" w:color="000000" w:fill="D9D9D9"/>
            <w:vAlign w:val="center"/>
            <w:hideMark/>
          </w:tcPr>
          <w:p w14:paraId="54B34E38" w14:textId="77777777" w:rsidR="00AD5BD3" w:rsidRPr="00070E7D" w:rsidRDefault="00AD5BD3" w:rsidP="00D151AA">
            <w:pPr>
              <w:spacing w:after="0"/>
              <w:jc w:val="center"/>
              <w:rPr>
                <w:rFonts w:ascii="Palatino Linotype" w:hAnsi="Palatino Linotype" w:cstheme="minorHAnsi"/>
                <w:color w:val="000000"/>
                <w:sz w:val="16"/>
                <w:szCs w:val="16"/>
                <w:lang w:eastAsia="ro-RO"/>
              </w:rPr>
            </w:pPr>
            <w:r w:rsidRPr="00070E7D">
              <w:rPr>
                <w:rFonts w:ascii="Palatino Linotype" w:hAnsi="Palatino Linotype" w:cstheme="minorHAnsi"/>
                <w:color w:val="000000"/>
                <w:sz w:val="16"/>
                <w:szCs w:val="16"/>
                <w:lang w:eastAsia="ro-RO"/>
              </w:rPr>
              <w:t> </w:t>
            </w:r>
          </w:p>
        </w:tc>
      </w:tr>
      <w:tr w:rsidR="00AD5BD3" w:rsidRPr="00070E7D" w14:paraId="54D95A9B" w14:textId="77777777" w:rsidTr="00D151AA">
        <w:trPr>
          <w:trHeight w:val="960"/>
        </w:trPr>
        <w:tc>
          <w:tcPr>
            <w:tcW w:w="1954" w:type="pct"/>
            <w:tcBorders>
              <w:top w:val="single" w:sz="4" w:space="0" w:color="auto"/>
              <w:left w:val="single" w:sz="4" w:space="0" w:color="auto"/>
              <w:bottom w:val="single" w:sz="4" w:space="0" w:color="auto"/>
              <w:right w:val="nil"/>
            </w:tcBorders>
            <w:shd w:val="clear" w:color="000000" w:fill="FFC000"/>
            <w:vAlign w:val="center"/>
            <w:hideMark/>
          </w:tcPr>
          <w:p w14:paraId="2D12B89A" w14:textId="77777777" w:rsidR="00AD5BD3" w:rsidRPr="004F4276" w:rsidRDefault="00AD5BD3" w:rsidP="00D151AA">
            <w:pPr>
              <w:spacing w:after="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2. Nr. unități de învățământ ce dețin registru special pentru ținerea evidenței activităților punctuale desfășurate de personalul din cadrul structurilor cu atribuții în domeniul siguranței școlare, din care: </w:t>
            </w:r>
          </w:p>
        </w:tc>
        <w:tc>
          <w:tcPr>
            <w:tcW w:w="428" w:type="pct"/>
            <w:tcBorders>
              <w:top w:val="single" w:sz="8" w:space="0" w:color="auto"/>
              <w:left w:val="single" w:sz="8" w:space="0" w:color="auto"/>
              <w:bottom w:val="single" w:sz="4" w:space="0" w:color="auto"/>
              <w:right w:val="single" w:sz="8" w:space="0" w:color="auto"/>
            </w:tcBorders>
            <w:shd w:val="clear" w:color="000000" w:fill="00FFFF"/>
            <w:vAlign w:val="center"/>
          </w:tcPr>
          <w:p w14:paraId="4240A7F7"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000000" w:fill="FFC000"/>
            <w:vAlign w:val="center"/>
          </w:tcPr>
          <w:p w14:paraId="4578752A"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000000" w:fill="FFC000"/>
            <w:vAlign w:val="center"/>
          </w:tcPr>
          <w:p w14:paraId="39339C35"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000000" w:fill="FFC000"/>
            <w:vAlign w:val="center"/>
          </w:tcPr>
          <w:p w14:paraId="0BFC6FD4"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FFC000"/>
            <w:vAlign w:val="center"/>
          </w:tcPr>
          <w:p w14:paraId="6E5AD1EF"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4" w:space="0" w:color="auto"/>
            </w:tcBorders>
            <w:shd w:val="clear" w:color="000000" w:fill="FFC000"/>
            <w:vAlign w:val="center"/>
          </w:tcPr>
          <w:p w14:paraId="2D34A753"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single" w:sz="8" w:space="0" w:color="auto"/>
              <w:bottom w:val="single" w:sz="4" w:space="0" w:color="auto"/>
              <w:right w:val="single" w:sz="4" w:space="0" w:color="auto"/>
            </w:tcBorders>
            <w:shd w:val="clear" w:color="000000" w:fill="FFC000"/>
            <w:vAlign w:val="center"/>
          </w:tcPr>
          <w:p w14:paraId="5803EB66"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nil"/>
            </w:tcBorders>
            <w:shd w:val="clear" w:color="000000" w:fill="FFC000"/>
            <w:vAlign w:val="center"/>
          </w:tcPr>
          <w:p w14:paraId="296A9680"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single" w:sz="4" w:space="0" w:color="auto"/>
              <w:bottom w:val="single" w:sz="4" w:space="0" w:color="auto"/>
              <w:right w:val="nil"/>
            </w:tcBorders>
            <w:shd w:val="clear" w:color="000000" w:fill="FFC000"/>
            <w:vAlign w:val="center"/>
          </w:tcPr>
          <w:p w14:paraId="791C7C4C"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r>
      <w:tr w:rsidR="00AD5BD3" w:rsidRPr="00070E7D" w14:paraId="0D4E0A89"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175D4D6" w14:textId="77777777" w:rsidR="00AD5BD3" w:rsidRPr="004F4276" w:rsidRDefault="00AD5BD3" w:rsidP="00D151AA">
            <w:pPr>
              <w:spacing w:after="0"/>
              <w:ind w:firstLineChars="200" w:firstLine="32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w:t>
            </w:r>
            <w:proofErr w:type="spellStart"/>
            <w:r w:rsidRPr="004F4276">
              <w:rPr>
                <w:rFonts w:ascii="Palatino Linotype" w:hAnsi="Palatino Linotype" w:cstheme="minorHAnsi"/>
                <w:bCs/>
                <w:color w:val="000000"/>
                <w:sz w:val="16"/>
                <w:szCs w:val="16"/>
                <w:lang w:eastAsia="ro-RO"/>
              </w:rPr>
              <w:t>grădiniţe</w:t>
            </w:r>
            <w:proofErr w:type="spellEnd"/>
          </w:p>
        </w:tc>
        <w:tc>
          <w:tcPr>
            <w:tcW w:w="428" w:type="pct"/>
            <w:tcBorders>
              <w:top w:val="nil"/>
              <w:left w:val="single" w:sz="8" w:space="0" w:color="auto"/>
              <w:bottom w:val="single" w:sz="4" w:space="0" w:color="auto"/>
              <w:right w:val="single" w:sz="8" w:space="0" w:color="auto"/>
            </w:tcBorders>
            <w:shd w:val="clear" w:color="000000" w:fill="00FFFF"/>
            <w:vAlign w:val="bottom"/>
          </w:tcPr>
          <w:p w14:paraId="1072D822"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20DA4148"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70073215"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5F19420B"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670787EB"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26F6401A"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vAlign w:val="center"/>
          </w:tcPr>
          <w:p w14:paraId="5005F757"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hideMark/>
          </w:tcPr>
          <w:p w14:paraId="0FEEB2E7" w14:textId="77777777" w:rsidR="00AD5BD3" w:rsidRPr="00070E7D" w:rsidRDefault="00AD5BD3" w:rsidP="00D151AA">
            <w:pPr>
              <w:spacing w:after="0"/>
              <w:jc w:val="center"/>
              <w:rPr>
                <w:rFonts w:ascii="Palatino Linotype" w:hAnsi="Palatino Linotype" w:cstheme="minorHAnsi"/>
                <w:color w:val="000000"/>
                <w:sz w:val="16"/>
                <w:szCs w:val="16"/>
                <w:lang w:eastAsia="ro-RO"/>
              </w:rPr>
            </w:pPr>
            <w:r w:rsidRPr="00070E7D">
              <w:rPr>
                <w:rFonts w:ascii="Palatino Linotype" w:hAnsi="Palatino Linotype" w:cstheme="minorHAnsi"/>
                <w:color w:val="000000"/>
                <w:sz w:val="16"/>
                <w:szCs w:val="16"/>
                <w:lang w:eastAsia="ro-RO"/>
              </w:rPr>
              <w:t> </w:t>
            </w:r>
          </w:p>
        </w:tc>
        <w:tc>
          <w:tcPr>
            <w:tcW w:w="317" w:type="pct"/>
            <w:tcBorders>
              <w:top w:val="nil"/>
              <w:left w:val="single" w:sz="4" w:space="0" w:color="auto"/>
              <w:bottom w:val="single" w:sz="4" w:space="0" w:color="auto"/>
              <w:right w:val="single" w:sz="4" w:space="0" w:color="auto"/>
            </w:tcBorders>
            <w:shd w:val="clear" w:color="000000" w:fill="D9D9D9"/>
            <w:vAlign w:val="center"/>
            <w:hideMark/>
          </w:tcPr>
          <w:p w14:paraId="535209C7" w14:textId="77777777" w:rsidR="00AD5BD3" w:rsidRPr="00070E7D" w:rsidRDefault="00AD5BD3" w:rsidP="00D151AA">
            <w:pPr>
              <w:spacing w:after="0"/>
              <w:jc w:val="center"/>
              <w:rPr>
                <w:rFonts w:ascii="Palatino Linotype" w:hAnsi="Palatino Linotype" w:cstheme="minorHAnsi"/>
                <w:color w:val="000000"/>
                <w:sz w:val="16"/>
                <w:szCs w:val="16"/>
                <w:lang w:eastAsia="ro-RO"/>
              </w:rPr>
            </w:pPr>
            <w:r w:rsidRPr="00070E7D">
              <w:rPr>
                <w:rFonts w:ascii="Palatino Linotype" w:hAnsi="Palatino Linotype" w:cstheme="minorHAnsi"/>
                <w:color w:val="000000"/>
                <w:sz w:val="16"/>
                <w:szCs w:val="16"/>
                <w:lang w:eastAsia="ro-RO"/>
              </w:rPr>
              <w:t> </w:t>
            </w:r>
          </w:p>
        </w:tc>
      </w:tr>
      <w:tr w:rsidR="00AD5BD3" w:rsidRPr="00070E7D" w14:paraId="3DF398A2"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5F6EB30" w14:textId="77777777" w:rsidR="00AD5BD3" w:rsidRPr="004F4276" w:rsidRDefault="00AD5BD3" w:rsidP="00D151AA">
            <w:pPr>
              <w:spacing w:after="0"/>
              <w:ind w:firstLineChars="200" w:firstLine="32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w:t>
            </w:r>
            <w:proofErr w:type="spellStart"/>
            <w:r w:rsidRPr="004F4276">
              <w:rPr>
                <w:rFonts w:ascii="Palatino Linotype" w:hAnsi="Palatino Linotype" w:cstheme="minorHAnsi"/>
                <w:bCs/>
                <w:color w:val="000000"/>
                <w:sz w:val="16"/>
                <w:szCs w:val="16"/>
                <w:lang w:eastAsia="ro-RO"/>
              </w:rPr>
              <w:t>şcoli</w:t>
            </w:r>
            <w:proofErr w:type="spellEnd"/>
            <w:r w:rsidRPr="004F4276">
              <w:rPr>
                <w:rFonts w:ascii="Palatino Linotype" w:hAnsi="Palatino Linotype" w:cstheme="minorHAnsi"/>
                <w:bCs/>
                <w:color w:val="000000"/>
                <w:sz w:val="16"/>
                <w:szCs w:val="16"/>
                <w:lang w:eastAsia="ro-RO"/>
              </w:rPr>
              <w:t xml:space="preserve"> primare/gimnaziale</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6CA93380"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3229B601"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05380BA0"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5222A2A2"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15C612D2"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6ACCC054"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vAlign w:val="center"/>
          </w:tcPr>
          <w:p w14:paraId="4BFB3FA4"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hideMark/>
          </w:tcPr>
          <w:p w14:paraId="00C54A6D" w14:textId="77777777" w:rsidR="00AD5BD3" w:rsidRPr="00070E7D" w:rsidRDefault="00AD5BD3" w:rsidP="00D151AA">
            <w:pPr>
              <w:spacing w:after="0"/>
              <w:jc w:val="center"/>
              <w:rPr>
                <w:rFonts w:ascii="Palatino Linotype" w:hAnsi="Palatino Linotype" w:cstheme="minorHAnsi"/>
                <w:color w:val="000000"/>
                <w:sz w:val="16"/>
                <w:szCs w:val="16"/>
                <w:lang w:eastAsia="ro-RO"/>
              </w:rPr>
            </w:pPr>
            <w:r w:rsidRPr="00070E7D">
              <w:rPr>
                <w:rFonts w:ascii="Palatino Linotype" w:hAnsi="Palatino Linotype" w:cstheme="minorHAnsi"/>
                <w:color w:val="000000"/>
                <w:sz w:val="16"/>
                <w:szCs w:val="16"/>
                <w:lang w:eastAsia="ro-RO"/>
              </w:rPr>
              <w:t> </w:t>
            </w:r>
          </w:p>
        </w:tc>
        <w:tc>
          <w:tcPr>
            <w:tcW w:w="317" w:type="pct"/>
            <w:tcBorders>
              <w:top w:val="nil"/>
              <w:left w:val="single" w:sz="4" w:space="0" w:color="auto"/>
              <w:bottom w:val="single" w:sz="4" w:space="0" w:color="auto"/>
              <w:right w:val="single" w:sz="4" w:space="0" w:color="auto"/>
            </w:tcBorders>
            <w:shd w:val="clear" w:color="000000" w:fill="D9D9D9"/>
            <w:vAlign w:val="center"/>
            <w:hideMark/>
          </w:tcPr>
          <w:p w14:paraId="2BC4F4E4" w14:textId="77777777" w:rsidR="00AD5BD3" w:rsidRPr="00070E7D" w:rsidRDefault="00AD5BD3" w:rsidP="00D151AA">
            <w:pPr>
              <w:spacing w:after="0"/>
              <w:jc w:val="center"/>
              <w:rPr>
                <w:rFonts w:ascii="Palatino Linotype" w:hAnsi="Palatino Linotype" w:cstheme="minorHAnsi"/>
                <w:color w:val="000000"/>
                <w:sz w:val="16"/>
                <w:szCs w:val="16"/>
                <w:lang w:eastAsia="ro-RO"/>
              </w:rPr>
            </w:pPr>
            <w:r w:rsidRPr="00070E7D">
              <w:rPr>
                <w:rFonts w:ascii="Palatino Linotype" w:hAnsi="Palatino Linotype" w:cstheme="minorHAnsi"/>
                <w:color w:val="000000"/>
                <w:sz w:val="16"/>
                <w:szCs w:val="16"/>
                <w:lang w:eastAsia="ro-RO"/>
              </w:rPr>
              <w:t> </w:t>
            </w:r>
          </w:p>
        </w:tc>
      </w:tr>
      <w:tr w:rsidR="00AD5BD3" w:rsidRPr="00070E7D" w14:paraId="45B9933F"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453360F8" w14:textId="77777777" w:rsidR="00AD5BD3" w:rsidRPr="004F4276" w:rsidRDefault="00AD5BD3" w:rsidP="00D151AA">
            <w:pPr>
              <w:spacing w:after="0"/>
              <w:ind w:firstLineChars="200" w:firstLine="32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licee, colegii</w:t>
            </w:r>
          </w:p>
        </w:tc>
        <w:tc>
          <w:tcPr>
            <w:tcW w:w="428" w:type="pct"/>
            <w:tcBorders>
              <w:top w:val="nil"/>
              <w:left w:val="single" w:sz="8" w:space="0" w:color="auto"/>
              <w:bottom w:val="single" w:sz="4" w:space="0" w:color="auto"/>
              <w:right w:val="single" w:sz="8" w:space="0" w:color="auto"/>
            </w:tcBorders>
            <w:shd w:val="clear" w:color="000000" w:fill="00FFFF"/>
            <w:vAlign w:val="bottom"/>
          </w:tcPr>
          <w:p w14:paraId="5F1BF1A5"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4E1221D4"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28A8A885"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6955BC5F"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19288259"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421D5125"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vAlign w:val="center"/>
          </w:tcPr>
          <w:p w14:paraId="79BED6D9"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hideMark/>
          </w:tcPr>
          <w:p w14:paraId="29453DF1" w14:textId="77777777" w:rsidR="00AD5BD3" w:rsidRPr="00070E7D" w:rsidRDefault="00AD5BD3" w:rsidP="00D151AA">
            <w:pPr>
              <w:spacing w:after="0"/>
              <w:jc w:val="center"/>
              <w:rPr>
                <w:rFonts w:ascii="Palatino Linotype" w:hAnsi="Palatino Linotype" w:cstheme="minorHAnsi"/>
                <w:color w:val="000000"/>
                <w:sz w:val="16"/>
                <w:szCs w:val="16"/>
                <w:lang w:eastAsia="ro-RO"/>
              </w:rPr>
            </w:pPr>
            <w:r w:rsidRPr="00070E7D">
              <w:rPr>
                <w:rFonts w:ascii="Palatino Linotype" w:hAnsi="Palatino Linotype" w:cstheme="minorHAnsi"/>
                <w:color w:val="000000"/>
                <w:sz w:val="16"/>
                <w:szCs w:val="16"/>
                <w:lang w:eastAsia="ro-RO"/>
              </w:rPr>
              <w:t> </w:t>
            </w:r>
          </w:p>
        </w:tc>
        <w:tc>
          <w:tcPr>
            <w:tcW w:w="317" w:type="pct"/>
            <w:tcBorders>
              <w:top w:val="nil"/>
              <w:left w:val="single" w:sz="4" w:space="0" w:color="auto"/>
              <w:bottom w:val="single" w:sz="4" w:space="0" w:color="auto"/>
              <w:right w:val="single" w:sz="4" w:space="0" w:color="auto"/>
            </w:tcBorders>
            <w:shd w:val="clear" w:color="000000" w:fill="D9D9D9"/>
            <w:vAlign w:val="center"/>
            <w:hideMark/>
          </w:tcPr>
          <w:p w14:paraId="60660ACF" w14:textId="77777777" w:rsidR="00AD5BD3" w:rsidRPr="00070E7D" w:rsidRDefault="00AD5BD3" w:rsidP="00D151AA">
            <w:pPr>
              <w:spacing w:after="0"/>
              <w:jc w:val="center"/>
              <w:rPr>
                <w:rFonts w:ascii="Palatino Linotype" w:hAnsi="Palatino Linotype" w:cstheme="minorHAnsi"/>
                <w:color w:val="000000"/>
                <w:sz w:val="16"/>
                <w:szCs w:val="16"/>
                <w:lang w:eastAsia="ro-RO"/>
              </w:rPr>
            </w:pPr>
            <w:r w:rsidRPr="00070E7D">
              <w:rPr>
                <w:rFonts w:ascii="Palatino Linotype" w:hAnsi="Palatino Linotype" w:cstheme="minorHAnsi"/>
                <w:color w:val="000000"/>
                <w:sz w:val="16"/>
                <w:szCs w:val="16"/>
                <w:lang w:eastAsia="ro-RO"/>
              </w:rPr>
              <w:t> </w:t>
            </w:r>
          </w:p>
        </w:tc>
      </w:tr>
      <w:tr w:rsidR="00AD5BD3" w:rsidRPr="00070E7D" w14:paraId="1B1567D7" w14:textId="77777777" w:rsidTr="00D151AA">
        <w:trPr>
          <w:trHeight w:val="70"/>
        </w:trPr>
        <w:tc>
          <w:tcPr>
            <w:tcW w:w="1954" w:type="pct"/>
            <w:tcBorders>
              <w:top w:val="single" w:sz="4" w:space="0" w:color="auto"/>
              <w:left w:val="single" w:sz="4" w:space="0" w:color="auto"/>
              <w:bottom w:val="single" w:sz="4" w:space="0" w:color="auto"/>
              <w:right w:val="single" w:sz="8" w:space="0" w:color="000000"/>
            </w:tcBorders>
            <w:shd w:val="clear" w:color="auto" w:fill="auto"/>
            <w:vAlign w:val="bottom"/>
            <w:hideMark/>
          </w:tcPr>
          <w:p w14:paraId="7B52AEE0" w14:textId="77777777" w:rsidR="00AD5BD3" w:rsidRPr="004F4276" w:rsidRDefault="00AD5BD3" w:rsidP="00D151AA">
            <w:pPr>
              <w:spacing w:after="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       - școli profesionale</w:t>
            </w:r>
          </w:p>
        </w:tc>
        <w:tc>
          <w:tcPr>
            <w:tcW w:w="428" w:type="pct"/>
            <w:tcBorders>
              <w:top w:val="nil"/>
              <w:left w:val="nil"/>
              <w:bottom w:val="single" w:sz="4" w:space="0" w:color="auto"/>
              <w:right w:val="single" w:sz="8" w:space="0" w:color="auto"/>
            </w:tcBorders>
            <w:shd w:val="clear" w:color="000000" w:fill="00FFFF"/>
            <w:vAlign w:val="bottom"/>
          </w:tcPr>
          <w:p w14:paraId="2E0BC328"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144AB212"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109E1C88"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1CB94588"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0AAD27C2"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2FDAFD8B"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vAlign w:val="center"/>
          </w:tcPr>
          <w:p w14:paraId="7F3D7C95"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hideMark/>
          </w:tcPr>
          <w:p w14:paraId="74E15E15" w14:textId="77777777" w:rsidR="00AD5BD3" w:rsidRPr="00070E7D" w:rsidRDefault="00AD5BD3" w:rsidP="00D151AA">
            <w:pPr>
              <w:spacing w:after="0"/>
              <w:jc w:val="center"/>
              <w:rPr>
                <w:rFonts w:ascii="Palatino Linotype" w:hAnsi="Palatino Linotype" w:cstheme="minorHAnsi"/>
                <w:color w:val="000000"/>
                <w:sz w:val="16"/>
                <w:szCs w:val="16"/>
                <w:lang w:eastAsia="ro-RO"/>
              </w:rPr>
            </w:pPr>
            <w:r w:rsidRPr="00070E7D">
              <w:rPr>
                <w:rFonts w:ascii="Palatino Linotype" w:hAnsi="Palatino Linotype" w:cstheme="minorHAnsi"/>
                <w:color w:val="000000"/>
                <w:sz w:val="16"/>
                <w:szCs w:val="16"/>
                <w:lang w:eastAsia="ro-RO"/>
              </w:rPr>
              <w:t> </w:t>
            </w:r>
          </w:p>
        </w:tc>
        <w:tc>
          <w:tcPr>
            <w:tcW w:w="317" w:type="pct"/>
            <w:tcBorders>
              <w:top w:val="nil"/>
              <w:left w:val="single" w:sz="4" w:space="0" w:color="auto"/>
              <w:bottom w:val="single" w:sz="4" w:space="0" w:color="auto"/>
              <w:right w:val="single" w:sz="4" w:space="0" w:color="auto"/>
            </w:tcBorders>
            <w:shd w:val="clear" w:color="000000" w:fill="D9D9D9"/>
            <w:vAlign w:val="center"/>
            <w:hideMark/>
          </w:tcPr>
          <w:p w14:paraId="04E33282" w14:textId="77777777" w:rsidR="00AD5BD3" w:rsidRPr="00070E7D" w:rsidRDefault="00AD5BD3" w:rsidP="00D151AA">
            <w:pPr>
              <w:spacing w:after="0"/>
              <w:jc w:val="center"/>
              <w:rPr>
                <w:rFonts w:ascii="Palatino Linotype" w:hAnsi="Palatino Linotype" w:cstheme="minorHAnsi"/>
                <w:color w:val="000000"/>
                <w:sz w:val="16"/>
                <w:szCs w:val="16"/>
                <w:lang w:eastAsia="ro-RO"/>
              </w:rPr>
            </w:pPr>
            <w:r w:rsidRPr="00070E7D">
              <w:rPr>
                <w:rFonts w:ascii="Palatino Linotype" w:hAnsi="Palatino Linotype" w:cstheme="minorHAnsi"/>
                <w:color w:val="000000"/>
                <w:sz w:val="16"/>
                <w:szCs w:val="16"/>
                <w:lang w:eastAsia="ro-RO"/>
              </w:rPr>
              <w:t> </w:t>
            </w:r>
          </w:p>
        </w:tc>
      </w:tr>
      <w:tr w:rsidR="00AD5BD3" w:rsidRPr="00070E7D" w14:paraId="55976B74"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000000" w:fill="FFC000"/>
            <w:vAlign w:val="center"/>
            <w:hideMark/>
          </w:tcPr>
          <w:p w14:paraId="1F3D68F1" w14:textId="77777777" w:rsidR="00AD5BD3" w:rsidRPr="004F4276" w:rsidRDefault="00AD5BD3" w:rsidP="00D151AA">
            <w:pPr>
              <w:spacing w:after="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3. Nr. </w:t>
            </w:r>
            <w:proofErr w:type="spellStart"/>
            <w:r w:rsidRPr="004F4276">
              <w:rPr>
                <w:rFonts w:ascii="Palatino Linotype" w:hAnsi="Palatino Linotype" w:cstheme="minorHAnsi"/>
                <w:bCs/>
                <w:color w:val="000000"/>
                <w:sz w:val="16"/>
                <w:szCs w:val="16"/>
                <w:lang w:eastAsia="ro-RO"/>
              </w:rPr>
              <w:t>unităţilor</w:t>
            </w:r>
            <w:proofErr w:type="spellEnd"/>
            <w:r w:rsidRPr="004F4276">
              <w:rPr>
                <w:rFonts w:ascii="Palatino Linotype" w:hAnsi="Palatino Linotype" w:cstheme="minorHAnsi"/>
                <w:bCs/>
                <w:color w:val="000000"/>
                <w:sz w:val="16"/>
                <w:szCs w:val="16"/>
                <w:lang w:eastAsia="ro-RO"/>
              </w:rPr>
              <w:t xml:space="preserve"> de </w:t>
            </w:r>
            <w:proofErr w:type="spellStart"/>
            <w:r w:rsidRPr="004F4276">
              <w:rPr>
                <w:rFonts w:ascii="Palatino Linotype" w:hAnsi="Palatino Linotype" w:cstheme="minorHAnsi"/>
                <w:bCs/>
                <w:color w:val="000000"/>
                <w:sz w:val="16"/>
                <w:szCs w:val="16"/>
                <w:lang w:eastAsia="ro-RO"/>
              </w:rPr>
              <w:t>alimentaţie</w:t>
            </w:r>
            <w:proofErr w:type="spellEnd"/>
            <w:r w:rsidRPr="004F4276">
              <w:rPr>
                <w:rFonts w:ascii="Palatino Linotype" w:hAnsi="Palatino Linotype" w:cstheme="minorHAnsi"/>
                <w:bCs/>
                <w:color w:val="000000"/>
                <w:sz w:val="16"/>
                <w:szCs w:val="16"/>
                <w:lang w:eastAsia="ro-RO"/>
              </w:rPr>
              <w:t xml:space="preserve"> publică situate în imediata vecinătate a </w:t>
            </w:r>
            <w:proofErr w:type="spellStart"/>
            <w:r w:rsidRPr="004F4276">
              <w:rPr>
                <w:rFonts w:ascii="Palatino Linotype" w:hAnsi="Palatino Linotype" w:cstheme="minorHAnsi"/>
                <w:bCs/>
                <w:color w:val="000000"/>
                <w:sz w:val="16"/>
                <w:szCs w:val="16"/>
                <w:lang w:eastAsia="ro-RO"/>
              </w:rPr>
              <w:t>unităţilor</w:t>
            </w:r>
            <w:proofErr w:type="spellEnd"/>
            <w:r w:rsidRPr="004F4276">
              <w:rPr>
                <w:rFonts w:ascii="Palatino Linotype" w:hAnsi="Palatino Linotype" w:cstheme="minorHAnsi"/>
                <w:bCs/>
                <w:color w:val="000000"/>
                <w:sz w:val="16"/>
                <w:szCs w:val="16"/>
                <w:lang w:eastAsia="ro-RO"/>
              </w:rPr>
              <w:t xml:space="preserve"> şcolare, din care:</w:t>
            </w:r>
          </w:p>
        </w:tc>
        <w:tc>
          <w:tcPr>
            <w:tcW w:w="428" w:type="pct"/>
            <w:tcBorders>
              <w:top w:val="nil"/>
              <w:left w:val="single" w:sz="8" w:space="0" w:color="auto"/>
              <w:bottom w:val="single" w:sz="4" w:space="0" w:color="auto"/>
              <w:right w:val="single" w:sz="8" w:space="0" w:color="auto"/>
            </w:tcBorders>
            <w:shd w:val="clear" w:color="000000" w:fill="00FFFF"/>
            <w:vAlign w:val="center"/>
          </w:tcPr>
          <w:p w14:paraId="11EFA41E"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FFC000"/>
            <w:noWrap/>
            <w:vAlign w:val="center"/>
          </w:tcPr>
          <w:p w14:paraId="3177E013"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000000" w:fill="FFC000"/>
            <w:noWrap/>
            <w:vAlign w:val="center"/>
          </w:tcPr>
          <w:p w14:paraId="5EDC1630"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000000" w:fill="FFC000"/>
            <w:noWrap/>
            <w:vAlign w:val="center"/>
          </w:tcPr>
          <w:p w14:paraId="3C4C0EBF"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4CDE9106"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116E72A4"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000000" w:fill="FFC000"/>
            <w:vAlign w:val="center"/>
          </w:tcPr>
          <w:p w14:paraId="5530C0CA"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nil"/>
            </w:tcBorders>
            <w:shd w:val="clear" w:color="000000" w:fill="D9D9D9"/>
            <w:vAlign w:val="center"/>
            <w:hideMark/>
          </w:tcPr>
          <w:p w14:paraId="4A60DC99"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r w:rsidRPr="00070E7D">
              <w:rPr>
                <w:rFonts w:ascii="Palatino Linotype" w:hAnsi="Palatino Linotype" w:cstheme="minorHAnsi"/>
                <w:b/>
                <w:bCs/>
                <w:color w:val="000000"/>
                <w:sz w:val="16"/>
                <w:szCs w:val="16"/>
                <w:lang w:eastAsia="ro-RO"/>
              </w:rPr>
              <w:t> </w:t>
            </w:r>
          </w:p>
        </w:tc>
        <w:tc>
          <w:tcPr>
            <w:tcW w:w="317" w:type="pct"/>
            <w:tcBorders>
              <w:top w:val="nil"/>
              <w:left w:val="single" w:sz="4" w:space="0" w:color="auto"/>
              <w:bottom w:val="single" w:sz="4" w:space="0" w:color="auto"/>
              <w:right w:val="single" w:sz="4" w:space="0" w:color="auto"/>
            </w:tcBorders>
            <w:shd w:val="clear" w:color="000000" w:fill="D9D9D9"/>
            <w:vAlign w:val="center"/>
            <w:hideMark/>
          </w:tcPr>
          <w:p w14:paraId="00FBC3E9"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r w:rsidRPr="00070E7D">
              <w:rPr>
                <w:rFonts w:ascii="Palatino Linotype" w:hAnsi="Palatino Linotype" w:cstheme="minorHAnsi"/>
                <w:b/>
                <w:bCs/>
                <w:color w:val="000000"/>
                <w:sz w:val="16"/>
                <w:szCs w:val="16"/>
                <w:lang w:eastAsia="ro-RO"/>
              </w:rPr>
              <w:t> </w:t>
            </w:r>
          </w:p>
        </w:tc>
      </w:tr>
      <w:tr w:rsidR="00AD5BD3" w:rsidRPr="00070E7D" w14:paraId="110318B8"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02289F" w14:textId="77777777" w:rsidR="00AD5BD3" w:rsidRPr="004F4276" w:rsidRDefault="00AD5BD3" w:rsidP="00D151AA">
            <w:pPr>
              <w:spacing w:after="0"/>
              <w:rPr>
                <w:rFonts w:ascii="Palatino Linotype" w:hAnsi="Palatino Linotype" w:cstheme="minorHAnsi"/>
                <w:color w:val="000000"/>
                <w:sz w:val="16"/>
                <w:szCs w:val="16"/>
                <w:lang w:eastAsia="ro-RO"/>
              </w:rPr>
            </w:pPr>
            <w:r w:rsidRPr="004F4276">
              <w:rPr>
                <w:rFonts w:ascii="Palatino Linotype" w:hAnsi="Palatino Linotype" w:cstheme="minorHAnsi"/>
                <w:color w:val="000000"/>
                <w:sz w:val="16"/>
                <w:szCs w:val="16"/>
                <w:lang w:eastAsia="ro-RO"/>
              </w:rPr>
              <w:t xml:space="preserve">          - câte cad sub </w:t>
            </w:r>
            <w:proofErr w:type="spellStart"/>
            <w:r w:rsidRPr="004F4276">
              <w:rPr>
                <w:rFonts w:ascii="Palatino Linotype" w:hAnsi="Palatino Linotype" w:cstheme="minorHAnsi"/>
                <w:color w:val="000000"/>
                <w:sz w:val="16"/>
                <w:szCs w:val="16"/>
                <w:lang w:eastAsia="ro-RO"/>
              </w:rPr>
              <w:t>incidenţa</w:t>
            </w:r>
            <w:proofErr w:type="spellEnd"/>
            <w:r w:rsidRPr="004F4276">
              <w:rPr>
                <w:rFonts w:ascii="Palatino Linotype" w:hAnsi="Palatino Linotype" w:cstheme="minorHAnsi"/>
                <w:color w:val="000000"/>
                <w:sz w:val="16"/>
                <w:szCs w:val="16"/>
                <w:lang w:eastAsia="ro-RO"/>
              </w:rPr>
              <w:t xml:space="preserve"> HG nr. 128/1994</w:t>
            </w:r>
          </w:p>
        </w:tc>
        <w:tc>
          <w:tcPr>
            <w:tcW w:w="428" w:type="pct"/>
            <w:tcBorders>
              <w:top w:val="nil"/>
              <w:left w:val="single" w:sz="8" w:space="0" w:color="auto"/>
              <w:bottom w:val="single" w:sz="4" w:space="0" w:color="auto"/>
              <w:right w:val="single" w:sz="8" w:space="0" w:color="auto"/>
            </w:tcBorders>
            <w:shd w:val="clear" w:color="000000" w:fill="00FFFF"/>
            <w:vAlign w:val="center"/>
          </w:tcPr>
          <w:p w14:paraId="46DD14C8"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2A731F43"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4" w:space="0" w:color="auto"/>
            </w:tcBorders>
            <w:shd w:val="clear" w:color="auto" w:fill="auto"/>
            <w:noWrap/>
            <w:vAlign w:val="center"/>
          </w:tcPr>
          <w:p w14:paraId="1D8328AE"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4BBC5ECC"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148D8BCF"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4" w:space="0" w:color="auto"/>
            </w:tcBorders>
            <w:shd w:val="clear" w:color="000000" w:fill="D9D9D9"/>
            <w:vAlign w:val="center"/>
          </w:tcPr>
          <w:p w14:paraId="1539338F"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000000" w:fill="FFFFFF"/>
            <w:vAlign w:val="center"/>
          </w:tcPr>
          <w:p w14:paraId="4E7BA0A2"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hideMark/>
          </w:tcPr>
          <w:p w14:paraId="77CE3CB7" w14:textId="77777777" w:rsidR="00AD5BD3" w:rsidRPr="00070E7D" w:rsidRDefault="00AD5BD3" w:rsidP="00D151AA">
            <w:pPr>
              <w:spacing w:after="0"/>
              <w:jc w:val="center"/>
              <w:rPr>
                <w:rFonts w:ascii="Palatino Linotype" w:hAnsi="Palatino Linotype" w:cstheme="minorHAnsi"/>
                <w:color w:val="000000"/>
                <w:sz w:val="16"/>
                <w:szCs w:val="16"/>
                <w:lang w:eastAsia="ro-RO"/>
              </w:rPr>
            </w:pPr>
            <w:r w:rsidRPr="00070E7D">
              <w:rPr>
                <w:rFonts w:ascii="Palatino Linotype" w:hAnsi="Palatino Linotype" w:cstheme="minorHAnsi"/>
                <w:color w:val="000000"/>
                <w:sz w:val="16"/>
                <w:szCs w:val="16"/>
                <w:lang w:eastAsia="ro-RO"/>
              </w:rPr>
              <w:t> </w:t>
            </w:r>
          </w:p>
        </w:tc>
        <w:tc>
          <w:tcPr>
            <w:tcW w:w="317" w:type="pct"/>
            <w:tcBorders>
              <w:top w:val="nil"/>
              <w:left w:val="single" w:sz="4" w:space="0" w:color="auto"/>
              <w:bottom w:val="single" w:sz="4" w:space="0" w:color="auto"/>
              <w:right w:val="single" w:sz="4" w:space="0" w:color="auto"/>
            </w:tcBorders>
            <w:shd w:val="clear" w:color="000000" w:fill="D9D9D9"/>
            <w:vAlign w:val="center"/>
            <w:hideMark/>
          </w:tcPr>
          <w:p w14:paraId="3DFC3ED4" w14:textId="77777777" w:rsidR="00AD5BD3" w:rsidRPr="00070E7D" w:rsidRDefault="00AD5BD3" w:rsidP="00D151AA">
            <w:pPr>
              <w:spacing w:after="0"/>
              <w:jc w:val="center"/>
              <w:rPr>
                <w:rFonts w:ascii="Palatino Linotype" w:hAnsi="Palatino Linotype" w:cstheme="minorHAnsi"/>
                <w:color w:val="000000"/>
                <w:sz w:val="16"/>
                <w:szCs w:val="16"/>
                <w:lang w:eastAsia="ro-RO"/>
              </w:rPr>
            </w:pPr>
            <w:r w:rsidRPr="00070E7D">
              <w:rPr>
                <w:rFonts w:ascii="Palatino Linotype" w:hAnsi="Palatino Linotype" w:cstheme="minorHAnsi"/>
                <w:color w:val="000000"/>
                <w:sz w:val="16"/>
                <w:szCs w:val="16"/>
                <w:lang w:eastAsia="ro-RO"/>
              </w:rPr>
              <w:t> </w:t>
            </w:r>
          </w:p>
        </w:tc>
      </w:tr>
      <w:tr w:rsidR="00AD5BD3" w:rsidRPr="00070E7D" w14:paraId="6CB525BD"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D80C2E" w14:textId="77777777" w:rsidR="00AD5BD3" w:rsidRPr="004F4276" w:rsidRDefault="00AD5BD3" w:rsidP="00D151AA">
            <w:pPr>
              <w:spacing w:after="0"/>
              <w:rPr>
                <w:rFonts w:ascii="Palatino Linotype" w:hAnsi="Palatino Linotype" w:cstheme="minorHAnsi"/>
                <w:color w:val="000000"/>
                <w:sz w:val="16"/>
                <w:szCs w:val="16"/>
                <w:lang w:eastAsia="ro-RO"/>
              </w:rPr>
            </w:pPr>
            <w:r w:rsidRPr="004F4276">
              <w:rPr>
                <w:rFonts w:ascii="Palatino Linotype" w:hAnsi="Palatino Linotype" w:cstheme="minorHAnsi"/>
                <w:color w:val="000000"/>
                <w:sz w:val="16"/>
                <w:szCs w:val="16"/>
                <w:lang w:eastAsia="ro-RO"/>
              </w:rPr>
              <w:t xml:space="preserve">          - la câte s-a solicitat retragerea /suspendarea autorizației</w:t>
            </w:r>
            <w:r>
              <w:rPr>
                <w:rFonts w:ascii="Palatino Linotype" w:hAnsi="Palatino Linotype" w:cstheme="minorHAnsi"/>
                <w:color w:val="000000"/>
                <w:sz w:val="16"/>
                <w:szCs w:val="16"/>
                <w:lang w:eastAsia="ro-RO"/>
              </w:rPr>
              <w:t>/</w:t>
            </w:r>
            <w:r w:rsidRPr="004F4276">
              <w:rPr>
                <w:rFonts w:ascii="Palatino Linotype" w:hAnsi="Palatino Linotype" w:cstheme="minorHAnsi"/>
                <w:color w:val="000000"/>
                <w:sz w:val="16"/>
                <w:szCs w:val="16"/>
                <w:lang w:eastAsia="ro-RO"/>
              </w:rPr>
              <w:t xml:space="preserve">avizului de funcționare  </w:t>
            </w:r>
          </w:p>
        </w:tc>
        <w:tc>
          <w:tcPr>
            <w:tcW w:w="428" w:type="pct"/>
            <w:tcBorders>
              <w:top w:val="nil"/>
              <w:left w:val="single" w:sz="8" w:space="0" w:color="auto"/>
              <w:bottom w:val="single" w:sz="4" w:space="0" w:color="auto"/>
              <w:right w:val="single" w:sz="8" w:space="0" w:color="auto"/>
            </w:tcBorders>
            <w:shd w:val="clear" w:color="000000" w:fill="00FFFF"/>
            <w:vAlign w:val="center"/>
          </w:tcPr>
          <w:p w14:paraId="0158298A"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2E3E4B08"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26D138B7"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43799C69"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2B7234C3"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575ED915"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nil"/>
              <w:left w:val="nil"/>
              <w:bottom w:val="single" w:sz="4" w:space="0" w:color="auto"/>
              <w:right w:val="single" w:sz="4" w:space="0" w:color="auto"/>
            </w:tcBorders>
            <w:shd w:val="clear" w:color="000000" w:fill="FFFFFF"/>
            <w:vAlign w:val="center"/>
          </w:tcPr>
          <w:p w14:paraId="6CBAD5F7"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single" w:sz="4" w:space="0" w:color="auto"/>
              <w:right w:val="nil"/>
            </w:tcBorders>
            <w:shd w:val="clear" w:color="000000" w:fill="D9D9D9"/>
            <w:vAlign w:val="center"/>
            <w:hideMark/>
          </w:tcPr>
          <w:p w14:paraId="56AF4EAE" w14:textId="77777777" w:rsidR="00AD5BD3" w:rsidRPr="00070E7D" w:rsidRDefault="00AD5BD3" w:rsidP="00D151AA">
            <w:pPr>
              <w:spacing w:after="0"/>
              <w:jc w:val="center"/>
              <w:rPr>
                <w:rFonts w:ascii="Palatino Linotype" w:hAnsi="Palatino Linotype" w:cstheme="minorHAnsi"/>
                <w:color w:val="000000"/>
                <w:sz w:val="16"/>
                <w:szCs w:val="16"/>
                <w:lang w:eastAsia="ro-RO"/>
              </w:rPr>
            </w:pPr>
            <w:r w:rsidRPr="00070E7D">
              <w:rPr>
                <w:rFonts w:ascii="Palatino Linotype" w:hAnsi="Palatino Linotype" w:cstheme="minorHAnsi"/>
                <w:color w:val="000000"/>
                <w:sz w:val="16"/>
                <w:szCs w:val="16"/>
                <w:lang w:eastAsia="ro-RO"/>
              </w:rPr>
              <w:t> </w:t>
            </w:r>
          </w:p>
        </w:tc>
        <w:tc>
          <w:tcPr>
            <w:tcW w:w="317" w:type="pct"/>
            <w:tcBorders>
              <w:top w:val="nil"/>
              <w:left w:val="single" w:sz="4" w:space="0" w:color="auto"/>
              <w:bottom w:val="single" w:sz="4" w:space="0" w:color="auto"/>
              <w:right w:val="single" w:sz="4" w:space="0" w:color="auto"/>
            </w:tcBorders>
            <w:shd w:val="clear" w:color="000000" w:fill="D9D9D9"/>
            <w:vAlign w:val="center"/>
            <w:hideMark/>
          </w:tcPr>
          <w:p w14:paraId="1E6A3D0F" w14:textId="77777777" w:rsidR="00AD5BD3" w:rsidRPr="00070E7D" w:rsidRDefault="00AD5BD3" w:rsidP="00D151AA">
            <w:pPr>
              <w:spacing w:after="0"/>
              <w:jc w:val="center"/>
              <w:rPr>
                <w:rFonts w:ascii="Palatino Linotype" w:hAnsi="Palatino Linotype" w:cstheme="minorHAnsi"/>
                <w:color w:val="000000"/>
                <w:sz w:val="16"/>
                <w:szCs w:val="16"/>
                <w:lang w:eastAsia="ro-RO"/>
              </w:rPr>
            </w:pPr>
            <w:r w:rsidRPr="00070E7D">
              <w:rPr>
                <w:rFonts w:ascii="Palatino Linotype" w:hAnsi="Palatino Linotype" w:cstheme="minorHAnsi"/>
                <w:color w:val="000000"/>
                <w:sz w:val="16"/>
                <w:szCs w:val="16"/>
                <w:lang w:eastAsia="ro-RO"/>
              </w:rPr>
              <w:t> </w:t>
            </w:r>
          </w:p>
        </w:tc>
      </w:tr>
      <w:tr w:rsidR="00AD5BD3" w:rsidRPr="00070E7D" w14:paraId="6F5FB270" w14:textId="77777777" w:rsidTr="00D151AA">
        <w:trPr>
          <w:trHeight w:val="70"/>
        </w:trPr>
        <w:tc>
          <w:tcPr>
            <w:tcW w:w="1954" w:type="pct"/>
            <w:tcBorders>
              <w:top w:val="single" w:sz="4" w:space="0" w:color="auto"/>
              <w:left w:val="single" w:sz="4" w:space="0" w:color="auto"/>
              <w:bottom w:val="single" w:sz="4" w:space="0" w:color="auto"/>
              <w:right w:val="single" w:sz="4" w:space="0" w:color="auto"/>
            </w:tcBorders>
            <w:shd w:val="clear" w:color="000000" w:fill="FFC000"/>
            <w:vAlign w:val="center"/>
            <w:hideMark/>
          </w:tcPr>
          <w:p w14:paraId="7C75B3D3" w14:textId="77777777" w:rsidR="00AD5BD3" w:rsidRPr="004F4276" w:rsidRDefault="00AD5BD3" w:rsidP="00D151AA">
            <w:pPr>
              <w:spacing w:after="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4. Nr. unități de învățământ care beneficiază de transport școlar, din care</w:t>
            </w:r>
          </w:p>
        </w:tc>
        <w:tc>
          <w:tcPr>
            <w:tcW w:w="428" w:type="pct"/>
            <w:tcBorders>
              <w:top w:val="nil"/>
              <w:left w:val="single" w:sz="8" w:space="0" w:color="auto"/>
              <w:bottom w:val="single" w:sz="4" w:space="0" w:color="auto"/>
              <w:right w:val="single" w:sz="8" w:space="0" w:color="auto"/>
            </w:tcBorders>
            <w:shd w:val="clear" w:color="000000" w:fill="00FFFF"/>
            <w:vAlign w:val="center"/>
          </w:tcPr>
          <w:p w14:paraId="4A80A2B5"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nil"/>
              <w:right w:val="single" w:sz="4" w:space="0" w:color="auto"/>
            </w:tcBorders>
            <w:shd w:val="clear" w:color="000000" w:fill="FFC000"/>
            <w:vAlign w:val="center"/>
          </w:tcPr>
          <w:p w14:paraId="43EED9BD"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nil"/>
              <w:right w:val="single" w:sz="8" w:space="0" w:color="auto"/>
            </w:tcBorders>
            <w:shd w:val="clear" w:color="000000" w:fill="FFC000"/>
            <w:vAlign w:val="center"/>
          </w:tcPr>
          <w:p w14:paraId="3D23F549"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nil"/>
              <w:right w:val="single" w:sz="4" w:space="0" w:color="auto"/>
            </w:tcBorders>
            <w:shd w:val="clear" w:color="000000" w:fill="FFC000"/>
            <w:vAlign w:val="center"/>
          </w:tcPr>
          <w:p w14:paraId="2785D241"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FFC000"/>
            <w:vAlign w:val="center"/>
          </w:tcPr>
          <w:p w14:paraId="53DFCE32"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4" w:space="0" w:color="auto"/>
            </w:tcBorders>
            <w:shd w:val="clear" w:color="000000" w:fill="FFC000"/>
            <w:vAlign w:val="center"/>
          </w:tcPr>
          <w:p w14:paraId="4BF6320C"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single" w:sz="8" w:space="0" w:color="auto"/>
              <w:bottom w:val="nil"/>
              <w:right w:val="single" w:sz="4" w:space="0" w:color="auto"/>
            </w:tcBorders>
            <w:shd w:val="clear" w:color="000000" w:fill="FFC000"/>
            <w:vAlign w:val="center"/>
          </w:tcPr>
          <w:p w14:paraId="3EEAE70D"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nil"/>
            </w:tcBorders>
            <w:shd w:val="clear" w:color="000000" w:fill="FFC000"/>
            <w:vAlign w:val="center"/>
          </w:tcPr>
          <w:p w14:paraId="54AEBEC1"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single" w:sz="4" w:space="0" w:color="auto"/>
              <w:bottom w:val="single" w:sz="4" w:space="0" w:color="auto"/>
              <w:right w:val="single" w:sz="4" w:space="0" w:color="auto"/>
            </w:tcBorders>
            <w:shd w:val="clear" w:color="000000" w:fill="FFC000"/>
            <w:vAlign w:val="center"/>
          </w:tcPr>
          <w:p w14:paraId="4ED8D492"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r>
      <w:tr w:rsidR="00AD5BD3" w:rsidRPr="00070E7D" w14:paraId="64EC729B" w14:textId="77777777" w:rsidTr="00D151AA">
        <w:trPr>
          <w:trHeight w:val="70"/>
        </w:trPr>
        <w:tc>
          <w:tcPr>
            <w:tcW w:w="1954" w:type="pct"/>
            <w:tcBorders>
              <w:top w:val="nil"/>
              <w:left w:val="single" w:sz="4" w:space="0" w:color="auto"/>
              <w:bottom w:val="single" w:sz="4" w:space="0" w:color="auto"/>
              <w:right w:val="single" w:sz="4" w:space="0" w:color="auto"/>
            </w:tcBorders>
            <w:shd w:val="clear" w:color="auto" w:fill="auto"/>
            <w:vAlign w:val="center"/>
            <w:hideMark/>
          </w:tcPr>
          <w:p w14:paraId="454D64E1" w14:textId="77777777" w:rsidR="00AD5BD3" w:rsidRPr="004F4276" w:rsidRDefault="00AD5BD3" w:rsidP="00D151AA">
            <w:pPr>
              <w:spacing w:after="0"/>
              <w:rPr>
                <w:rFonts w:ascii="Palatino Linotype" w:hAnsi="Palatino Linotype" w:cstheme="minorHAnsi"/>
                <w:color w:val="000000"/>
                <w:sz w:val="16"/>
                <w:szCs w:val="16"/>
                <w:lang w:eastAsia="ro-RO"/>
              </w:rPr>
            </w:pPr>
            <w:r w:rsidRPr="004F4276">
              <w:rPr>
                <w:rFonts w:ascii="Palatino Linotype" w:hAnsi="Palatino Linotype" w:cstheme="minorHAnsi"/>
                <w:color w:val="000000"/>
                <w:sz w:val="16"/>
                <w:szCs w:val="16"/>
                <w:lang w:eastAsia="ro-RO"/>
              </w:rPr>
              <w:t xml:space="preserve">          - cu autovehicule proprii de transport:</w:t>
            </w:r>
          </w:p>
        </w:tc>
        <w:tc>
          <w:tcPr>
            <w:tcW w:w="428" w:type="pct"/>
            <w:tcBorders>
              <w:top w:val="nil"/>
              <w:left w:val="single" w:sz="8" w:space="0" w:color="auto"/>
              <w:bottom w:val="single" w:sz="4" w:space="0" w:color="auto"/>
              <w:right w:val="single" w:sz="8" w:space="0" w:color="auto"/>
            </w:tcBorders>
            <w:shd w:val="clear" w:color="000000" w:fill="00FFFF"/>
            <w:vAlign w:val="center"/>
          </w:tcPr>
          <w:p w14:paraId="4523DEAF"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single" w:sz="4" w:space="0" w:color="auto"/>
              <w:left w:val="nil"/>
              <w:bottom w:val="nil"/>
              <w:right w:val="single" w:sz="4" w:space="0" w:color="auto"/>
            </w:tcBorders>
            <w:shd w:val="clear" w:color="000000" w:fill="FFFFFF"/>
            <w:vAlign w:val="center"/>
          </w:tcPr>
          <w:p w14:paraId="0C22BC57"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single" w:sz="4" w:space="0" w:color="auto"/>
              <w:left w:val="nil"/>
              <w:bottom w:val="nil"/>
              <w:right w:val="single" w:sz="8" w:space="0" w:color="auto"/>
            </w:tcBorders>
            <w:shd w:val="clear" w:color="000000" w:fill="FFFFFF"/>
            <w:vAlign w:val="center"/>
          </w:tcPr>
          <w:p w14:paraId="2BA00423"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single" w:sz="4" w:space="0" w:color="auto"/>
              <w:left w:val="nil"/>
              <w:bottom w:val="nil"/>
              <w:right w:val="single" w:sz="4" w:space="0" w:color="auto"/>
            </w:tcBorders>
            <w:shd w:val="clear" w:color="000000" w:fill="FFFFFF"/>
            <w:vAlign w:val="center"/>
          </w:tcPr>
          <w:p w14:paraId="34CB84D6"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7EB3E293"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560823A0"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single" w:sz="4" w:space="0" w:color="auto"/>
              <w:left w:val="nil"/>
              <w:bottom w:val="nil"/>
              <w:right w:val="single" w:sz="4" w:space="0" w:color="auto"/>
            </w:tcBorders>
            <w:shd w:val="clear" w:color="000000" w:fill="FFFFFF"/>
            <w:vAlign w:val="center"/>
          </w:tcPr>
          <w:p w14:paraId="114BA5A4"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nil"/>
            </w:tcBorders>
            <w:shd w:val="clear" w:color="000000" w:fill="D9D9D9"/>
            <w:vAlign w:val="center"/>
            <w:hideMark/>
          </w:tcPr>
          <w:p w14:paraId="1E1E495D" w14:textId="77777777" w:rsidR="00AD5BD3" w:rsidRPr="00070E7D" w:rsidRDefault="00AD5BD3" w:rsidP="00D151AA">
            <w:pPr>
              <w:spacing w:after="0"/>
              <w:jc w:val="center"/>
              <w:rPr>
                <w:rFonts w:ascii="Palatino Linotype" w:hAnsi="Palatino Linotype" w:cstheme="minorHAnsi"/>
                <w:color w:val="000000"/>
                <w:sz w:val="16"/>
                <w:szCs w:val="16"/>
                <w:lang w:eastAsia="ro-RO"/>
              </w:rPr>
            </w:pPr>
            <w:r w:rsidRPr="00070E7D">
              <w:rPr>
                <w:rFonts w:ascii="Palatino Linotype" w:hAnsi="Palatino Linotype" w:cstheme="minorHAnsi"/>
                <w:color w:val="000000"/>
                <w:sz w:val="16"/>
                <w:szCs w:val="16"/>
                <w:lang w:eastAsia="ro-RO"/>
              </w:rPr>
              <w:t> </w:t>
            </w:r>
          </w:p>
        </w:tc>
        <w:tc>
          <w:tcPr>
            <w:tcW w:w="317" w:type="pct"/>
            <w:tcBorders>
              <w:top w:val="nil"/>
              <w:left w:val="single" w:sz="4" w:space="0" w:color="auto"/>
              <w:bottom w:val="single" w:sz="4" w:space="0" w:color="auto"/>
              <w:right w:val="single" w:sz="4" w:space="0" w:color="auto"/>
            </w:tcBorders>
            <w:shd w:val="clear" w:color="000000" w:fill="D9D9D9"/>
            <w:vAlign w:val="center"/>
            <w:hideMark/>
          </w:tcPr>
          <w:p w14:paraId="0AF144E3"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r w:rsidRPr="00070E7D">
              <w:rPr>
                <w:rFonts w:ascii="Palatino Linotype" w:hAnsi="Palatino Linotype" w:cstheme="minorHAnsi"/>
                <w:b/>
                <w:bCs/>
                <w:color w:val="000000"/>
                <w:sz w:val="16"/>
                <w:szCs w:val="16"/>
                <w:lang w:eastAsia="ro-RO"/>
              </w:rPr>
              <w:t> </w:t>
            </w:r>
          </w:p>
        </w:tc>
      </w:tr>
      <w:tr w:rsidR="00AD5BD3" w:rsidRPr="00070E7D" w14:paraId="79D1B39D" w14:textId="77777777" w:rsidTr="00D151AA">
        <w:trPr>
          <w:trHeight w:val="402"/>
        </w:trPr>
        <w:tc>
          <w:tcPr>
            <w:tcW w:w="1954" w:type="pct"/>
            <w:tcBorders>
              <w:top w:val="single" w:sz="4" w:space="0" w:color="auto"/>
              <w:left w:val="single" w:sz="4" w:space="0" w:color="auto"/>
              <w:bottom w:val="single" w:sz="4" w:space="0" w:color="auto"/>
              <w:right w:val="nil"/>
            </w:tcBorders>
            <w:shd w:val="clear" w:color="auto" w:fill="auto"/>
            <w:vAlign w:val="center"/>
            <w:hideMark/>
          </w:tcPr>
          <w:p w14:paraId="5DF5A2B6" w14:textId="77777777" w:rsidR="00AD5BD3" w:rsidRPr="004F4276" w:rsidRDefault="00AD5BD3" w:rsidP="00D151AA">
            <w:pPr>
              <w:spacing w:after="0"/>
              <w:rPr>
                <w:rFonts w:ascii="Palatino Linotype" w:hAnsi="Palatino Linotype" w:cstheme="minorHAnsi"/>
                <w:color w:val="000000"/>
                <w:sz w:val="16"/>
                <w:szCs w:val="16"/>
                <w:lang w:eastAsia="ro-RO"/>
              </w:rPr>
            </w:pPr>
            <w:r w:rsidRPr="004F4276">
              <w:rPr>
                <w:rFonts w:ascii="Palatino Linotype" w:hAnsi="Palatino Linotype" w:cstheme="minorHAnsi"/>
                <w:color w:val="000000"/>
                <w:sz w:val="16"/>
                <w:szCs w:val="16"/>
                <w:lang w:eastAsia="ro-RO"/>
              </w:rPr>
              <w:t xml:space="preserve">          - cu autovehicule de transport ale administrației publice locale</w:t>
            </w:r>
          </w:p>
        </w:tc>
        <w:tc>
          <w:tcPr>
            <w:tcW w:w="428" w:type="pct"/>
            <w:tcBorders>
              <w:top w:val="nil"/>
              <w:left w:val="single" w:sz="8" w:space="0" w:color="auto"/>
              <w:bottom w:val="single" w:sz="4" w:space="0" w:color="auto"/>
              <w:right w:val="single" w:sz="8" w:space="0" w:color="auto"/>
            </w:tcBorders>
            <w:shd w:val="clear" w:color="000000" w:fill="00FFFF"/>
            <w:vAlign w:val="center"/>
          </w:tcPr>
          <w:p w14:paraId="33700A5E"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single" w:sz="4" w:space="0" w:color="auto"/>
              <w:left w:val="nil"/>
              <w:bottom w:val="nil"/>
              <w:right w:val="single" w:sz="4" w:space="0" w:color="auto"/>
            </w:tcBorders>
            <w:shd w:val="clear" w:color="000000" w:fill="FFFFFF"/>
            <w:vAlign w:val="center"/>
          </w:tcPr>
          <w:p w14:paraId="6C4A815A"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single" w:sz="4" w:space="0" w:color="auto"/>
              <w:left w:val="nil"/>
              <w:bottom w:val="nil"/>
              <w:right w:val="single" w:sz="8" w:space="0" w:color="auto"/>
            </w:tcBorders>
            <w:shd w:val="clear" w:color="000000" w:fill="FFFFFF"/>
            <w:vAlign w:val="center"/>
          </w:tcPr>
          <w:p w14:paraId="0151454C"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single" w:sz="4" w:space="0" w:color="auto"/>
              <w:left w:val="nil"/>
              <w:bottom w:val="nil"/>
              <w:right w:val="single" w:sz="4" w:space="0" w:color="auto"/>
            </w:tcBorders>
            <w:shd w:val="clear" w:color="000000" w:fill="FFFFFF"/>
            <w:vAlign w:val="center"/>
          </w:tcPr>
          <w:p w14:paraId="25DC21CB"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09093088"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nil"/>
            </w:tcBorders>
            <w:shd w:val="clear" w:color="000000" w:fill="D9D9D9"/>
            <w:vAlign w:val="center"/>
          </w:tcPr>
          <w:p w14:paraId="409790D5"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single" w:sz="4" w:space="0" w:color="auto"/>
              <w:left w:val="single" w:sz="8" w:space="0" w:color="auto"/>
              <w:bottom w:val="nil"/>
              <w:right w:val="single" w:sz="4" w:space="0" w:color="auto"/>
            </w:tcBorders>
            <w:shd w:val="clear" w:color="000000" w:fill="FFFFFF"/>
            <w:vAlign w:val="center"/>
          </w:tcPr>
          <w:p w14:paraId="119C1F26"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nil"/>
            </w:tcBorders>
            <w:shd w:val="clear" w:color="000000" w:fill="D9D9D9"/>
            <w:vAlign w:val="center"/>
            <w:hideMark/>
          </w:tcPr>
          <w:p w14:paraId="2D63B5D8" w14:textId="77777777" w:rsidR="00AD5BD3" w:rsidRPr="00070E7D" w:rsidRDefault="00AD5BD3" w:rsidP="00D151AA">
            <w:pPr>
              <w:spacing w:after="0"/>
              <w:jc w:val="center"/>
              <w:rPr>
                <w:rFonts w:ascii="Palatino Linotype" w:hAnsi="Palatino Linotype" w:cstheme="minorHAnsi"/>
                <w:color w:val="000000"/>
                <w:sz w:val="16"/>
                <w:szCs w:val="16"/>
                <w:lang w:eastAsia="ro-RO"/>
              </w:rPr>
            </w:pPr>
            <w:r w:rsidRPr="00070E7D">
              <w:rPr>
                <w:rFonts w:ascii="Palatino Linotype" w:hAnsi="Palatino Linotype" w:cstheme="minorHAnsi"/>
                <w:color w:val="000000"/>
                <w:sz w:val="16"/>
                <w:szCs w:val="16"/>
                <w:lang w:eastAsia="ro-RO"/>
              </w:rPr>
              <w:t> </w:t>
            </w:r>
          </w:p>
        </w:tc>
        <w:tc>
          <w:tcPr>
            <w:tcW w:w="317" w:type="pct"/>
            <w:tcBorders>
              <w:top w:val="nil"/>
              <w:left w:val="single" w:sz="4" w:space="0" w:color="auto"/>
              <w:bottom w:val="single" w:sz="4" w:space="0" w:color="auto"/>
              <w:right w:val="single" w:sz="4" w:space="0" w:color="auto"/>
            </w:tcBorders>
            <w:shd w:val="clear" w:color="000000" w:fill="D9D9D9"/>
            <w:vAlign w:val="center"/>
            <w:hideMark/>
          </w:tcPr>
          <w:p w14:paraId="6543EC6B"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r w:rsidRPr="00070E7D">
              <w:rPr>
                <w:rFonts w:ascii="Palatino Linotype" w:hAnsi="Palatino Linotype" w:cstheme="minorHAnsi"/>
                <w:b/>
                <w:bCs/>
                <w:color w:val="000000"/>
                <w:sz w:val="16"/>
                <w:szCs w:val="16"/>
                <w:lang w:eastAsia="ro-RO"/>
              </w:rPr>
              <w:t> </w:t>
            </w:r>
          </w:p>
        </w:tc>
      </w:tr>
      <w:tr w:rsidR="00AD5BD3" w:rsidRPr="00070E7D" w14:paraId="5FE3D751" w14:textId="77777777" w:rsidTr="00D151AA">
        <w:trPr>
          <w:trHeight w:val="402"/>
        </w:trPr>
        <w:tc>
          <w:tcPr>
            <w:tcW w:w="195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E479B4" w14:textId="77777777" w:rsidR="00AD5BD3" w:rsidRPr="004F4276" w:rsidRDefault="00AD5BD3" w:rsidP="00D151AA">
            <w:pPr>
              <w:spacing w:after="0"/>
              <w:rPr>
                <w:rFonts w:ascii="Palatino Linotype" w:hAnsi="Palatino Linotype" w:cstheme="minorHAnsi"/>
                <w:color w:val="000000"/>
                <w:sz w:val="16"/>
                <w:szCs w:val="16"/>
                <w:lang w:eastAsia="ro-RO"/>
              </w:rPr>
            </w:pPr>
            <w:r w:rsidRPr="004F4276">
              <w:rPr>
                <w:rFonts w:ascii="Palatino Linotype" w:hAnsi="Palatino Linotype" w:cstheme="minorHAnsi"/>
                <w:color w:val="000000"/>
                <w:sz w:val="16"/>
                <w:szCs w:val="16"/>
                <w:lang w:eastAsia="ro-RO"/>
              </w:rPr>
              <w:t xml:space="preserve">          - cu autovehicule aparținând operatorilor de transport:</w:t>
            </w:r>
          </w:p>
        </w:tc>
        <w:tc>
          <w:tcPr>
            <w:tcW w:w="428" w:type="pct"/>
            <w:tcBorders>
              <w:top w:val="nil"/>
              <w:left w:val="single" w:sz="8" w:space="0" w:color="auto"/>
              <w:bottom w:val="single" w:sz="4" w:space="0" w:color="auto"/>
              <w:right w:val="single" w:sz="8" w:space="0" w:color="auto"/>
            </w:tcBorders>
            <w:shd w:val="clear" w:color="000000" w:fill="00FFFF"/>
            <w:vAlign w:val="center"/>
          </w:tcPr>
          <w:p w14:paraId="641DEF57"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single" w:sz="4" w:space="0" w:color="auto"/>
              <w:left w:val="nil"/>
              <w:bottom w:val="single" w:sz="4" w:space="0" w:color="auto"/>
              <w:right w:val="single" w:sz="4" w:space="0" w:color="auto"/>
            </w:tcBorders>
            <w:shd w:val="clear" w:color="000000" w:fill="FFFFFF"/>
            <w:vAlign w:val="center"/>
          </w:tcPr>
          <w:p w14:paraId="6B73CDAC"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single" w:sz="4" w:space="0" w:color="auto"/>
              <w:left w:val="nil"/>
              <w:bottom w:val="single" w:sz="4" w:space="0" w:color="auto"/>
              <w:right w:val="single" w:sz="4" w:space="0" w:color="auto"/>
            </w:tcBorders>
            <w:shd w:val="clear" w:color="000000" w:fill="FFFFFF"/>
            <w:vAlign w:val="center"/>
          </w:tcPr>
          <w:p w14:paraId="54A61CFE"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single" w:sz="4" w:space="0" w:color="auto"/>
              <w:left w:val="nil"/>
              <w:bottom w:val="single" w:sz="4" w:space="0" w:color="auto"/>
              <w:right w:val="single" w:sz="4" w:space="0" w:color="auto"/>
            </w:tcBorders>
            <w:shd w:val="clear" w:color="000000" w:fill="FFFFFF"/>
            <w:vAlign w:val="center"/>
          </w:tcPr>
          <w:p w14:paraId="03B3307E"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0C57FAB0"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single" w:sz="4" w:space="0" w:color="auto"/>
              <w:right w:val="single" w:sz="4" w:space="0" w:color="auto"/>
            </w:tcBorders>
            <w:shd w:val="clear" w:color="000000" w:fill="D9D9D9"/>
            <w:vAlign w:val="center"/>
          </w:tcPr>
          <w:p w14:paraId="2638EC29"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single" w:sz="4" w:space="0" w:color="auto"/>
              <w:left w:val="single" w:sz="8" w:space="0" w:color="auto"/>
              <w:bottom w:val="nil"/>
              <w:right w:val="single" w:sz="4" w:space="0" w:color="auto"/>
            </w:tcBorders>
            <w:shd w:val="clear" w:color="000000" w:fill="FFFFFF"/>
            <w:vAlign w:val="center"/>
          </w:tcPr>
          <w:p w14:paraId="70C8998A"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nil"/>
            </w:tcBorders>
            <w:shd w:val="clear" w:color="000000" w:fill="D9D9D9"/>
            <w:vAlign w:val="center"/>
            <w:hideMark/>
          </w:tcPr>
          <w:p w14:paraId="5AB72942" w14:textId="77777777" w:rsidR="00AD5BD3" w:rsidRPr="00070E7D" w:rsidRDefault="00AD5BD3" w:rsidP="00D151AA">
            <w:pPr>
              <w:spacing w:after="0"/>
              <w:jc w:val="center"/>
              <w:rPr>
                <w:rFonts w:ascii="Palatino Linotype" w:hAnsi="Palatino Linotype" w:cstheme="minorHAnsi"/>
                <w:color w:val="000000"/>
                <w:sz w:val="16"/>
                <w:szCs w:val="16"/>
                <w:lang w:eastAsia="ro-RO"/>
              </w:rPr>
            </w:pPr>
            <w:r w:rsidRPr="00070E7D">
              <w:rPr>
                <w:rFonts w:ascii="Palatino Linotype" w:hAnsi="Palatino Linotype" w:cstheme="minorHAnsi"/>
                <w:color w:val="000000"/>
                <w:sz w:val="16"/>
                <w:szCs w:val="16"/>
                <w:lang w:eastAsia="ro-RO"/>
              </w:rPr>
              <w:t> </w:t>
            </w:r>
          </w:p>
        </w:tc>
        <w:tc>
          <w:tcPr>
            <w:tcW w:w="317" w:type="pct"/>
            <w:tcBorders>
              <w:top w:val="nil"/>
              <w:left w:val="single" w:sz="4" w:space="0" w:color="auto"/>
              <w:bottom w:val="single" w:sz="4" w:space="0" w:color="auto"/>
              <w:right w:val="single" w:sz="4" w:space="0" w:color="auto"/>
            </w:tcBorders>
            <w:shd w:val="clear" w:color="000000" w:fill="D9D9D9"/>
            <w:vAlign w:val="center"/>
            <w:hideMark/>
          </w:tcPr>
          <w:p w14:paraId="3FB6B8FF"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r w:rsidRPr="00070E7D">
              <w:rPr>
                <w:rFonts w:ascii="Palatino Linotype" w:hAnsi="Palatino Linotype" w:cstheme="minorHAnsi"/>
                <w:b/>
                <w:bCs/>
                <w:color w:val="000000"/>
                <w:sz w:val="16"/>
                <w:szCs w:val="16"/>
                <w:lang w:eastAsia="ro-RO"/>
              </w:rPr>
              <w:t> </w:t>
            </w:r>
          </w:p>
        </w:tc>
      </w:tr>
      <w:tr w:rsidR="00AD5BD3" w:rsidRPr="00070E7D" w14:paraId="35C5DD54" w14:textId="77777777" w:rsidTr="00D151AA">
        <w:trPr>
          <w:trHeight w:val="60"/>
        </w:trPr>
        <w:tc>
          <w:tcPr>
            <w:tcW w:w="1954" w:type="pct"/>
            <w:tcBorders>
              <w:top w:val="single" w:sz="8" w:space="0" w:color="auto"/>
              <w:left w:val="single" w:sz="4" w:space="0" w:color="auto"/>
              <w:bottom w:val="single" w:sz="4" w:space="0" w:color="auto"/>
              <w:right w:val="nil"/>
            </w:tcBorders>
            <w:shd w:val="clear" w:color="000000" w:fill="FFC000"/>
            <w:noWrap/>
            <w:vAlign w:val="center"/>
            <w:hideMark/>
          </w:tcPr>
          <w:p w14:paraId="42C81F9C" w14:textId="77777777" w:rsidR="00AD5BD3" w:rsidRPr="004F4276" w:rsidRDefault="00AD5BD3" w:rsidP="00D151AA">
            <w:pPr>
              <w:spacing w:after="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5. Nr de PTCA întocmite                                   </w:t>
            </w:r>
          </w:p>
        </w:tc>
        <w:tc>
          <w:tcPr>
            <w:tcW w:w="428" w:type="pct"/>
            <w:tcBorders>
              <w:top w:val="single" w:sz="8" w:space="0" w:color="auto"/>
              <w:left w:val="single" w:sz="8" w:space="0" w:color="auto"/>
              <w:bottom w:val="nil"/>
              <w:right w:val="single" w:sz="8" w:space="0" w:color="auto"/>
            </w:tcBorders>
            <w:shd w:val="clear" w:color="000000" w:fill="00FFFF"/>
            <w:vAlign w:val="center"/>
          </w:tcPr>
          <w:p w14:paraId="12716DB4"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nil"/>
              <w:right w:val="single" w:sz="4" w:space="0" w:color="auto"/>
            </w:tcBorders>
            <w:shd w:val="clear" w:color="auto" w:fill="auto"/>
            <w:noWrap/>
            <w:vAlign w:val="center"/>
          </w:tcPr>
          <w:p w14:paraId="248A578D"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single" w:sz="8" w:space="0" w:color="auto"/>
              <w:left w:val="nil"/>
              <w:bottom w:val="nil"/>
              <w:right w:val="single" w:sz="8" w:space="0" w:color="auto"/>
            </w:tcBorders>
            <w:shd w:val="clear" w:color="auto" w:fill="auto"/>
            <w:noWrap/>
            <w:vAlign w:val="center"/>
          </w:tcPr>
          <w:p w14:paraId="6A4D88CC"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single" w:sz="8" w:space="0" w:color="auto"/>
              <w:left w:val="nil"/>
              <w:bottom w:val="nil"/>
              <w:right w:val="single" w:sz="4" w:space="0" w:color="auto"/>
            </w:tcBorders>
            <w:shd w:val="clear" w:color="auto" w:fill="auto"/>
            <w:noWrap/>
            <w:vAlign w:val="center"/>
          </w:tcPr>
          <w:p w14:paraId="3B85EC60"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nil"/>
              <w:right w:val="single" w:sz="4" w:space="0" w:color="auto"/>
            </w:tcBorders>
            <w:shd w:val="clear" w:color="000000" w:fill="D9D9D9"/>
            <w:noWrap/>
            <w:vAlign w:val="center"/>
          </w:tcPr>
          <w:p w14:paraId="1BC9F8CB"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nil"/>
              <w:left w:val="nil"/>
              <w:bottom w:val="nil"/>
              <w:right w:val="single" w:sz="8" w:space="0" w:color="auto"/>
            </w:tcBorders>
            <w:shd w:val="clear" w:color="000000" w:fill="D9D9D9"/>
            <w:noWrap/>
            <w:vAlign w:val="center"/>
          </w:tcPr>
          <w:p w14:paraId="2E5A3606"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single" w:sz="4" w:space="0" w:color="auto"/>
              <w:left w:val="nil"/>
              <w:bottom w:val="nil"/>
              <w:right w:val="single" w:sz="4" w:space="0" w:color="auto"/>
            </w:tcBorders>
            <w:shd w:val="clear" w:color="auto" w:fill="auto"/>
            <w:noWrap/>
            <w:vAlign w:val="center"/>
          </w:tcPr>
          <w:p w14:paraId="55D75972"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nil"/>
              <w:left w:val="nil"/>
              <w:bottom w:val="nil"/>
              <w:right w:val="nil"/>
            </w:tcBorders>
            <w:shd w:val="clear" w:color="000000" w:fill="D9D9D9"/>
            <w:noWrap/>
            <w:vAlign w:val="center"/>
            <w:hideMark/>
          </w:tcPr>
          <w:p w14:paraId="418F5F61" w14:textId="77777777" w:rsidR="00AD5BD3" w:rsidRPr="00070E7D" w:rsidRDefault="00AD5BD3" w:rsidP="00D151AA">
            <w:pPr>
              <w:spacing w:after="0"/>
              <w:jc w:val="center"/>
              <w:rPr>
                <w:rFonts w:ascii="Palatino Linotype" w:hAnsi="Palatino Linotype" w:cstheme="minorHAnsi"/>
                <w:color w:val="000000"/>
                <w:sz w:val="16"/>
                <w:szCs w:val="16"/>
                <w:lang w:eastAsia="ro-RO"/>
              </w:rPr>
            </w:pPr>
            <w:r w:rsidRPr="00070E7D">
              <w:rPr>
                <w:rFonts w:ascii="Palatino Linotype" w:hAnsi="Palatino Linotype" w:cstheme="minorHAnsi"/>
                <w:color w:val="000000"/>
                <w:sz w:val="16"/>
                <w:szCs w:val="16"/>
                <w:lang w:eastAsia="ro-RO"/>
              </w:rPr>
              <w:t> </w:t>
            </w:r>
          </w:p>
        </w:tc>
        <w:tc>
          <w:tcPr>
            <w:tcW w:w="317" w:type="pct"/>
            <w:tcBorders>
              <w:top w:val="nil"/>
              <w:left w:val="single" w:sz="4" w:space="0" w:color="auto"/>
              <w:bottom w:val="single" w:sz="4" w:space="0" w:color="auto"/>
              <w:right w:val="single" w:sz="4" w:space="0" w:color="auto"/>
            </w:tcBorders>
            <w:shd w:val="clear" w:color="000000" w:fill="D9D9D9"/>
            <w:noWrap/>
            <w:vAlign w:val="center"/>
            <w:hideMark/>
          </w:tcPr>
          <w:p w14:paraId="344AD478" w14:textId="77777777" w:rsidR="00AD5BD3" w:rsidRPr="00070E7D" w:rsidRDefault="00AD5BD3" w:rsidP="00D151AA">
            <w:pPr>
              <w:spacing w:after="0"/>
              <w:jc w:val="center"/>
              <w:rPr>
                <w:rFonts w:ascii="Palatino Linotype" w:hAnsi="Palatino Linotype" w:cstheme="minorHAnsi"/>
                <w:color w:val="000000"/>
                <w:sz w:val="16"/>
                <w:szCs w:val="16"/>
                <w:lang w:eastAsia="ro-RO"/>
              </w:rPr>
            </w:pPr>
            <w:r w:rsidRPr="00070E7D">
              <w:rPr>
                <w:rFonts w:ascii="Palatino Linotype" w:hAnsi="Palatino Linotype" w:cstheme="minorHAnsi"/>
                <w:color w:val="000000"/>
                <w:sz w:val="16"/>
                <w:szCs w:val="16"/>
                <w:lang w:eastAsia="ro-RO"/>
              </w:rPr>
              <w:t> </w:t>
            </w:r>
          </w:p>
        </w:tc>
      </w:tr>
      <w:tr w:rsidR="00AD5BD3" w:rsidRPr="00070E7D" w14:paraId="2BAB1E49" w14:textId="77777777" w:rsidTr="00D151AA">
        <w:trPr>
          <w:trHeight w:val="70"/>
        </w:trPr>
        <w:tc>
          <w:tcPr>
            <w:tcW w:w="1954" w:type="pct"/>
            <w:tcBorders>
              <w:top w:val="single" w:sz="4" w:space="0" w:color="auto"/>
              <w:left w:val="single" w:sz="4" w:space="0" w:color="auto"/>
              <w:bottom w:val="single" w:sz="4" w:space="0" w:color="auto"/>
              <w:right w:val="nil"/>
            </w:tcBorders>
            <w:shd w:val="clear" w:color="000000" w:fill="FFC000"/>
            <w:noWrap/>
            <w:vAlign w:val="center"/>
            <w:hideMark/>
          </w:tcPr>
          <w:p w14:paraId="02C8C246" w14:textId="77777777" w:rsidR="00AD5BD3" w:rsidRPr="004F4276" w:rsidRDefault="00AD5BD3" w:rsidP="00D151AA">
            <w:pPr>
              <w:spacing w:after="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6. Nr de PLCA întocmite                                  </w:t>
            </w:r>
          </w:p>
        </w:tc>
        <w:tc>
          <w:tcPr>
            <w:tcW w:w="428" w:type="pct"/>
            <w:tcBorders>
              <w:top w:val="single" w:sz="4" w:space="0" w:color="auto"/>
              <w:left w:val="single" w:sz="8" w:space="0" w:color="auto"/>
              <w:bottom w:val="single" w:sz="4" w:space="0" w:color="auto"/>
              <w:right w:val="single" w:sz="8" w:space="0" w:color="auto"/>
            </w:tcBorders>
            <w:shd w:val="clear" w:color="000000" w:fill="00FFFF"/>
            <w:vAlign w:val="center"/>
          </w:tcPr>
          <w:p w14:paraId="6AD1BA57"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single" w:sz="4" w:space="0" w:color="auto"/>
              <w:left w:val="nil"/>
              <w:bottom w:val="single" w:sz="4" w:space="0" w:color="auto"/>
              <w:right w:val="single" w:sz="4" w:space="0" w:color="auto"/>
            </w:tcBorders>
            <w:shd w:val="clear" w:color="auto" w:fill="auto"/>
            <w:noWrap/>
            <w:vAlign w:val="center"/>
          </w:tcPr>
          <w:p w14:paraId="0AE67D51"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single" w:sz="4" w:space="0" w:color="auto"/>
              <w:left w:val="nil"/>
              <w:bottom w:val="single" w:sz="4" w:space="0" w:color="auto"/>
              <w:right w:val="single" w:sz="4" w:space="0" w:color="auto"/>
            </w:tcBorders>
            <w:shd w:val="clear" w:color="auto" w:fill="auto"/>
            <w:noWrap/>
            <w:vAlign w:val="center"/>
          </w:tcPr>
          <w:p w14:paraId="47625196"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single" w:sz="4" w:space="0" w:color="auto"/>
              <w:left w:val="nil"/>
              <w:bottom w:val="single" w:sz="4" w:space="0" w:color="auto"/>
              <w:right w:val="single" w:sz="4" w:space="0" w:color="auto"/>
            </w:tcBorders>
            <w:shd w:val="clear" w:color="auto" w:fill="auto"/>
            <w:noWrap/>
            <w:vAlign w:val="center"/>
          </w:tcPr>
          <w:p w14:paraId="21E0B412"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single" w:sz="4" w:space="0" w:color="auto"/>
              <w:left w:val="nil"/>
              <w:bottom w:val="single" w:sz="4" w:space="0" w:color="auto"/>
              <w:right w:val="single" w:sz="4" w:space="0" w:color="auto"/>
            </w:tcBorders>
            <w:shd w:val="clear" w:color="000000" w:fill="D9D9D9"/>
            <w:noWrap/>
            <w:vAlign w:val="center"/>
          </w:tcPr>
          <w:p w14:paraId="4468E271"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17" w:type="pct"/>
            <w:tcBorders>
              <w:top w:val="single" w:sz="4" w:space="0" w:color="auto"/>
              <w:left w:val="nil"/>
              <w:bottom w:val="single" w:sz="4" w:space="0" w:color="auto"/>
              <w:right w:val="single" w:sz="4" w:space="0" w:color="auto"/>
            </w:tcBorders>
            <w:shd w:val="clear" w:color="000000" w:fill="D9D9D9"/>
            <w:noWrap/>
            <w:vAlign w:val="center"/>
          </w:tcPr>
          <w:p w14:paraId="06C3E2F8"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8" w:type="pct"/>
            <w:tcBorders>
              <w:top w:val="single" w:sz="4" w:space="0" w:color="auto"/>
              <w:left w:val="nil"/>
              <w:bottom w:val="single" w:sz="4" w:space="0" w:color="auto"/>
              <w:right w:val="single" w:sz="4" w:space="0" w:color="auto"/>
            </w:tcBorders>
            <w:shd w:val="clear" w:color="auto" w:fill="auto"/>
            <w:noWrap/>
            <w:vAlign w:val="center"/>
          </w:tcPr>
          <w:p w14:paraId="23E6F65F" w14:textId="77777777" w:rsidR="00AD5BD3" w:rsidRPr="00070E7D" w:rsidRDefault="00AD5BD3" w:rsidP="00D151AA">
            <w:pPr>
              <w:spacing w:after="0"/>
              <w:jc w:val="center"/>
              <w:rPr>
                <w:rFonts w:ascii="Palatino Linotype" w:hAnsi="Palatino Linotype" w:cstheme="minorHAnsi"/>
                <w:color w:val="000000"/>
                <w:sz w:val="16"/>
                <w:szCs w:val="16"/>
                <w:lang w:eastAsia="ro-RO"/>
              </w:rPr>
            </w:pPr>
          </w:p>
        </w:tc>
        <w:tc>
          <w:tcPr>
            <w:tcW w:w="331" w:type="pct"/>
            <w:tcBorders>
              <w:top w:val="single" w:sz="4" w:space="0" w:color="auto"/>
              <w:left w:val="nil"/>
              <w:bottom w:val="single" w:sz="4" w:space="0" w:color="auto"/>
              <w:right w:val="nil"/>
            </w:tcBorders>
            <w:shd w:val="clear" w:color="000000" w:fill="D9D9D9"/>
            <w:noWrap/>
            <w:vAlign w:val="center"/>
            <w:hideMark/>
          </w:tcPr>
          <w:p w14:paraId="6E866FC7" w14:textId="77777777" w:rsidR="00AD5BD3" w:rsidRPr="00070E7D" w:rsidRDefault="00AD5BD3" w:rsidP="00D151AA">
            <w:pPr>
              <w:spacing w:after="0"/>
              <w:jc w:val="center"/>
              <w:rPr>
                <w:rFonts w:ascii="Palatino Linotype" w:hAnsi="Palatino Linotype" w:cstheme="minorHAnsi"/>
                <w:color w:val="000000"/>
                <w:sz w:val="16"/>
                <w:szCs w:val="16"/>
                <w:lang w:eastAsia="ro-RO"/>
              </w:rPr>
            </w:pPr>
            <w:r w:rsidRPr="00070E7D">
              <w:rPr>
                <w:rFonts w:ascii="Palatino Linotype" w:hAnsi="Palatino Linotype" w:cstheme="minorHAnsi"/>
                <w:color w:val="000000"/>
                <w:sz w:val="16"/>
                <w:szCs w:val="16"/>
                <w:lang w:eastAsia="ro-RO"/>
              </w:rPr>
              <w:t> </w:t>
            </w:r>
          </w:p>
        </w:tc>
        <w:tc>
          <w:tcPr>
            <w:tcW w:w="317" w:type="pct"/>
            <w:tcBorders>
              <w:top w:val="nil"/>
              <w:left w:val="single" w:sz="4" w:space="0" w:color="auto"/>
              <w:bottom w:val="single" w:sz="4" w:space="0" w:color="auto"/>
              <w:right w:val="single" w:sz="4" w:space="0" w:color="auto"/>
            </w:tcBorders>
            <w:shd w:val="clear" w:color="000000" w:fill="D9D9D9"/>
            <w:noWrap/>
            <w:vAlign w:val="center"/>
            <w:hideMark/>
          </w:tcPr>
          <w:p w14:paraId="367B1A42" w14:textId="77777777" w:rsidR="00AD5BD3" w:rsidRPr="00070E7D" w:rsidRDefault="00AD5BD3" w:rsidP="00D151AA">
            <w:pPr>
              <w:spacing w:after="0"/>
              <w:jc w:val="center"/>
              <w:rPr>
                <w:rFonts w:ascii="Palatino Linotype" w:hAnsi="Palatino Linotype" w:cstheme="minorHAnsi"/>
                <w:color w:val="000000"/>
                <w:sz w:val="16"/>
                <w:szCs w:val="16"/>
                <w:lang w:eastAsia="ro-RO"/>
              </w:rPr>
            </w:pPr>
            <w:r w:rsidRPr="00070E7D">
              <w:rPr>
                <w:rFonts w:ascii="Palatino Linotype" w:hAnsi="Palatino Linotype" w:cstheme="minorHAnsi"/>
                <w:color w:val="000000"/>
                <w:sz w:val="16"/>
                <w:szCs w:val="16"/>
                <w:lang w:eastAsia="ro-RO"/>
              </w:rPr>
              <w:t> </w:t>
            </w:r>
          </w:p>
        </w:tc>
      </w:tr>
      <w:tr w:rsidR="00AD5BD3" w:rsidRPr="00070E7D" w14:paraId="09B2B52B" w14:textId="77777777" w:rsidTr="00D151AA">
        <w:trPr>
          <w:trHeight w:val="70"/>
        </w:trPr>
        <w:tc>
          <w:tcPr>
            <w:tcW w:w="1954" w:type="pct"/>
            <w:tcBorders>
              <w:top w:val="single" w:sz="4" w:space="0" w:color="auto"/>
              <w:left w:val="single" w:sz="4" w:space="0" w:color="auto"/>
              <w:bottom w:val="single" w:sz="4" w:space="0" w:color="auto"/>
              <w:right w:val="nil"/>
            </w:tcBorders>
            <w:shd w:val="clear" w:color="000000" w:fill="FFC000"/>
            <w:vAlign w:val="center"/>
            <w:hideMark/>
          </w:tcPr>
          <w:p w14:paraId="5EB594DC" w14:textId="77777777" w:rsidR="00AD5BD3" w:rsidRPr="004F4276" w:rsidRDefault="00AD5BD3" w:rsidP="00D151AA">
            <w:pPr>
              <w:spacing w:after="0"/>
              <w:rPr>
                <w:rFonts w:ascii="Palatino Linotype" w:hAnsi="Palatino Linotype" w:cstheme="minorHAnsi"/>
                <w:bCs/>
                <w:color w:val="000000"/>
                <w:sz w:val="16"/>
                <w:szCs w:val="16"/>
                <w:lang w:eastAsia="ro-RO"/>
              </w:rPr>
            </w:pPr>
            <w:r w:rsidRPr="004F4276">
              <w:rPr>
                <w:rFonts w:ascii="Palatino Linotype" w:hAnsi="Palatino Linotype" w:cstheme="minorHAnsi"/>
                <w:bCs/>
                <w:color w:val="000000"/>
                <w:sz w:val="16"/>
                <w:szCs w:val="16"/>
                <w:lang w:eastAsia="ro-RO"/>
              </w:rPr>
              <w:t xml:space="preserve">7. Nr. de unități de învățământ implementate/ actualizate în aplicația Siguranța Școlară                                           </w:t>
            </w:r>
          </w:p>
        </w:tc>
        <w:tc>
          <w:tcPr>
            <w:tcW w:w="428" w:type="pct"/>
            <w:tcBorders>
              <w:top w:val="nil"/>
              <w:left w:val="single" w:sz="8" w:space="0" w:color="auto"/>
              <w:bottom w:val="single" w:sz="4" w:space="0" w:color="auto"/>
              <w:right w:val="single" w:sz="8" w:space="0" w:color="auto"/>
            </w:tcBorders>
            <w:shd w:val="clear" w:color="000000" w:fill="00FFFF"/>
            <w:vAlign w:val="center"/>
          </w:tcPr>
          <w:p w14:paraId="771C9A8E"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auto" w:fill="auto"/>
            <w:noWrap/>
            <w:vAlign w:val="center"/>
          </w:tcPr>
          <w:p w14:paraId="1F62233D"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auto" w:fill="auto"/>
            <w:noWrap/>
            <w:vAlign w:val="center"/>
          </w:tcPr>
          <w:p w14:paraId="12EE9322"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noWrap/>
            <w:vAlign w:val="center"/>
          </w:tcPr>
          <w:p w14:paraId="658F4D20"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single" w:sz="4" w:space="0" w:color="auto"/>
            </w:tcBorders>
            <w:shd w:val="clear" w:color="000000" w:fill="D9D9D9"/>
            <w:vAlign w:val="center"/>
          </w:tcPr>
          <w:p w14:paraId="458EB34B"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17" w:type="pct"/>
            <w:tcBorders>
              <w:top w:val="nil"/>
              <w:left w:val="nil"/>
              <w:bottom w:val="single" w:sz="4" w:space="0" w:color="auto"/>
              <w:right w:val="single" w:sz="8" w:space="0" w:color="auto"/>
            </w:tcBorders>
            <w:shd w:val="clear" w:color="000000" w:fill="D9D9D9"/>
            <w:vAlign w:val="center"/>
          </w:tcPr>
          <w:p w14:paraId="0E8128F4"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8" w:type="pct"/>
            <w:tcBorders>
              <w:top w:val="nil"/>
              <w:left w:val="nil"/>
              <w:bottom w:val="single" w:sz="4" w:space="0" w:color="auto"/>
              <w:right w:val="single" w:sz="4" w:space="0" w:color="auto"/>
            </w:tcBorders>
            <w:shd w:val="clear" w:color="auto" w:fill="auto"/>
            <w:vAlign w:val="center"/>
          </w:tcPr>
          <w:p w14:paraId="0C0CD0EA"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p>
        </w:tc>
        <w:tc>
          <w:tcPr>
            <w:tcW w:w="331" w:type="pct"/>
            <w:tcBorders>
              <w:top w:val="nil"/>
              <w:left w:val="nil"/>
              <w:bottom w:val="single" w:sz="4" w:space="0" w:color="auto"/>
              <w:right w:val="nil"/>
            </w:tcBorders>
            <w:shd w:val="clear" w:color="000000" w:fill="D9D9D9"/>
            <w:vAlign w:val="center"/>
            <w:hideMark/>
          </w:tcPr>
          <w:p w14:paraId="62B7644B"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r w:rsidRPr="00070E7D">
              <w:rPr>
                <w:rFonts w:ascii="Palatino Linotype" w:hAnsi="Palatino Linotype" w:cstheme="minorHAnsi"/>
                <w:b/>
                <w:bCs/>
                <w:color w:val="000000"/>
                <w:sz w:val="16"/>
                <w:szCs w:val="16"/>
                <w:lang w:eastAsia="ro-RO"/>
              </w:rPr>
              <w:t> </w:t>
            </w:r>
          </w:p>
        </w:tc>
        <w:tc>
          <w:tcPr>
            <w:tcW w:w="317" w:type="pct"/>
            <w:tcBorders>
              <w:top w:val="nil"/>
              <w:left w:val="single" w:sz="4" w:space="0" w:color="auto"/>
              <w:bottom w:val="single" w:sz="4" w:space="0" w:color="auto"/>
              <w:right w:val="single" w:sz="4" w:space="0" w:color="auto"/>
            </w:tcBorders>
            <w:shd w:val="clear" w:color="000000" w:fill="D9D9D9"/>
            <w:vAlign w:val="center"/>
            <w:hideMark/>
          </w:tcPr>
          <w:p w14:paraId="308F6F6F" w14:textId="77777777" w:rsidR="00AD5BD3" w:rsidRPr="00070E7D" w:rsidRDefault="00AD5BD3" w:rsidP="00D151AA">
            <w:pPr>
              <w:spacing w:after="0"/>
              <w:jc w:val="center"/>
              <w:rPr>
                <w:rFonts w:ascii="Palatino Linotype" w:hAnsi="Palatino Linotype" w:cstheme="minorHAnsi"/>
                <w:b/>
                <w:bCs/>
                <w:color w:val="000000"/>
                <w:sz w:val="16"/>
                <w:szCs w:val="16"/>
                <w:lang w:eastAsia="ro-RO"/>
              </w:rPr>
            </w:pPr>
            <w:r w:rsidRPr="00070E7D">
              <w:rPr>
                <w:rFonts w:ascii="Palatino Linotype" w:hAnsi="Palatino Linotype" w:cstheme="minorHAnsi"/>
                <w:b/>
                <w:bCs/>
                <w:color w:val="000000"/>
                <w:sz w:val="16"/>
                <w:szCs w:val="16"/>
                <w:lang w:eastAsia="ro-RO"/>
              </w:rPr>
              <w:t> </w:t>
            </w:r>
          </w:p>
        </w:tc>
      </w:tr>
    </w:tbl>
    <w:p w14:paraId="27DCDCCF" w14:textId="77777777" w:rsidR="00AD5BD3" w:rsidRPr="00070E7D" w:rsidRDefault="00AD5BD3" w:rsidP="00AD5BD3">
      <w:pPr>
        <w:spacing w:after="0" w:line="276" w:lineRule="auto"/>
        <w:ind w:right="-563"/>
        <w:jc w:val="both"/>
        <w:rPr>
          <w:rFonts w:ascii="Palatino Linotype" w:hAnsi="Palatino Linotype"/>
        </w:rPr>
      </w:pPr>
      <w:r w:rsidRPr="00070E7D">
        <w:rPr>
          <w:rFonts w:ascii="Palatino Linotype" w:hAnsi="Palatino Linotype"/>
        </w:rPr>
        <w:tab/>
      </w:r>
      <w:r w:rsidRPr="00070E7D">
        <w:rPr>
          <w:rFonts w:ascii="Palatino Linotype" w:hAnsi="Palatino Linotype"/>
        </w:rPr>
        <w:tab/>
      </w:r>
      <w:r w:rsidRPr="00070E7D">
        <w:rPr>
          <w:rFonts w:ascii="Palatino Linotype" w:hAnsi="Palatino Linotype"/>
        </w:rPr>
        <w:tab/>
      </w:r>
      <w:r w:rsidRPr="00070E7D">
        <w:rPr>
          <w:rFonts w:ascii="Palatino Linotype" w:hAnsi="Palatino Linotype"/>
        </w:rPr>
        <w:tab/>
      </w:r>
      <w:r w:rsidRPr="00070E7D">
        <w:rPr>
          <w:rFonts w:ascii="Palatino Linotype" w:hAnsi="Palatino Linotype"/>
        </w:rPr>
        <w:tab/>
      </w:r>
      <w:r w:rsidRPr="00070E7D">
        <w:rPr>
          <w:rFonts w:ascii="Palatino Linotype" w:hAnsi="Palatino Linotype"/>
        </w:rPr>
        <w:tab/>
      </w:r>
    </w:p>
    <w:p w14:paraId="304E1903" w14:textId="77777777" w:rsidR="00AD5BD3" w:rsidRDefault="00AD5BD3">
      <w:pPr>
        <w:spacing w:line="259" w:lineRule="auto"/>
        <w:rPr>
          <w:rFonts w:ascii="Palatino Linotype" w:hAnsi="Palatino Linotype"/>
        </w:rPr>
      </w:pPr>
    </w:p>
    <w:p w14:paraId="5B03F212" w14:textId="77777777" w:rsidR="00CD6097" w:rsidRDefault="00CD6097">
      <w:pPr>
        <w:spacing w:line="259" w:lineRule="auto"/>
        <w:rPr>
          <w:rFonts w:ascii="Palatino Linotype" w:hAnsi="Palatino Linotype"/>
        </w:rPr>
      </w:pPr>
    </w:p>
    <w:tbl>
      <w:tblPr>
        <w:tblW w:w="0" w:type="auto"/>
        <w:tblInd w:w="-252" w:type="dxa"/>
        <w:tblLook w:val="04A0" w:firstRow="1" w:lastRow="0" w:firstColumn="1" w:lastColumn="0" w:noHBand="0" w:noVBand="1"/>
      </w:tblPr>
      <w:tblGrid>
        <w:gridCol w:w="4498"/>
        <w:gridCol w:w="866"/>
        <w:gridCol w:w="914"/>
        <w:gridCol w:w="618"/>
        <w:gridCol w:w="238"/>
        <w:gridCol w:w="770"/>
        <w:gridCol w:w="216"/>
        <w:gridCol w:w="724"/>
        <w:gridCol w:w="894"/>
      </w:tblGrid>
      <w:tr w:rsidR="00EC6BE0" w:rsidRPr="00070E7D" w14:paraId="79C6305D" w14:textId="77777777" w:rsidTr="00EC6BE0">
        <w:trPr>
          <w:trHeight w:val="315"/>
        </w:trPr>
        <w:tc>
          <w:tcPr>
            <w:tcW w:w="9738" w:type="dxa"/>
            <w:gridSpan w:val="9"/>
            <w:tcBorders>
              <w:top w:val="nil"/>
              <w:left w:val="nil"/>
              <w:bottom w:val="nil"/>
              <w:right w:val="nil"/>
            </w:tcBorders>
            <w:shd w:val="clear" w:color="auto" w:fill="auto"/>
            <w:noWrap/>
            <w:vAlign w:val="bottom"/>
            <w:hideMark/>
          </w:tcPr>
          <w:p w14:paraId="0186DAAA" w14:textId="451FA321" w:rsidR="00EC6BE0" w:rsidRPr="00070E7D" w:rsidRDefault="0018203D" w:rsidP="00CD6097">
            <w:pPr>
              <w:spacing w:after="0" w:line="276" w:lineRule="auto"/>
              <w:ind w:right="20"/>
              <w:jc w:val="right"/>
              <w:rPr>
                <w:rFonts w:ascii="Palatino Linotype" w:hAnsi="Palatino Linotype"/>
                <w:b/>
                <w:sz w:val="22"/>
                <w:szCs w:val="22"/>
              </w:rPr>
            </w:pPr>
            <w:r w:rsidRPr="00070E7D">
              <w:rPr>
                <w:rFonts w:ascii="Palatino Linotype" w:hAnsi="Palatino Linotype"/>
                <w:b/>
                <w:sz w:val="22"/>
                <w:szCs w:val="22"/>
              </w:rPr>
              <w:lastRenderedPageBreak/>
              <w:t xml:space="preserve">                                                                                                                        </w:t>
            </w:r>
            <w:r w:rsidR="00AD5BD3">
              <w:rPr>
                <w:rFonts w:ascii="Palatino Linotype" w:hAnsi="Palatino Linotype"/>
                <w:b/>
                <w:sz w:val="22"/>
                <w:szCs w:val="22"/>
              </w:rPr>
              <w:t>Anexa nr. 2</w:t>
            </w:r>
            <w:r w:rsidR="00EC6BE0" w:rsidRPr="00070E7D">
              <w:rPr>
                <w:rFonts w:ascii="Palatino Linotype" w:hAnsi="Palatino Linotype"/>
                <w:b/>
                <w:sz w:val="22"/>
                <w:szCs w:val="22"/>
              </w:rPr>
              <w:t xml:space="preserve"> la </w:t>
            </w:r>
            <w:r w:rsidR="00CD6097">
              <w:rPr>
                <w:rFonts w:ascii="Palatino Linotype" w:hAnsi="Palatino Linotype"/>
                <w:b/>
                <w:sz w:val="22"/>
                <w:szCs w:val="22"/>
              </w:rPr>
              <w:t>Plan</w:t>
            </w:r>
          </w:p>
          <w:p w14:paraId="2D7F4C21" w14:textId="77777777" w:rsidR="00EC6BE0" w:rsidRPr="00070E7D" w:rsidRDefault="00EC6BE0" w:rsidP="006B1DE7">
            <w:pPr>
              <w:spacing w:after="0" w:line="276" w:lineRule="auto"/>
              <w:ind w:right="-563"/>
              <w:jc w:val="center"/>
              <w:rPr>
                <w:rFonts w:ascii="Palatino Linotype" w:hAnsi="Palatino Linotype"/>
                <w:b/>
                <w:bCs/>
                <w:sz w:val="18"/>
                <w:szCs w:val="22"/>
                <w:lang w:val="en-US"/>
              </w:rPr>
            </w:pPr>
          </w:p>
          <w:p w14:paraId="07985374" w14:textId="77777777" w:rsidR="00EC6BE0" w:rsidRPr="00070E7D" w:rsidRDefault="00EC6BE0" w:rsidP="006B1DE7">
            <w:pPr>
              <w:spacing w:after="0" w:line="276" w:lineRule="auto"/>
              <w:ind w:right="-563"/>
              <w:jc w:val="center"/>
              <w:rPr>
                <w:rFonts w:ascii="Palatino Linotype" w:hAnsi="Palatino Linotype"/>
                <w:b/>
                <w:bCs/>
                <w:sz w:val="22"/>
                <w:szCs w:val="22"/>
                <w:lang w:val="en-US"/>
              </w:rPr>
            </w:pPr>
            <w:r w:rsidRPr="00070E7D">
              <w:rPr>
                <w:rFonts w:ascii="Palatino Linotype" w:hAnsi="Palatino Linotype"/>
                <w:b/>
                <w:bCs/>
                <w:sz w:val="22"/>
                <w:szCs w:val="22"/>
                <w:lang w:val="en-US"/>
              </w:rPr>
              <w:t>GRILA NR. 1*</w:t>
            </w:r>
          </w:p>
        </w:tc>
      </w:tr>
      <w:tr w:rsidR="00EC6BE0" w:rsidRPr="00070E7D" w14:paraId="076CD862" w14:textId="77777777" w:rsidTr="00FB1318">
        <w:trPr>
          <w:trHeight w:val="330"/>
        </w:trPr>
        <w:tc>
          <w:tcPr>
            <w:tcW w:w="6896" w:type="dxa"/>
            <w:gridSpan w:val="4"/>
            <w:tcBorders>
              <w:top w:val="single" w:sz="8" w:space="0" w:color="auto"/>
              <w:left w:val="single" w:sz="8" w:space="0" w:color="auto"/>
              <w:bottom w:val="nil"/>
              <w:right w:val="nil"/>
            </w:tcBorders>
            <w:shd w:val="clear" w:color="auto" w:fill="DEEAF6"/>
            <w:noWrap/>
            <w:vAlign w:val="center"/>
            <w:hideMark/>
          </w:tcPr>
          <w:p w14:paraId="433A5037" w14:textId="77777777" w:rsidR="00EC6BE0" w:rsidRPr="00070E7D" w:rsidRDefault="00EC6BE0" w:rsidP="00EC6BE0">
            <w:pPr>
              <w:spacing w:after="0" w:line="276" w:lineRule="auto"/>
              <w:ind w:right="-563"/>
              <w:jc w:val="both"/>
              <w:rPr>
                <w:rFonts w:ascii="Palatino Linotype" w:hAnsi="Palatino Linotype"/>
                <w:b/>
                <w:bCs/>
                <w:sz w:val="22"/>
                <w:szCs w:val="22"/>
                <w:lang w:val="en-US"/>
              </w:rPr>
            </w:pPr>
            <w:r w:rsidRPr="00070E7D">
              <w:rPr>
                <w:rFonts w:ascii="Palatino Linotype" w:hAnsi="Palatino Linotype"/>
                <w:b/>
                <w:bCs/>
                <w:sz w:val="22"/>
                <w:szCs w:val="22"/>
                <w:lang w:val="en-US"/>
              </w:rPr>
              <w:t>INDICATORI</w:t>
            </w:r>
          </w:p>
        </w:tc>
        <w:tc>
          <w:tcPr>
            <w:tcW w:w="1008" w:type="dxa"/>
            <w:gridSpan w:val="2"/>
            <w:tcBorders>
              <w:top w:val="single" w:sz="8" w:space="0" w:color="auto"/>
              <w:left w:val="single" w:sz="8" w:space="0" w:color="auto"/>
              <w:bottom w:val="nil"/>
              <w:right w:val="single" w:sz="8" w:space="0" w:color="auto"/>
            </w:tcBorders>
            <w:shd w:val="clear" w:color="auto" w:fill="DEEAF6"/>
            <w:noWrap/>
            <w:vAlign w:val="center"/>
            <w:hideMark/>
          </w:tcPr>
          <w:p w14:paraId="2F2429EB" w14:textId="77777777" w:rsidR="00EC6BE0" w:rsidRPr="00070E7D" w:rsidRDefault="00EC6BE0" w:rsidP="00EC6BE0">
            <w:pPr>
              <w:spacing w:after="0" w:line="276" w:lineRule="auto"/>
              <w:ind w:right="-563"/>
              <w:jc w:val="both"/>
              <w:rPr>
                <w:rFonts w:ascii="Palatino Linotype" w:hAnsi="Palatino Linotype"/>
                <w:b/>
                <w:bCs/>
                <w:sz w:val="22"/>
                <w:szCs w:val="22"/>
                <w:lang w:val="en-US"/>
              </w:rPr>
            </w:pPr>
            <w:r w:rsidRPr="00070E7D">
              <w:rPr>
                <w:rFonts w:ascii="Palatino Linotype" w:hAnsi="Palatino Linotype"/>
                <w:b/>
                <w:bCs/>
                <w:sz w:val="22"/>
                <w:szCs w:val="22"/>
                <w:lang w:val="en-US"/>
              </w:rPr>
              <w:t>TOTAL</w:t>
            </w:r>
          </w:p>
        </w:tc>
        <w:tc>
          <w:tcPr>
            <w:tcW w:w="940" w:type="dxa"/>
            <w:gridSpan w:val="2"/>
            <w:tcBorders>
              <w:top w:val="single" w:sz="8" w:space="0" w:color="auto"/>
              <w:left w:val="nil"/>
              <w:bottom w:val="nil"/>
              <w:right w:val="single" w:sz="8" w:space="0" w:color="auto"/>
            </w:tcBorders>
            <w:shd w:val="clear" w:color="auto" w:fill="DEEAF6"/>
            <w:noWrap/>
            <w:vAlign w:val="center"/>
            <w:hideMark/>
          </w:tcPr>
          <w:p w14:paraId="1968F158" w14:textId="77777777" w:rsidR="00EC6BE0" w:rsidRPr="00070E7D" w:rsidRDefault="00EC6BE0" w:rsidP="00EC6BE0">
            <w:pPr>
              <w:spacing w:after="0" w:line="276" w:lineRule="auto"/>
              <w:ind w:right="-563"/>
              <w:jc w:val="both"/>
              <w:rPr>
                <w:rFonts w:ascii="Palatino Linotype" w:hAnsi="Palatino Linotype"/>
                <w:b/>
                <w:bCs/>
                <w:sz w:val="22"/>
                <w:szCs w:val="22"/>
                <w:lang w:val="en-US"/>
              </w:rPr>
            </w:pPr>
            <w:r w:rsidRPr="00070E7D">
              <w:rPr>
                <w:rFonts w:ascii="Palatino Linotype" w:hAnsi="Palatino Linotype"/>
                <w:b/>
                <w:bCs/>
                <w:sz w:val="22"/>
                <w:szCs w:val="22"/>
                <w:lang w:val="en-US"/>
              </w:rPr>
              <w:t>Urban</w:t>
            </w:r>
          </w:p>
        </w:tc>
        <w:tc>
          <w:tcPr>
            <w:tcW w:w="894" w:type="dxa"/>
            <w:tcBorders>
              <w:top w:val="single" w:sz="8" w:space="0" w:color="auto"/>
              <w:left w:val="nil"/>
              <w:bottom w:val="nil"/>
              <w:right w:val="single" w:sz="8" w:space="0" w:color="auto"/>
            </w:tcBorders>
            <w:shd w:val="clear" w:color="auto" w:fill="DEEAF6"/>
            <w:noWrap/>
            <w:vAlign w:val="center"/>
            <w:hideMark/>
          </w:tcPr>
          <w:p w14:paraId="69FF6FB1" w14:textId="77777777" w:rsidR="00EC6BE0" w:rsidRPr="00070E7D" w:rsidRDefault="00EC6BE0" w:rsidP="00EC6BE0">
            <w:pPr>
              <w:spacing w:after="0" w:line="276" w:lineRule="auto"/>
              <w:ind w:right="-563"/>
              <w:jc w:val="both"/>
              <w:rPr>
                <w:rFonts w:ascii="Palatino Linotype" w:hAnsi="Palatino Linotype"/>
                <w:b/>
                <w:bCs/>
                <w:sz w:val="22"/>
                <w:szCs w:val="22"/>
                <w:lang w:val="en-US"/>
              </w:rPr>
            </w:pPr>
            <w:r w:rsidRPr="00070E7D">
              <w:rPr>
                <w:rFonts w:ascii="Palatino Linotype" w:hAnsi="Palatino Linotype"/>
                <w:b/>
                <w:bCs/>
                <w:sz w:val="22"/>
                <w:szCs w:val="22"/>
                <w:lang w:val="en-US"/>
              </w:rPr>
              <w:t>Rural</w:t>
            </w:r>
          </w:p>
        </w:tc>
      </w:tr>
      <w:tr w:rsidR="00EC6BE0" w:rsidRPr="00070E7D" w14:paraId="6218F59D" w14:textId="77777777" w:rsidTr="00FB1318">
        <w:trPr>
          <w:trHeight w:val="337"/>
        </w:trPr>
        <w:tc>
          <w:tcPr>
            <w:tcW w:w="6896" w:type="dxa"/>
            <w:gridSpan w:val="4"/>
            <w:tcBorders>
              <w:top w:val="single" w:sz="8" w:space="0" w:color="auto"/>
              <w:left w:val="single" w:sz="8" w:space="0" w:color="auto"/>
              <w:bottom w:val="single" w:sz="4" w:space="0" w:color="auto"/>
              <w:right w:val="single" w:sz="4" w:space="0" w:color="auto"/>
            </w:tcBorders>
            <w:shd w:val="clear" w:color="auto" w:fill="auto"/>
            <w:vAlign w:val="center"/>
            <w:hideMark/>
          </w:tcPr>
          <w:p w14:paraId="75B5DD79" w14:textId="77777777" w:rsidR="00EC6BE0" w:rsidRPr="004F3FA1" w:rsidRDefault="00EC6BE0" w:rsidP="0018203D">
            <w:pPr>
              <w:spacing w:after="0" w:line="276" w:lineRule="auto"/>
              <w:jc w:val="both"/>
              <w:rPr>
                <w:rFonts w:ascii="Palatino Linotype" w:hAnsi="Palatino Linotype"/>
                <w:bCs/>
                <w:sz w:val="22"/>
                <w:szCs w:val="22"/>
                <w:lang w:val="en-US"/>
              </w:rPr>
            </w:pPr>
            <w:proofErr w:type="spellStart"/>
            <w:r w:rsidRPr="004F3FA1">
              <w:rPr>
                <w:rFonts w:ascii="Palatino Linotype" w:hAnsi="Palatino Linotype"/>
                <w:bCs/>
                <w:sz w:val="22"/>
                <w:szCs w:val="22"/>
                <w:lang w:val="en-US"/>
              </w:rPr>
              <w:t>Numărul</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întâlnirilor</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efectuate</w:t>
            </w:r>
            <w:proofErr w:type="spellEnd"/>
            <w:r w:rsidRPr="004F3FA1">
              <w:rPr>
                <w:rFonts w:ascii="Palatino Linotype" w:hAnsi="Palatino Linotype"/>
                <w:bCs/>
                <w:sz w:val="22"/>
                <w:szCs w:val="22"/>
                <w:lang w:val="en-US"/>
              </w:rPr>
              <w:t xml:space="preserve"> sub </w:t>
            </w:r>
            <w:proofErr w:type="spellStart"/>
            <w:r w:rsidRPr="004F3FA1">
              <w:rPr>
                <w:rFonts w:ascii="Palatino Linotype" w:hAnsi="Palatino Linotype"/>
                <w:bCs/>
                <w:sz w:val="22"/>
                <w:szCs w:val="22"/>
                <w:lang w:val="en-US"/>
              </w:rPr>
              <w:t>coordonarea</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prefectului</w:t>
            </w:r>
            <w:proofErr w:type="spellEnd"/>
            <w:r w:rsidRPr="004F3FA1">
              <w:rPr>
                <w:rFonts w:ascii="Palatino Linotype" w:hAnsi="Palatino Linotype"/>
                <w:bCs/>
                <w:sz w:val="22"/>
                <w:szCs w:val="22"/>
                <w:lang w:val="en-US"/>
              </w:rPr>
              <w:t xml:space="preserve">, cu </w:t>
            </w:r>
            <w:proofErr w:type="spellStart"/>
            <w:r w:rsidRPr="004F3FA1">
              <w:rPr>
                <w:rFonts w:ascii="Palatino Linotype" w:hAnsi="Palatino Linotype"/>
                <w:bCs/>
                <w:sz w:val="22"/>
                <w:szCs w:val="22"/>
                <w:lang w:val="en-US"/>
              </w:rPr>
              <w:t>toate</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instituţiile</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prevăzute</w:t>
            </w:r>
            <w:proofErr w:type="spellEnd"/>
            <w:r w:rsidRPr="004F3FA1">
              <w:rPr>
                <w:rFonts w:ascii="Palatino Linotype" w:hAnsi="Palatino Linotype"/>
                <w:bCs/>
                <w:sz w:val="22"/>
                <w:szCs w:val="22"/>
                <w:lang w:val="en-US"/>
              </w:rPr>
              <w:t xml:space="preserve"> de </w:t>
            </w:r>
            <w:proofErr w:type="spellStart"/>
            <w:r w:rsidRPr="004F3FA1">
              <w:rPr>
                <w:rFonts w:ascii="Palatino Linotype" w:hAnsi="Palatino Linotype"/>
                <w:bCs/>
                <w:sz w:val="22"/>
                <w:szCs w:val="22"/>
                <w:lang w:val="en-US"/>
              </w:rPr>
              <w:t>legea</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cadru</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în</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perioada</w:t>
            </w:r>
            <w:proofErr w:type="spellEnd"/>
            <w:r w:rsidRPr="004F3FA1">
              <w:rPr>
                <w:rFonts w:ascii="Palatino Linotype" w:hAnsi="Palatino Linotype"/>
                <w:bCs/>
                <w:sz w:val="22"/>
                <w:szCs w:val="22"/>
                <w:lang w:val="en-US"/>
              </w:rPr>
              <w:t xml:space="preserve"> de </w:t>
            </w:r>
            <w:proofErr w:type="spellStart"/>
            <w:r w:rsidRPr="004F3FA1">
              <w:rPr>
                <w:rFonts w:ascii="Palatino Linotype" w:hAnsi="Palatino Linotype"/>
                <w:bCs/>
                <w:sz w:val="22"/>
                <w:szCs w:val="22"/>
                <w:lang w:val="en-US"/>
              </w:rPr>
              <w:t>referinţă</w:t>
            </w:r>
            <w:proofErr w:type="spellEnd"/>
            <w:r w:rsidRPr="004F3FA1">
              <w:rPr>
                <w:rFonts w:ascii="Palatino Linotype" w:hAnsi="Palatino Linotype"/>
                <w:bCs/>
                <w:sz w:val="22"/>
                <w:szCs w:val="22"/>
                <w:lang w:val="en-US"/>
              </w:rPr>
              <w:t>, din care:</w:t>
            </w:r>
          </w:p>
        </w:tc>
        <w:tc>
          <w:tcPr>
            <w:tcW w:w="1008" w:type="dxa"/>
            <w:gridSpan w:val="2"/>
            <w:tcBorders>
              <w:top w:val="single" w:sz="8" w:space="0" w:color="auto"/>
              <w:left w:val="nil"/>
              <w:bottom w:val="single" w:sz="4" w:space="0" w:color="auto"/>
              <w:right w:val="single" w:sz="4" w:space="0" w:color="auto"/>
            </w:tcBorders>
            <w:shd w:val="clear" w:color="auto" w:fill="auto"/>
            <w:noWrap/>
            <w:vAlign w:val="bottom"/>
            <w:hideMark/>
          </w:tcPr>
          <w:p w14:paraId="5CFE5BCC"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940" w:type="dxa"/>
            <w:gridSpan w:val="2"/>
            <w:tcBorders>
              <w:top w:val="single" w:sz="8" w:space="0" w:color="auto"/>
              <w:left w:val="nil"/>
              <w:bottom w:val="single" w:sz="4" w:space="0" w:color="auto"/>
              <w:right w:val="single" w:sz="4" w:space="0" w:color="auto"/>
            </w:tcBorders>
            <w:shd w:val="clear" w:color="auto" w:fill="auto"/>
            <w:noWrap/>
            <w:vAlign w:val="bottom"/>
            <w:hideMark/>
          </w:tcPr>
          <w:p w14:paraId="2514903B"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894" w:type="dxa"/>
            <w:tcBorders>
              <w:top w:val="single" w:sz="8" w:space="0" w:color="auto"/>
              <w:left w:val="nil"/>
              <w:bottom w:val="single" w:sz="4" w:space="0" w:color="auto"/>
              <w:right w:val="single" w:sz="8" w:space="0" w:color="auto"/>
            </w:tcBorders>
            <w:shd w:val="clear" w:color="auto" w:fill="auto"/>
            <w:noWrap/>
            <w:vAlign w:val="bottom"/>
            <w:hideMark/>
          </w:tcPr>
          <w:p w14:paraId="20EDE939"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r>
      <w:tr w:rsidR="00EC6BE0" w:rsidRPr="00070E7D" w14:paraId="4EB98064" w14:textId="77777777" w:rsidTr="00FB1318">
        <w:trPr>
          <w:trHeight w:val="258"/>
        </w:trPr>
        <w:tc>
          <w:tcPr>
            <w:tcW w:w="6896" w:type="dxa"/>
            <w:gridSpan w:val="4"/>
            <w:tcBorders>
              <w:top w:val="nil"/>
              <w:left w:val="single" w:sz="8" w:space="0" w:color="auto"/>
              <w:bottom w:val="single" w:sz="8" w:space="0" w:color="auto"/>
              <w:right w:val="single" w:sz="4" w:space="0" w:color="auto"/>
            </w:tcBorders>
            <w:shd w:val="clear" w:color="auto" w:fill="auto"/>
            <w:vAlign w:val="center"/>
            <w:hideMark/>
          </w:tcPr>
          <w:p w14:paraId="729373EE" w14:textId="77777777" w:rsidR="00EC6BE0" w:rsidRPr="004F3FA1" w:rsidRDefault="00EC6BE0" w:rsidP="0018203D">
            <w:pPr>
              <w:spacing w:after="0" w:line="276" w:lineRule="auto"/>
              <w:jc w:val="both"/>
              <w:rPr>
                <w:rFonts w:ascii="Palatino Linotype" w:hAnsi="Palatino Linotype"/>
                <w:sz w:val="22"/>
                <w:szCs w:val="22"/>
                <w:lang w:val="en-US"/>
              </w:rPr>
            </w:pPr>
            <w:r w:rsidRPr="004F3FA1">
              <w:rPr>
                <w:rFonts w:ascii="Palatino Linotype" w:hAnsi="Palatino Linotype"/>
                <w:sz w:val="22"/>
                <w:szCs w:val="22"/>
                <w:lang w:val="en-US"/>
              </w:rPr>
              <w:t xml:space="preserve">- la </w:t>
            </w:r>
            <w:proofErr w:type="spellStart"/>
            <w:r w:rsidRPr="004F3FA1">
              <w:rPr>
                <w:rFonts w:ascii="Palatino Linotype" w:hAnsi="Palatino Linotype"/>
                <w:sz w:val="22"/>
                <w:szCs w:val="22"/>
                <w:lang w:val="en-US"/>
              </w:rPr>
              <w:t>câte</w:t>
            </w:r>
            <w:proofErr w:type="spellEnd"/>
            <w:r w:rsidRPr="004F3FA1">
              <w:rPr>
                <w:rFonts w:ascii="Palatino Linotype" w:hAnsi="Palatino Linotype"/>
                <w:sz w:val="22"/>
                <w:szCs w:val="22"/>
                <w:lang w:val="en-US"/>
              </w:rPr>
              <w:t xml:space="preserve"> au </w:t>
            </w:r>
            <w:proofErr w:type="spellStart"/>
            <w:r w:rsidRPr="004F3FA1">
              <w:rPr>
                <w:rFonts w:ascii="Palatino Linotype" w:hAnsi="Palatino Linotype"/>
                <w:sz w:val="22"/>
                <w:szCs w:val="22"/>
                <w:lang w:val="en-US"/>
              </w:rPr>
              <w:t>participat</w:t>
            </w:r>
            <w:proofErr w:type="spellEnd"/>
            <w:r w:rsidRPr="004F3FA1">
              <w:rPr>
                <w:rFonts w:ascii="Palatino Linotype" w:hAnsi="Palatino Linotype"/>
                <w:sz w:val="22"/>
                <w:szCs w:val="22"/>
                <w:lang w:val="en-US"/>
              </w:rPr>
              <w:t xml:space="preserve"> </w:t>
            </w:r>
            <w:proofErr w:type="spellStart"/>
            <w:r w:rsidRPr="004F3FA1">
              <w:rPr>
                <w:rFonts w:ascii="Palatino Linotype" w:hAnsi="Palatino Linotype"/>
                <w:sz w:val="22"/>
                <w:szCs w:val="22"/>
                <w:lang w:val="en-US"/>
              </w:rPr>
              <w:t>reprezentanții</w:t>
            </w:r>
            <w:proofErr w:type="spellEnd"/>
            <w:r w:rsidRPr="004F3FA1">
              <w:rPr>
                <w:rFonts w:ascii="Palatino Linotype" w:hAnsi="Palatino Linotype"/>
                <w:sz w:val="22"/>
                <w:szCs w:val="22"/>
                <w:lang w:val="en-US"/>
              </w:rPr>
              <w:t xml:space="preserve"> </w:t>
            </w:r>
            <w:proofErr w:type="spellStart"/>
            <w:r w:rsidRPr="004F3FA1">
              <w:rPr>
                <w:rFonts w:ascii="Palatino Linotype" w:hAnsi="Palatino Linotype"/>
                <w:sz w:val="22"/>
                <w:szCs w:val="22"/>
                <w:lang w:val="en-US"/>
              </w:rPr>
              <w:t>autorităților</w:t>
            </w:r>
            <w:proofErr w:type="spellEnd"/>
            <w:r w:rsidRPr="004F3FA1">
              <w:rPr>
                <w:rFonts w:ascii="Palatino Linotype" w:hAnsi="Palatino Linotype"/>
                <w:sz w:val="22"/>
                <w:szCs w:val="22"/>
                <w:lang w:val="en-US"/>
              </w:rPr>
              <w:t xml:space="preserve"> </w:t>
            </w:r>
            <w:proofErr w:type="spellStart"/>
            <w:r w:rsidRPr="004F3FA1">
              <w:rPr>
                <w:rFonts w:ascii="Palatino Linotype" w:hAnsi="Palatino Linotype"/>
                <w:sz w:val="22"/>
                <w:szCs w:val="22"/>
                <w:lang w:val="en-US"/>
              </w:rPr>
              <w:t>publice</w:t>
            </w:r>
            <w:proofErr w:type="spellEnd"/>
            <w:r w:rsidRPr="004F3FA1">
              <w:rPr>
                <w:rFonts w:ascii="Palatino Linotype" w:hAnsi="Palatino Linotype"/>
                <w:sz w:val="22"/>
                <w:szCs w:val="22"/>
                <w:lang w:val="en-US"/>
              </w:rPr>
              <w:t xml:space="preserve"> locale</w:t>
            </w:r>
          </w:p>
        </w:tc>
        <w:tc>
          <w:tcPr>
            <w:tcW w:w="1008" w:type="dxa"/>
            <w:gridSpan w:val="2"/>
            <w:tcBorders>
              <w:top w:val="nil"/>
              <w:left w:val="nil"/>
              <w:bottom w:val="single" w:sz="8" w:space="0" w:color="auto"/>
              <w:right w:val="single" w:sz="4" w:space="0" w:color="auto"/>
            </w:tcBorders>
            <w:shd w:val="clear" w:color="auto" w:fill="auto"/>
            <w:noWrap/>
            <w:vAlign w:val="bottom"/>
            <w:hideMark/>
          </w:tcPr>
          <w:p w14:paraId="1DD360E2"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940" w:type="dxa"/>
            <w:gridSpan w:val="2"/>
            <w:tcBorders>
              <w:top w:val="nil"/>
              <w:left w:val="nil"/>
              <w:bottom w:val="single" w:sz="8" w:space="0" w:color="auto"/>
              <w:right w:val="single" w:sz="4" w:space="0" w:color="auto"/>
            </w:tcBorders>
            <w:shd w:val="clear" w:color="auto" w:fill="auto"/>
            <w:noWrap/>
            <w:vAlign w:val="bottom"/>
            <w:hideMark/>
          </w:tcPr>
          <w:p w14:paraId="51387579"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894" w:type="dxa"/>
            <w:tcBorders>
              <w:top w:val="nil"/>
              <w:left w:val="nil"/>
              <w:bottom w:val="single" w:sz="8" w:space="0" w:color="auto"/>
              <w:right w:val="single" w:sz="8" w:space="0" w:color="auto"/>
            </w:tcBorders>
            <w:shd w:val="clear" w:color="auto" w:fill="auto"/>
            <w:noWrap/>
            <w:vAlign w:val="bottom"/>
            <w:hideMark/>
          </w:tcPr>
          <w:p w14:paraId="7DFF85B6"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r>
      <w:tr w:rsidR="00EC6BE0" w:rsidRPr="00070E7D" w14:paraId="326E2211" w14:textId="77777777" w:rsidTr="00FB1318">
        <w:trPr>
          <w:trHeight w:val="317"/>
        </w:trPr>
        <w:tc>
          <w:tcPr>
            <w:tcW w:w="6896" w:type="dxa"/>
            <w:gridSpan w:val="4"/>
            <w:tcBorders>
              <w:top w:val="nil"/>
              <w:left w:val="single" w:sz="8" w:space="0" w:color="auto"/>
              <w:bottom w:val="single" w:sz="4" w:space="0" w:color="auto"/>
              <w:right w:val="single" w:sz="4" w:space="0" w:color="auto"/>
            </w:tcBorders>
            <w:shd w:val="clear" w:color="000000" w:fill="EBF1DE"/>
            <w:vAlign w:val="center"/>
            <w:hideMark/>
          </w:tcPr>
          <w:p w14:paraId="3D7F5E1C" w14:textId="1882406E" w:rsidR="00EC6BE0" w:rsidRPr="004F3FA1" w:rsidRDefault="00EC6BE0" w:rsidP="0018203D">
            <w:pPr>
              <w:spacing w:after="0" w:line="276" w:lineRule="auto"/>
              <w:jc w:val="both"/>
              <w:rPr>
                <w:rFonts w:ascii="Palatino Linotype" w:hAnsi="Palatino Linotype"/>
                <w:bCs/>
                <w:sz w:val="22"/>
                <w:szCs w:val="22"/>
                <w:lang w:val="en-US"/>
              </w:rPr>
            </w:pPr>
            <w:proofErr w:type="spellStart"/>
            <w:r w:rsidRPr="004F3FA1">
              <w:rPr>
                <w:rFonts w:ascii="Palatino Linotype" w:hAnsi="Palatino Linotype"/>
                <w:bCs/>
                <w:sz w:val="22"/>
                <w:szCs w:val="22"/>
                <w:lang w:val="en-US"/>
              </w:rPr>
              <w:t>Numărul</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solicitărilor</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transmise</w:t>
            </w:r>
            <w:proofErr w:type="spellEnd"/>
            <w:r w:rsidRPr="004F3FA1">
              <w:rPr>
                <w:rFonts w:ascii="Palatino Linotype" w:hAnsi="Palatino Linotype"/>
                <w:bCs/>
                <w:sz w:val="22"/>
                <w:szCs w:val="22"/>
                <w:lang w:val="en-US"/>
              </w:rPr>
              <w:t xml:space="preserve"> de </w:t>
            </w:r>
            <w:proofErr w:type="spellStart"/>
            <w:r w:rsidRPr="004F3FA1">
              <w:rPr>
                <w:rFonts w:ascii="Palatino Linotype" w:hAnsi="Palatino Linotype"/>
                <w:bCs/>
                <w:sz w:val="22"/>
                <w:szCs w:val="22"/>
                <w:lang w:val="en-US"/>
              </w:rPr>
              <w:t>prefectură</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către</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consiliile</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județene</w:t>
            </w:r>
            <w:proofErr w:type="spellEnd"/>
            <w:r w:rsidRPr="004F3FA1">
              <w:rPr>
                <w:rFonts w:ascii="Palatino Linotype" w:hAnsi="Palatino Linotype"/>
                <w:bCs/>
                <w:sz w:val="22"/>
                <w:szCs w:val="22"/>
                <w:lang w:val="en-US"/>
              </w:rPr>
              <w:t xml:space="preserve">/locale </w:t>
            </w:r>
            <w:proofErr w:type="spellStart"/>
            <w:r w:rsidRPr="004F3FA1">
              <w:rPr>
                <w:rFonts w:ascii="Palatino Linotype" w:hAnsi="Palatino Linotype"/>
                <w:bCs/>
                <w:sz w:val="22"/>
                <w:szCs w:val="22"/>
                <w:lang w:val="en-US"/>
              </w:rPr>
              <w:t>privind</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rezolvarea</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problemelor</w:t>
            </w:r>
            <w:proofErr w:type="spellEnd"/>
            <w:r w:rsidRPr="004F3FA1">
              <w:rPr>
                <w:rFonts w:ascii="Palatino Linotype" w:hAnsi="Palatino Linotype"/>
                <w:bCs/>
                <w:sz w:val="22"/>
                <w:szCs w:val="22"/>
                <w:lang w:val="en-US"/>
              </w:rPr>
              <w:t xml:space="preserve"> de </w:t>
            </w:r>
            <w:proofErr w:type="spellStart"/>
            <w:r w:rsidRPr="004F3FA1">
              <w:rPr>
                <w:rFonts w:ascii="Palatino Linotype" w:hAnsi="Palatino Linotype"/>
                <w:bCs/>
                <w:sz w:val="22"/>
                <w:szCs w:val="22"/>
                <w:lang w:val="en-US"/>
              </w:rPr>
              <w:t>siguranță</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școlară</w:t>
            </w:r>
            <w:proofErr w:type="spellEnd"/>
            <w:r w:rsidRPr="004F3FA1">
              <w:rPr>
                <w:rFonts w:ascii="Palatino Linotype" w:hAnsi="Palatino Linotype"/>
                <w:bCs/>
                <w:sz w:val="22"/>
                <w:szCs w:val="22"/>
                <w:lang w:val="en-US"/>
              </w:rPr>
              <w:t>, din care:</w:t>
            </w:r>
          </w:p>
        </w:tc>
        <w:tc>
          <w:tcPr>
            <w:tcW w:w="1008" w:type="dxa"/>
            <w:gridSpan w:val="2"/>
            <w:tcBorders>
              <w:top w:val="nil"/>
              <w:left w:val="nil"/>
              <w:bottom w:val="single" w:sz="4" w:space="0" w:color="auto"/>
              <w:right w:val="single" w:sz="4" w:space="0" w:color="auto"/>
            </w:tcBorders>
            <w:shd w:val="clear" w:color="000000" w:fill="EBF1DE"/>
            <w:noWrap/>
            <w:vAlign w:val="bottom"/>
            <w:hideMark/>
          </w:tcPr>
          <w:p w14:paraId="5A4A3395"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940" w:type="dxa"/>
            <w:gridSpan w:val="2"/>
            <w:tcBorders>
              <w:top w:val="nil"/>
              <w:left w:val="nil"/>
              <w:bottom w:val="single" w:sz="4" w:space="0" w:color="auto"/>
              <w:right w:val="single" w:sz="4" w:space="0" w:color="auto"/>
            </w:tcBorders>
            <w:shd w:val="clear" w:color="000000" w:fill="EBF1DE"/>
            <w:noWrap/>
            <w:vAlign w:val="bottom"/>
            <w:hideMark/>
          </w:tcPr>
          <w:p w14:paraId="6BA9CC0B"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894" w:type="dxa"/>
            <w:tcBorders>
              <w:top w:val="nil"/>
              <w:left w:val="nil"/>
              <w:bottom w:val="single" w:sz="4" w:space="0" w:color="auto"/>
              <w:right w:val="single" w:sz="8" w:space="0" w:color="auto"/>
            </w:tcBorders>
            <w:shd w:val="clear" w:color="000000" w:fill="EBF1DE"/>
            <w:noWrap/>
            <w:vAlign w:val="bottom"/>
            <w:hideMark/>
          </w:tcPr>
          <w:p w14:paraId="6C05B7EE"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r>
      <w:tr w:rsidR="00EC6BE0" w:rsidRPr="00070E7D" w14:paraId="2800D71F" w14:textId="77777777" w:rsidTr="00FB1318">
        <w:trPr>
          <w:trHeight w:val="330"/>
        </w:trPr>
        <w:tc>
          <w:tcPr>
            <w:tcW w:w="6896" w:type="dxa"/>
            <w:gridSpan w:val="4"/>
            <w:tcBorders>
              <w:top w:val="nil"/>
              <w:left w:val="single" w:sz="8" w:space="0" w:color="auto"/>
              <w:bottom w:val="single" w:sz="8" w:space="0" w:color="auto"/>
              <w:right w:val="single" w:sz="4" w:space="0" w:color="auto"/>
            </w:tcBorders>
            <w:shd w:val="clear" w:color="000000" w:fill="EBF1DE"/>
            <w:vAlign w:val="center"/>
            <w:hideMark/>
          </w:tcPr>
          <w:p w14:paraId="461DC2B6" w14:textId="77777777" w:rsidR="00EC6BE0" w:rsidRPr="004F3FA1" w:rsidRDefault="00EC6BE0" w:rsidP="0018203D">
            <w:pPr>
              <w:spacing w:after="0" w:line="276" w:lineRule="auto"/>
              <w:jc w:val="both"/>
              <w:rPr>
                <w:rFonts w:ascii="Palatino Linotype" w:hAnsi="Palatino Linotype"/>
                <w:sz w:val="22"/>
                <w:szCs w:val="22"/>
                <w:lang w:val="en-US"/>
              </w:rPr>
            </w:pPr>
            <w:r w:rsidRPr="004F3FA1">
              <w:rPr>
                <w:rFonts w:ascii="Palatino Linotype" w:hAnsi="Palatino Linotype"/>
                <w:sz w:val="22"/>
                <w:szCs w:val="22"/>
                <w:lang w:val="en-US"/>
              </w:rPr>
              <w:t xml:space="preserve">- </w:t>
            </w:r>
            <w:proofErr w:type="spellStart"/>
            <w:r w:rsidRPr="004F3FA1">
              <w:rPr>
                <w:rFonts w:ascii="Palatino Linotype" w:hAnsi="Palatino Linotype"/>
                <w:sz w:val="22"/>
                <w:szCs w:val="22"/>
                <w:lang w:val="en-US"/>
              </w:rPr>
              <w:t>rezolvate</w:t>
            </w:r>
            <w:proofErr w:type="spellEnd"/>
          </w:p>
        </w:tc>
        <w:tc>
          <w:tcPr>
            <w:tcW w:w="1008" w:type="dxa"/>
            <w:gridSpan w:val="2"/>
            <w:tcBorders>
              <w:top w:val="nil"/>
              <w:left w:val="nil"/>
              <w:bottom w:val="single" w:sz="8" w:space="0" w:color="auto"/>
              <w:right w:val="single" w:sz="4" w:space="0" w:color="auto"/>
            </w:tcBorders>
            <w:shd w:val="clear" w:color="000000" w:fill="EBF1DE"/>
            <w:noWrap/>
            <w:vAlign w:val="bottom"/>
            <w:hideMark/>
          </w:tcPr>
          <w:p w14:paraId="7EC3A677"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940" w:type="dxa"/>
            <w:gridSpan w:val="2"/>
            <w:tcBorders>
              <w:top w:val="nil"/>
              <w:left w:val="nil"/>
              <w:bottom w:val="single" w:sz="8" w:space="0" w:color="auto"/>
              <w:right w:val="single" w:sz="4" w:space="0" w:color="auto"/>
            </w:tcBorders>
            <w:shd w:val="clear" w:color="000000" w:fill="EBF1DE"/>
            <w:noWrap/>
            <w:vAlign w:val="bottom"/>
            <w:hideMark/>
          </w:tcPr>
          <w:p w14:paraId="32D62814"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894" w:type="dxa"/>
            <w:tcBorders>
              <w:top w:val="nil"/>
              <w:left w:val="nil"/>
              <w:bottom w:val="single" w:sz="8" w:space="0" w:color="auto"/>
              <w:right w:val="single" w:sz="8" w:space="0" w:color="auto"/>
            </w:tcBorders>
            <w:shd w:val="clear" w:color="000000" w:fill="EBF1DE"/>
            <w:noWrap/>
            <w:vAlign w:val="bottom"/>
            <w:hideMark/>
          </w:tcPr>
          <w:p w14:paraId="5CCC630D"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r>
      <w:tr w:rsidR="00EC6BE0" w:rsidRPr="00070E7D" w14:paraId="41D3D7C5" w14:textId="77777777" w:rsidTr="00FB1318">
        <w:trPr>
          <w:trHeight w:val="199"/>
        </w:trPr>
        <w:tc>
          <w:tcPr>
            <w:tcW w:w="6896" w:type="dxa"/>
            <w:gridSpan w:val="4"/>
            <w:tcBorders>
              <w:top w:val="nil"/>
              <w:left w:val="single" w:sz="8" w:space="0" w:color="auto"/>
              <w:bottom w:val="single" w:sz="4" w:space="0" w:color="auto"/>
              <w:right w:val="single" w:sz="4" w:space="0" w:color="auto"/>
            </w:tcBorders>
            <w:shd w:val="clear" w:color="auto" w:fill="auto"/>
            <w:vAlign w:val="center"/>
            <w:hideMark/>
          </w:tcPr>
          <w:p w14:paraId="43497B3B" w14:textId="77777777" w:rsidR="00EC6BE0" w:rsidRPr="004F3FA1" w:rsidRDefault="00EC6BE0" w:rsidP="0018203D">
            <w:pPr>
              <w:spacing w:after="0" w:line="276" w:lineRule="auto"/>
              <w:jc w:val="both"/>
              <w:rPr>
                <w:rFonts w:ascii="Palatino Linotype" w:hAnsi="Palatino Linotype"/>
                <w:bCs/>
                <w:sz w:val="22"/>
                <w:szCs w:val="22"/>
                <w:lang w:val="en-US"/>
              </w:rPr>
            </w:pPr>
            <w:proofErr w:type="spellStart"/>
            <w:r w:rsidRPr="004F3FA1">
              <w:rPr>
                <w:rFonts w:ascii="Palatino Linotype" w:hAnsi="Palatino Linotype"/>
                <w:bCs/>
                <w:sz w:val="22"/>
                <w:szCs w:val="22"/>
                <w:lang w:val="en-US"/>
              </w:rPr>
              <w:t>Numărul</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analizelor</w:t>
            </w:r>
            <w:proofErr w:type="spellEnd"/>
            <w:r w:rsidRPr="004F3FA1">
              <w:rPr>
                <w:rFonts w:ascii="Palatino Linotype" w:hAnsi="Palatino Linotype"/>
                <w:bCs/>
                <w:sz w:val="22"/>
                <w:szCs w:val="22"/>
                <w:lang w:val="en-US"/>
              </w:rPr>
              <w:t xml:space="preserve"> de </w:t>
            </w:r>
            <w:proofErr w:type="spellStart"/>
            <w:r w:rsidRPr="004F3FA1">
              <w:rPr>
                <w:rFonts w:ascii="Palatino Linotype" w:hAnsi="Palatino Linotype"/>
                <w:bCs/>
                <w:sz w:val="22"/>
                <w:szCs w:val="22"/>
                <w:lang w:val="en-US"/>
              </w:rPr>
              <w:t>caz</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efectuate</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împreună</w:t>
            </w:r>
            <w:proofErr w:type="spellEnd"/>
            <w:r w:rsidRPr="004F3FA1">
              <w:rPr>
                <w:rFonts w:ascii="Palatino Linotype" w:hAnsi="Palatino Linotype"/>
                <w:bCs/>
                <w:sz w:val="22"/>
                <w:szCs w:val="22"/>
                <w:lang w:val="en-US"/>
              </w:rPr>
              <w:t xml:space="preserve"> cu </w:t>
            </w:r>
            <w:proofErr w:type="spellStart"/>
            <w:r w:rsidRPr="004F3FA1">
              <w:rPr>
                <w:rFonts w:ascii="Palatino Linotype" w:hAnsi="Palatino Linotype"/>
                <w:bCs/>
                <w:sz w:val="22"/>
                <w:szCs w:val="22"/>
                <w:lang w:val="en-US"/>
              </w:rPr>
              <w:t>reprezentanţii</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inspectoratelor</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şcolare</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şi</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cei</w:t>
            </w:r>
            <w:proofErr w:type="spellEnd"/>
            <w:r w:rsidRPr="004F3FA1">
              <w:rPr>
                <w:rFonts w:ascii="Palatino Linotype" w:hAnsi="Palatino Linotype"/>
                <w:bCs/>
                <w:sz w:val="22"/>
                <w:szCs w:val="22"/>
                <w:lang w:val="en-US"/>
              </w:rPr>
              <w:t xml:space="preserve"> din </w:t>
            </w:r>
            <w:proofErr w:type="spellStart"/>
            <w:r w:rsidRPr="004F3FA1">
              <w:rPr>
                <w:rFonts w:ascii="Palatino Linotype" w:hAnsi="Palatino Linotype"/>
                <w:bCs/>
                <w:sz w:val="22"/>
                <w:szCs w:val="22"/>
                <w:lang w:val="en-US"/>
              </w:rPr>
              <w:t>sistemul</w:t>
            </w:r>
            <w:proofErr w:type="spellEnd"/>
            <w:r w:rsidRPr="004F3FA1">
              <w:rPr>
                <w:rFonts w:ascii="Palatino Linotype" w:hAnsi="Palatino Linotype"/>
                <w:bCs/>
                <w:sz w:val="22"/>
                <w:szCs w:val="22"/>
                <w:lang w:val="en-US"/>
              </w:rPr>
              <w:t xml:space="preserve"> de </w:t>
            </w:r>
            <w:proofErr w:type="spellStart"/>
            <w:r w:rsidRPr="004F3FA1">
              <w:rPr>
                <w:rFonts w:ascii="Palatino Linotype" w:hAnsi="Palatino Linotype"/>
                <w:bCs/>
                <w:sz w:val="22"/>
                <w:szCs w:val="22"/>
                <w:lang w:val="en-US"/>
              </w:rPr>
              <w:t>ordine</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publică</w:t>
            </w:r>
            <w:proofErr w:type="spellEnd"/>
          </w:p>
        </w:tc>
        <w:tc>
          <w:tcPr>
            <w:tcW w:w="1008" w:type="dxa"/>
            <w:gridSpan w:val="2"/>
            <w:tcBorders>
              <w:top w:val="nil"/>
              <w:left w:val="nil"/>
              <w:bottom w:val="single" w:sz="8" w:space="0" w:color="auto"/>
              <w:right w:val="single" w:sz="4" w:space="0" w:color="auto"/>
            </w:tcBorders>
            <w:shd w:val="clear" w:color="auto" w:fill="auto"/>
            <w:noWrap/>
            <w:vAlign w:val="bottom"/>
            <w:hideMark/>
          </w:tcPr>
          <w:p w14:paraId="75095E66"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940" w:type="dxa"/>
            <w:gridSpan w:val="2"/>
            <w:tcBorders>
              <w:top w:val="nil"/>
              <w:left w:val="nil"/>
              <w:bottom w:val="single" w:sz="8" w:space="0" w:color="auto"/>
              <w:right w:val="single" w:sz="4" w:space="0" w:color="auto"/>
            </w:tcBorders>
            <w:shd w:val="clear" w:color="auto" w:fill="auto"/>
            <w:noWrap/>
            <w:vAlign w:val="bottom"/>
            <w:hideMark/>
          </w:tcPr>
          <w:p w14:paraId="03775257"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894" w:type="dxa"/>
            <w:tcBorders>
              <w:top w:val="nil"/>
              <w:left w:val="nil"/>
              <w:bottom w:val="single" w:sz="8" w:space="0" w:color="auto"/>
              <w:right w:val="single" w:sz="8" w:space="0" w:color="auto"/>
            </w:tcBorders>
            <w:shd w:val="clear" w:color="auto" w:fill="auto"/>
            <w:noWrap/>
            <w:vAlign w:val="bottom"/>
            <w:hideMark/>
          </w:tcPr>
          <w:p w14:paraId="139E7AA5"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r>
      <w:tr w:rsidR="00EC6BE0" w:rsidRPr="00070E7D" w14:paraId="5B108370" w14:textId="77777777" w:rsidTr="00FB1318">
        <w:trPr>
          <w:trHeight w:val="325"/>
        </w:trPr>
        <w:tc>
          <w:tcPr>
            <w:tcW w:w="6896" w:type="dxa"/>
            <w:gridSpan w:val="4"/>
            <w:tcBorders>
              <w:top w:val="single" w:sz="8" w:space="0" w:color="auto"/>
              <w:left w:val="single" w:sz="8" w:space="0" w:color="auto"/>
              <w:bottom w:val="single" w:sz="4" w:space="0" w:color="auto"/>
              <w:right w:val="single" w:sz="4" w:space="0" w:color="auto"/>
            </w:tcBorders>
            <w:shd w:val="clear" w:color="000000" w:fill="EBF1DE"/>
            <w:vAlign w:val="center"/>
            <w:hideMark/>
          </w:tcPr>
          <w:p w14:paraId="77097382" w14:textId="77777777" w:rsidR="00EC6BE0" w:rsidRPr="004F3FA1" w:rsidRDefault="00EC6BE0" w:rsidP="0018203D">
            <w:pPr>
              <w:spacing w:after="0" w:line="276" w:lineRule="auto"/>
              <w:jc w:val="both"/>
              <w:rPr>
                <w:rFonts w:ascii="Palatino Linotype" w:hAnsi="Palatino Linotype"/>
                <w:bCs/>
                <w:sz w:val="22"/>
                <w:szCs w:val="22"/>
                <w:lang w:val="en-US"/>
              </w:rPr>
            </w:pPr>
            <w:proofErr w:type="spellStart"/>
            <w:r w:rsidRPr="004F3FA1">
              <w:rPr>
                <w:rFonts w:ascii="Palatino Linotype" w:hAnsi="Palatino Linotype"/>
                <w:bCs/>
                <w:sz w:val="22"/>
                <w:szCs w:val="22"/>
                <w:lang w:val="en-US"/>
              </w:rPr>
              <w:t>Numărul</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unităţilor</w:t>
            </w:r>
            <w:proofErr w:type="spellEnd"/>
            <w:r w:rsidRPr="004F3FA1">
              <w:rPr>
                <w:rFonts w:ascii="Palatino Linotype" w:hAnsi="Palatino Linotype"/>
                <w:bCs/>
                <w:sz w:val="22"/>
                <w:szCs w:val="22"/>
                <w:lang w:val="en-US"/>
              </w:rPr>
              <w:t xml:space="preserve"> de </w:t>
            </w:r>
            <w:proofErr w:type="spellStart"/>
            <w:r w:rsidRPr="004F3FA1">
              <w:rPr>
                <w:rFonts w:ascii="Palatino Linotype" w:hAnsi="Palatino Linotype"/>
                <w:bCs/>
                <w:sz w:val="22"/>
                <w:szCs w:val="22"/>
                <w:lang w:val="en-US"/>
              </w:rPr>
              <w:t>alimentaţie</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publică</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amplasate</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în</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imediata</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vecinătate</w:t>
            </w:r>
            <w:proofErr w:type="spellEnd"/>
            <w:r w:rsidRPr="004F3FA1">
              <w:rPr>
                <w:rFonts w:ascii="Palatino Linotype" w:hAnsi="Palatino Linotype"/>
                <w:bCs/>
                <w:sz w:val="22"/>
                <w:szCs w:val="22"/>
                <w:lang w:val="en-US"/>
              </w:rPr>
              <w:t xml:space="preserve"> a </w:t>
            </w:r>
            <w:proofErr w:type="spellStart"/>
            <w:r w:rsidRPr="004F3FA1">
              <w:rPr>
                <w:rFonts w:ascii="Palatino Linotype" w:hAnsi="Palatino Linotype"/>
                <w:bCs/>
                <w:sz w:val="22"/>
                <w:szCs w:val="22"/>
                <w:lang w:val="en-US"/>
              </w:rPr>
              <w:t>unităţilor</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şcolare</w:t>
            </w:r>
            <w:proofErr w:type="spellEnd"/>
            <w:r w:rsidRPr="004F3FA1">
              <w:rPr>
                <w:rFonts w:ascii="Palatino Linotype" w:hAnsi="Palatino Linotype"/>
                <w:bCs/>
                <w:sz w:val="22"/>
                <w:szCs w:val="22"/>
                <w:lang w:val="en-US"/>
              </w:rPr>
              <w:t xml:space="preserve">, care cad sub </w:t>
            </w:r>
            <w:proofErr w:type="spellStart"/>
            <w:r w:rsidRPr="004F3FA1">
              <w:rPr>
                <w:rFonts w:ascii="Palatino Linotype" w:hAnsi="Palatino Linotype"/>
                <w:bCs/>
                <w:sz w:val="22"/>
                <w:szCs w:val="22"/>
                <w:lang w:val="en-US"/>
              </w:rPr>
              <w:t>incidenţa</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Legea</w:t>
            </w:r>
            <w:proofErr w:type="spellEnd"/>
            <w:r w:rsidRPr="004F3FA1">
              <w:rPr>
                <w:rFonts w:ascii="Palatino Linotype" w:hAnsi="Palatino Linotype"/>
                <w:bCs/>
                <w:sz w:val="22"/>
                <w:szCs w:val="22"/>
                <w:lang w:val="en-US"/>
              </w:rPr>
              <w:t xml:space="preserve"> 61/1991, din care:</w:t>
            </w:r>
          </w:p>
        </w:tc>
        <w:tc>
          <w:tcPr>
            <w:tcW w:w="1008" w:type="dxa"/>
            <w:gridSpan w:val="2"/>
            <w:tcBorders>
              <w:top w:val="nil"/>
              <w:left w:val="nil"/>
              <w:bottom w:val="single" w:sz="4" w:space="0" w:color="auto"/>
              <w:right w:val="single" w:sz="4" w:space="0" w:color="auto"/>
            </w:tcBorders>
            <w:shd w:val="clear" w:color="000000" w:fill="EBF1DE"/>
            <w:noWrap/>
            <w:vAlign w:val="bottom"/>
            <w:hideMark/>
          </w:tcPr>
          <w:p w14:paraId="40A1455A"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940" w:type="dxa"/>
            <w:gridSpan w:val="2"/>
            <w:tcBorders>
              <w:top w:val="nil"/>
              <w:left w:val="nil"/>
              <w:bottom w:val="single" w:sz="4" w:space="0" w:color="auto"/>
              <w:right w:val="single" w:sz="4" w:space="0" w:color="auto"/>
            </w:tcBorders>
            <w:shd w:val="clear" w:color="000000" w:fill="EBF1DE"/>
            <w:noWrap/>
            <w:vAlign w:val="bottom"/>
            <w:hideMark/>
          </w:tcPr>
          <w:p w14:paraId="05EE62BE"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894" w:type="dxa"/>
            <w:tcBorders>
              <w:top w:val="nil"/>
              <w:left w:val="nil"/>
              <w:bottom w:val="single" w:sz="4" w:space="0" w:color="auto"/>
              <w:right w:val="single" w:sz="8" w:space="0" w:color="auto"/>
            </w:tcBorders>
            <w:shd w:val="clear" w:color="000000" w:fill="EBF1DE"/>
            <w:noWrap/>
            <w:vAlign w:val="bottom"/>
            <w:hideMark/>
          </w:tcPr>
          <w:p w14:paraId="254ECCB8"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r>
      <w:tr w:rsidR="00EC6BE0" w:rsidRPr="00070E7D" w14:paraId="5A06B7A4" w14:textId="77777777" w:rsidTr="00FB1318">
        <w:trPr>
          <w:trHeight w:val="70"/>
        </w:trPr>
        <w:tc>
          <w:tcPr>
            <w:tcW w:w="6896" w:type="dxa"/>
            <w:gridSpan w:val="4"/>
            <w:tcBorders>
              <w:top w:val="nil"/>
              <w:left w:val="single" w:sz="8" w:space="0" w:color="auto"/>
              <w:bottom w:val="single" w:sz="4" w:space="0" w:color="auto"/>
              <w:right w:val="single" w:sz="4" w:space="0" w:color="auto"/>
            </w:tcBorders>
            <w:shd w:val="clear" w:color="000000" w:fill="EBF1DE"/>
            <w:vAlign w:val="center"/>
            <w:hideMark/>
          </w:tcPr>
          <w:p w14:paraId="238F3C4D" w14:textId="77777777" w:rsidR="00EC6BE0" w:rsidRPr="004F3FA1" w:rsidRDefault="00EC6BE0" w:rsidP="0018203D">
            <w:pPr>
              <w:spacing w:after="0" w:line="276" w:lineRule="auto"/>
              <w:jc w:val="both"/>
              <w:rPr>
                <w:rFonts w:ascii="Palatino Linotype" w:hAnsi="Palatino Linotype"/>
                <w:sz w:val="22"/>
                <w:szCs w:val="22"/>
                <w:lang w:val="en-US"/>
              </w:rPr>
            </w:pPr>
            <w:r w:rsidRPr="004F3FA1">
              <w:rPr>
                <w:rFonts w:ascii="Palatino Linotype" w:hAnsi="Palatino Linotype"/>
                <w:sz w:val="22"/>
                <w:szCs w:val="22"/>
                <w:lang w:val="en-US"/>
              </w:rPr>
              <w:t xml:space="preserve">- </w:t>
            </w:r>
            <w:proofErr w:type="spellStart"/>
            <w:r w:rsidRPr="004F3FA1">
              <w:rPr>
                <w:rFonts w:ascii="Palatino Linotype" w:hAnsi="Palatino Linotype"/>
                <w:sz w:val="22"/>
                <w:szCs w:val="22"/>
                <w:lang w:val="en-US"/>
              </w:rPr>
              <w:t>numărul</w:t>
            </w:r>
            <w:proofErr w:type="spellEnd"/>
            <w:r w:rsidRPr="004F3FA1">
              <w:rPr>
                <w:rFonts w:ascii="Palatino Linotype" w:hAnsi="Palatino Linotype"/>
                <w:sz w:val="22"/>
                <w:szCs w:val="22"/>
                <w:lang w:val="en-US"/>
              </w:rPr>
              <w:t xml:space="preserve"> </w:t>
            </w:r>
            <w:proofErr w:type="spellStart"/>
            <w:r w:rsidRPr="004F3FA1">
              <w:rPr>
                <w:rFonts w:ascii="Palatino Linotype" w:hAnsi="Palatino Linotype"/>
                <w:sz w:val="22"/>
                <w:szCs w:val="22"/>
                <w:lang w:val="en-US"/>
              </w:rPr>
              <w:t>solicitărilor</w:t>
            </w:r>
            <w:proofErr w:type="spellEnd"/>
            <w:r w:rsidRPr="004F3FA1">
              <w:rPr>
                <w:rFonts w:ascii="Palatino Linotype" w:hAnsi="Palatino Linotype"/>
                <w:sz w:val="22"/>
                <w:szCs w:val="22"/>
                <w:lang w:val="en-US"/>
              </w:rPr>
              <w:t xml:space="preserve"> de </w:t>
            </w:r>
            <w:proofErr w:type="spellStart"/>
            <w:r w:rsidRPr="004F3FA1">
              <w:rPr>
                <w:rFonts w:ascii="Palatino Linotype" w:hAnsi="Palatino Linotype"/>
                <w:sz w:val="22"/>
                <w:szCs w:val="22"/>
                <w:lang w:val="en-US"/>
              </w:rPr>
              <w:t>suspendare</w:t>
            </w:r>
            <w:proofErr w:type="spellEnd"/>
            <w:r w:rsidRPr="004F3FA1">
              <w:rPr>
                <w:rFonts w:ascii="Palatino Linotype" w:hAnsi="Palatino Linotype"/>
                <w:sz w:val="22"/>
                <w:szCs w:val="22"/>
                <w:lang w:val="en-US"/>
              </w:rPr>
              <w:t>/</w:t>
            </w:r>
            <w:proofErr w:type="spellStart"/>
            <w:r w:rsidRPr="004F3FA1">
              <w:rPr>
                <w:rFonts w:ascii="Palatino Linotype" w:hAnsi="Palatino Linotype"/>
                <w:sz w:val="22"/>
                <w:szCs w:val="22"/>
                <w:lang w:val="en-US"/>
              </w:rPr>
              <w:t>anulare</w:t>
            </w:r>
            <w:proofErr w:type="spellEnd"/>
            <w:r w:rsidRPr="004F3FA1">
              <w:rPr>
                <w:rFonts w:ascii="Palatino Linotype" w:hAnsi="Palatino Linotype"/>
                <w:sz w:val="22"/>
                <w:szCs w:val="22"/>
                <w:lang w:val="en-US"/>
              </w:rPr>
              <w:t xml:space="preserve"> </w:t>
            </w:r>
            <w:proofErr w:type="gramStart"/>
            <w:r w:rsidRPr="004F3FA1">
              <w:rPr>
                <w:rFonts w:ascii="Palatino Linotype" w:hAnsi="Palatino Linotype"/>
                <w:sz w:val="22"/>
                <w:szCs w:val="22"/>
                <w:lang w:val="en-US"/>
              </w:rPr>
              <w:t>a</w:t>
            </w:r>
            <w:proofErr w:type="gramEnd"/>
            <w:r w:rsidRPr="004F3FA1">
              <w:rPr>
                <w:rFonts w:ascii="Palatino Linotype" w:hAnsi="Palatino Linotype"/>
                <w:sz w:val="22"/>
                <w:szCs w:val="22"/>
                <w:lang w:val="en-US"/>
              </w:rPr>
              <w:t xml:space="preserve"> </w:t>
            </w:r>
            <w:proofErr w:type="spellStart"/>
            <w:r w:rsidRPr="004F3FA1">
              <w:rPr>
                <w:rFonts w:ascii="Palatino Linotype" w:hAnsi="Palatino Linotype"/>
                <w:sz w:val="22"/>
                <w:szCs w:val="22"/>
                <w:lang w:val="en-US"/>
              </w:rPr>
              <w:t>autorizației</w:t>
            </w:r>
            <w:proofErr w:type="spellEnd"/>
            <w:r w:rsidRPr="004F3FA1">
              <w:rPr>
                <w:rFonts w:ascii="Palatino Linotype" w:hAnsi="Palatino Linotype"/>
                <w:sz w:val="22"/>
                <w:szCs w:val="22"/>
                <w:lang w:val="en-US"/>
              </w:rPr>
              <w:t xml:space="preserve"> de </w:t>
            </w:r>
            <w:proofErr w:type="spellStart"/>
            <w:r w:rsidRPr="004F3FA1">
              <w:rPr>
                <w:rFonts w:ascii="Palatino Linotype" w:hAnsi="Palatino Linotype"/>
                <w:sz w:val="22"/>
                <w:szCs w:val="22"/>
                <w:lang w:val="en-US"/>
              </w:rPr>
              <w:t>funcționare</w:t>
            </w:r>
            <w:proofErr w:type="spellEnd"/>
          </w:p>
        </w:tc>
        <w:tc>
          <w:tcPr>
            <w:tcW w:w="1008" w:type="dxa"/>
            <w:gridSpan w:val="2"/>
            <w:tcBorders>
              <w:top w:val="nil"/>
              <w:left w:val="nil"/>
              <w:bottom w:val="single" w:sz="4" w:space="0" w:color="auto"/>
              <w:right w:val="single" w:sz="4" w:space="0" w:color="auto"/>
            </w:tcBorders>
            <w:shd w:val="clear" w:color="000000" w:fill="EBF1DE"/>
            <w:noWrap/>
            <w:vAlign w:val="bottom"/>
            <w:hideMark/>
          </w:tcPr>
          <w:p w14:paraId="49091CEE"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940" w:type="dxa"/>
            <w:gridSpan w:val="2"/>
            <w:tcBorders>
              <w:top w:val="nil"/>
              <w:left w:val="nil"/>
              <w:bottom w:val="single" w:sz="4" w:space="0" w:color="auto"/>
              <w:right w:val="single" w:sz="4" w:space="0" w:color="auto"/>
            </w:tcBorders>
            <w:shd w:val="clear" w:color="000000" w:fill="EBF1DE"/>
            <w:noWrap/>
            <w:vAlign w:val="bottom"/>
            <w:hideMark/>
          </w:tcPr>
          <w:p w14:paraId="7DA7B0D2"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894" w:type="dxa"/>
            <w:tcBorders>
              <w:top w:val="nil"/>
              <w:left w:val="nil"/>
              <w:bottom w:val="single" w:sz="4" w:space="0" w:color="auto"/>
              <w:right w:val="single" w:sz="8" w:space="0" w:color="auto"/>
            </w:tcBorders>
            <w:shd w:val="clear" w:color="000000" w:fill="EBF1DE"/>
            <w:noWrap/>
            <w:vAlign w:val="bottom"/>
            <w:hideMark/>
          </w:tcPr>
          <w:p w14:paraId="25376ABE"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r>
      <w:tr w:rsidR="00EC6BE0" w:rsidRPr="00070E7D" w14:paraId="396D6417" w14:textId="77777777" w:rsidTr="00FB1318">
        <w:trPr>
          <w:trHeight w:val="70"/>
        </w:trPr>
        <w:tc>
          <w:tcPr>
            <w:tcW w:w="6896" w:type="dxa"/>
            <w:gridSpan w:val="4"/>
            <w:tcBorders>
              <w:top w:val="nil"/>
              <w:left w:val="single" w:sz="8" w:space="0" w:color="auto"/>
              <w:bottom w:val="single" w:sz="8" w:space="0" w:color="auto"/>
              <w:right w:val="single" w:sz="4" w:space="0" w:color="auto"/>
            </w:tcBorders>
            <w:shd w:val="clear" w:color="000000" w:fill="EBF1DE"/>
            <w:vAlign w:val="center"/>
            <w:hideMark/>
          </w:tcPr>
          <w:p w14:paraId="4EBFE665" w14:textId="77777777" w:rsidR="00EC6BE0" w:rsidRPr="004F3FA1" w:rsidRDefault="00EC6BE0" w:rsidP="0018203D">
            <w:pPr>
              <w:spacing w:after="0" w:line="276" w:lineRule="auto"/>
              <w:jc w:val="both"/>
              <w:rPr>
                <w:rFonts w:ascii="Palatino Linotype" w:hAnsi="Palatino Linotype"/>
                <w:sz w:val="22"/>
                <w:szCs w:val="22"/>
                <w:lang w:val="en-US"/>
              </w:rPr>
            </w:pPr>
            <w:r w:rsidRPr="004F3FA1">
              <w:rPr>
                <w:rFonts w:ascii="Palatino Linotype" w:hAnsi="Palatino Linotype"/>
                <w:sz w:val="22"/>
                <w:szCs w:val="22"/>
                <w:lang w:val="en-US"/>
              </w:rPr>
              <w:t xml:space="preserve">- </w:t>
            </w:r>
            <w:proofErr w:type="spellStart"/>
            <w:r w:rsidRPr="004F3FA1">
              <w:rPr>
                <w:rFonts w:ascii="Palatino Linotype" w:hAnsi="Palatino Linotype"/>
                <w:sz w:val="22"/>
                <w:szCs w:val="22"/>
                <w:lang w:val="en-US"/>
              </w:rPr>
              <w:t>numărul</w:t>
            </w:r>
            <w:proofErr w:type="spellEnd"/>
            <w:r w:rsidRPr="004F3FA1">
              <w:rPr>
                <w:rFonts w:ascii="Palatino Linotype" w:hAnsi="Palatino Linotype"/>
                <w:sz w:val="22"/>
                <w:szCs w:val="22"/>
                <w:lang w:val="en-US"/>
              </w:rPr>
              <w:t xml:space="preserve"> </w:t>
            </w:r>
            <w:proofErr w:type="spellStart"/>
            <w:r w:rsidRPr="004F3FA1">
              <w:rPr>
                <w:rFonts w:ascii="Palatino Linotype" w:hAnsi="Palatino Linotype"/>
                <w:sz w:val="22"/>
                <w:szCs w:val="22"/>
                <w:lang w:val="en-US"/>
              </w:rPr>
              <w:t>celor</w:t>
            </w:r>
            <w:proofErr w:type="spellEnd"/>
            <w:r w:rsidRPr="004F3FA1">
              <w:rPr>
                <w:rFonts w:ascii="Palatino Linotype" w:hAnsi="Palatino Linotype"/>
                <w:sz w:val="22"/>
                <w:szCs w:val="22"/>
                <w:lang w:val="en-US"/>
              </w:rPr>
              <w:t xml:space="preserve"> </w:t>
            </w:r>
            <w:proofErr w:type="spellStart"/>
            <w:r w:rsidRPr="004F3FA1">
              <w:rPr>
                <w:rFonts w:ascii="Palatino Linotype" w:hAnsi="Palatino Linotype"/>
                <w:sz w:val="22"/>
                <w:szCs w:val="22"/>
                <w:lang w:val="en-US"/>
              </w:rPr>
              <w:t>cărora</w:t>
            </w:r>
            <w:proofErr w:type="spellEnd"/>
            <w:r w:rsidRPr="004F3FA1">
              <w:rPr>
                <w:rFonts w:ascii="Palatino Linotype" w:hAnsi="Palatino Linotype"/>
                <w:sz w:val="22"/>
                <w:szCs w:val="22"/>
                <w:lang w:val="en-US"/>
              </w:rPr>
              <w:t xml:space="preserve"> li s-a </w:t>
            </w:r>
            <w:proofErr w:type="spellStart"/>
            <w:r w:rsidRPr="004F3FA1">
              <w:rPr>
                <w:rFonts w:ascii="Palatino Linotype" w:hAnsi="Palatino Linotype"/>
                <w:sz w:val="22"/>
                <w:szCs w:val="22"/>
                <w:lang w:val="en-US"/>
              </w:rPr>
              <w:t>suspendat</w:t>
            </w:r>
            <w:proofErr w:type="spellEnd"/>
            <w:r w:rsidRPr="004F3FA1">
              <w:rPr>
                <w:rFonts w:ascii="Palatino Linotype" w:hAnsi="Palatino Linotype"/>
                <w:sz w:val="22"/>
                <w:szCs w:val="22"/>
                <w:lang w:val="en-US"/>
              </w:rPr>
              <w:t>/</w:t>
            </w:r>
            <w:proofErr w:type="spellStart"/>
            <w:r w:rsidRPr="004F3FA1">
              <w:rPr>
                <w:rFonts w:ascii="Palatino Linotype" w:hAnsi="Palatino Linotype"/>
                <w:sz w:val="22"/>
                <w:szCs w:val="22"/>
                <w:lang w:val="en-US"/>
              </w:rPr>
              <w:t>anulat</w:t>
            </w:r>
            <w:proofErr w:type="spellEnd"/>
            <w:r w:rsidRPr="004F3FA1">
              <w:rPr>
                <w:rFonts w:ascii="Palatino Linotype" w:hAnsi="Palatino Linotype"/>
                <w:sz w:val="22"/>
                <w:szCs w:val="22"/>
                <w:lang w:val="en-US"/>
              </w:rPr>
              <w:t xml:space="preserve"> </w:t>
            </w:r>
            <w:proofErr w:type="spellStart"/>
            <w:r w:rsidRPr="004F3FA1">
              <w:rPr>
                <w:rFonts w:ascii="Palatino Linotype" w:hAnsi="Palatino Linotype"/>
                <w:sz w:val="22"/>
                <w:szCs w:val="22"/>
                <w:lang w:val="en-US"/>
              </w:rPr>
              <w:t>autorizația</w:t>
            </w:r>
            <w:proofErr w:type="spellEnd"/>
            <w:r w:rsidRPr="004F3FA1">
              <w:rPr>
                <w:rFonts w:ascii="Palatino Linotype" w:hAnsi="Palatino Linotype"/>
                <w:sz w:val="22"/>
                <w:szCs w:val="22"/>
                <w:lang w:val="en-US"/>
              </w:rPr>
              <w:t xml:space="preserve"> de </w:t>
            </w:r>
            <w:proofErr w:type="spellStart"/>
            <w:r w:rsidRPr="004F3FA1">
              <w:rPr>
                <w:rFonts w:ascii="Palatino Linotype" w:hAnsi="Palatino Linotype"/>
                <w:sz w:val="22"/>
                <w:szCs w:val="22"/>
                <w:lang w:val="en-US"/>
              </w:rPr>
              <w:t>funcţionare</w:t>
            </w:r>
            <w:proofErr w:type="spellEnd"/>
          </w:p>
        </w:tc>
        <w:tc>
          <w:tcPr>
            <w:tcW w:w="1008" w:type="dxa"/>
            <w:gridSpan w:val="2"/>
            <w:tcBorders>
              <w:top w:val="nil"/>
              <w:left w:val="nil"/>
              <w:bottom w:val="single" w:sz="8" w:space="0" w:color="auto"/>
              <w:right w:val="single" w:sz="4" w:space="0" w:color="auto"/>
            </w:tcBorders>
            <w:shd w:val="clear" w:color="000000" w:fill="EBF1DE"/>
            <w:noWrap/>
            <w:vAlign w:val="bottom"/>
            <w:hideMark/>
          </w:tcPr>
          <w:p w14:paraId="32F68609"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940" w:type="dxa"/>
            <w:gridSpan w:val="2"/>
            <w:tcBorders>
              <w:top w:val="nil"/>
              <w:left w:val="nil"/>
              <w:bottom w:val="single" w:sz="8" w:space="0" w:color="auto"/>
              <w:right w:val="single" w:sz="4" w:space="0" w:color="auto"/>
            </w:tcBorders>
            <w:shd w:val="clear" w:color="000000" w:fill="EBF1DE"/>
            <w:noWrap/>
            <w:vAlign w:val="bottom"/>
            <w:hideMark/>
          </w:tcPr>
          <w:p w14:paraId="3680DCD7"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894" w:type="dxa"/>
            <w:tcBorders>
              <w:top w:val="nil"/>
              <w:left w:val="nil"/>
              <w:bottom w:val="single" w:sz="8" w:space="0" w:color="auto"/>
              <w:right w:val="single" w:sz="8" w:space="0" w:color="auto"/>
            </w:tcBorders>
            <w:shd w:val="clear" w:color="000000" w:fill="EBF1DE"/>
            <w:noWrap/>
            <w:vAlign w:val="bottom"/>
            <w:hideMark/>
          </w:tcPr>
          <w:p w14:paraId="08A4E838"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r>
      <w:tr w:rsidR="00EC6BE0" w:rsidRPr="00070E7D" w14:paraId="6B7CC815" w14:textId="77777777" w:rsidTr="00FB1318">
        <w:trPr>
          <w:trHeight w:val="60"/>
        </w:trPr>
        <w:tc>
          <w:tcPr>
            <w:tcW w:w="6896" w:type="dxa"/>
            <w:gridSpan w:val="4"/>
            <w:tcBorders>
              <w:top w:val="nil"/>
              <w:left w:val="single" w:sz="8" w:space="0" w:color="auto"/>
              <w:bottom w:val="single" w:sz="4" w:space="0" w:color="auto"/>
              <w:right w:val="single" w:sz="4" w:space="0" w:color="auto"/>
            </w:tcBorders>
            <w:shd w:val="clear" w:color="000000" w:fill="FFFFFF"/>
            <w:noWrap/>
            <w:vAlign w:val="center"/>
            <w:hideMark/>
          </w:tcPr>
          <w:p w14:paraId="34A5A597" w14:textId="77777777" w:rsidR="00EC6BE0" w:rsidRPr="004F3FA1" w:rsidRDefault="00EC6BE0" w:rsidP="0018203D">
            <w:pPr>
              <w:spacing w:after="0" w:line="276" w:lineRule="auto"/>
              <w:jc w:val="both"/>
              <w:rPr>
                <w:rFonts w:ascii="Palatino Linotype" w:hAnsi="Palatino Linotype"/>
                <w:bCs/>
                <w:sz w:val="22"/>
                <w:szCs w:val="22"/>
                <w:lang w:val="en-US"/>
              </w:rPr>
            </w:pPr>
            <w:proofErr w:type="spellStart"/>
            <w:r w:rsidRPr="004F3FA1">
              <w:rPr>
                <w:rFonts w:ascii="Palatino Linotype" w:hAnsi="Palatino Linotype"/>
                <w:bCs/>
                <w:sz w:val="22"/>
                <w:szCs w:val="22"/>
                <w:lang w:val="en-US"/>
              </w:rPr>
              <w:t>Număr</w:t>
            </w:r>
            <w:proofErr w:type="spellEnd"/>
            <w:r w:rsidRPr="004F3FA1">
              <w:rPr>
                <w:rFonts w:ascii="Palatino Linotype" w:hAnsi="Palatino Linotype"/>
                <w:bCs/>
                <w:sz w:val="22"/>
                <w:szCs w:val="22"/>
                <w:lang w:val="en-US"/>
              </w:rPr>
              <w:t xml:space="preserve"> de </w:t>
            </w:r>
            <w:proofErr w:type="spellStart"/>
            <w:r w:rsidRPr="004F3FA1">
              <w:rPr>
                <w:rFonts w:ascii="Palatino Linotype" w:hAnsi="Palatino Linotype"/>
                <w:bCs/>
                <w:sz w:val="22"/>
                <w:szCs w:val="22"/>
                <w:lang w:val="en-US"/>
              </w:rPr>
              <w:t>elevi</w:t>
            </w:r>
            <w:proofErr w:type="spellEnd"/>
            <w:r w:rsidRPr="004F3FA1">
              <w:rPr>
                <w:rFonts w:ascii="Palatino Linotype" w:hAnsi="Palatino Linotype"/>
                <w:bCs/>
                <w:sz w:val="22"/>
                <w:szCs w:val="22"/>
                <w:lang w:val="en-US"/>
              </w:rPr>
              <w:t xml:space="preserve"> care nu </w:t>
            </w:r>
            <w:proofErr w:type="spellStart"/>
            <w:r w:rsidRPr="004F3FA1">
              <w:rPr>
                <w:rFonts w:ascii="Palatino Linotype" w:hAnsi="Palatino Linotype"/>
                <w:bCs/>
                <w:sz w:val="22"/>
                <w:szCs w:val="22"/>
                <w:lang w:val="en-US"/>
              </w:rPr>
              <w:t>frecventează</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cursurile</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și</w:t>
            </w:r>
            <w:proofErr w:type="spellEnd"/>
            <w:r w:rsidRPr="004F3FA1">
              <w:rPr>
                <w:rFonts w:ascii="Palatino Linotype" w:hAnsi="Palatino Linotype"/>
                <w:bCs/>
                <w:sz w:val="22"/>
                <w:szCs w:val="22"/>
                <w:lang w:val="en-US"/>
              </w:rPr>
              <w:t xml:space="preserve"> au </w:t>
            </w:r>
            <w:proofErr w:type="spellStart"/>
            <w:r w:rsidRPr="004F3FA1">
              <w:rPr>
                <w:rFonts w:ascii="Palatino Linotype" w:hAnsi="Palatino Linotype"/>
                <w:bCs/>
                <w:sz w:val="22"/>
                <w:szCs w:val="22"/>
                <w:lang w:val="en-US"/>
              </w:rPr>
              <w:t>situația</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neîncheiată</w:t>
            </w:r>
            <w:proofErr w:type="spellEnd"/>
            <w:r w:rsidRPr="004F3FA1">
              <w:rPr>
                <w:rFonts w:ascii="Palatino Linotype" w:hAnsi="Palatino Linotype"/>
                <w:bCs/>
                <w:sz w:val="22"/>
                <w:szCs w:val="22"/>
                <w:lang w:val="en-US"/>
              </w:rPr>
              <w:t>, din care:</w:t>
            </w:r>
          </w:p>
        </w:tc>
        <w:tc>
          <w:tcPr>
            <w:tcW w:w="1008" w:type="dxa"/>
            <w:gridSpan w:val="2"/>
            <w:tcBorders>
              <w:top w:val="nil"/>
              <w:left w:val="nil"/>
              <w:bottom w:val="single" w:sz="4" w:space="0" w:color="auto"/>
              <w:right w:val="single" w:sz="4" w:space="0" w:color="auto"/>
            </w:tcBorders>
            <w:shd w:val="clear" w:color="auto" w:fill="auto"/>
            <w:noWrap/>
            <w:vAlign w:val="bottom"/>
            <w:hideMark/>
          </w:tcPr>
          <w:p w14:paraId="51CE6686"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940" w:type="dxa"/>
            <w:gridSpan w:val="2"/>
            <w:tcBorders>
              <w:top w:val="nil"/>
              <w:left w:val="nil"/>
              <w:bottom w:val="single" w:sz="4" w:space="0" w:color="auto"/>
              <w:right w:val="single" w:sz="4" w:space="0" w:color="auto"/>
            </w:tcBorders>
            <w:shd w:val="clear" w:color="auto" w:fill="auto"/>
            <w:noWrap/>
            <w:vAlign w:val="bottom"/>
            <w:hideMark/>
          </w:tcPr>
          <w:p w14:paraId="76400642"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894" w:type="dxa"/>
            <w:tcBorders>
              <w:top w:val="nil"/>
              <w:left w:val="nil"/>
              <w:bottom w:val="single" w:sz="4" w:space="0" w:color="auto"/>
              <w:right w:val="single" w:sz="8" w:space="0" w:color="auto"/>
            </w:tcBorders>
            <w:shd w:val="clear" w:color="auto" w:fill="auto"/>
            <w:noWrap/>
            <w:vAlign w:val="bottom"/>
            <w:hideMark/>
          </w:tcPr>
          <w:p w14:paraId="113CFB2E"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r>
      <w:tr w:rsidR="00EC6BE0" w:rsidRPr="00070E7D" w14:paraId="002B5FCE" w14:textId="77777777" w:rsidTr="00FB1318">
        <w:trPr>
          <w:trHeight w:val="140"/>
        </w:trPr>
        <w:tc>
          <w:tcPr>
            <w:tcW w:w="6896" w:type="dxa"/>
            <w:gridSpan w:val="4"/>
            <w:tcBorders>
              <w:top w:val="nil"/>
              <w:left w:val="single" w:sz="8" w:space="0" w:color="auto"/>
              <w:bottom w:val="single" w:sz="8" w:space="0" w:color="auto"/>
              <w:right w:val="single" w:sz="4" w:space="0" w:color="auto"/>
            </w:tcBorders>
            <w:shd w:val="clear" w:color="000000" w:fill="FFFFFF"/>
            <w:vAlign w:val="center"/>
            <w:hideMark/>
          </w:tcPr>
          <w:p w14:paraId="2D14CC8F" w14:textId="77777777" w:rsidR="00EC6BE0" w:rsidRPr="004F3FA1" w:rsidRDefault="00EC6BE0" w:rsidP="0018203D">
            <w:pPr>
              <w:spacing w:after="0" w:line="276" w:lineRule="auto"/>
              <w:jc w:val="both"/>
              <w:rPr>
                <w:rFonts w:ascii="Palatino Linotype" w:hAnsi="Palatino Linotype"/>
                <w:sz w:val="22"/>
                <w:szCs w:val="22"/>
                <w:lang w:val="en-US"/>
              </w:rPr>
            </w:pPr>
            <w:r w:rsidRPr="004F3FA1">
              <w:rPr>
                <w:rFonts w:ascii="Palatino Linotype" w:hAnsi="Palatino Linotype"/>
                <w:sz w:val="22"/>
                <w:szCs w:val="22"/>
                <w:lang w:val="en-US"/>
              </w:rPr>
              <w:t xml:space="preserve"> - </w:t>
            </w:r>
            <w:proofErr w:type="spellStart"/>
            <w:r w:rsidRPr="004F3FA1">
              <w:rPr>
                <w:rFonts w:ascii="Palatino Linotype" w:hAnsi="Palatino Linotype"/>
                <w:sz w:val="22"/>
                <w:szCs w:val="22"/>
                <w:lang w:val="en-US"/>
              </w:rPr>
              <w:t>şcoli</w:t>
            </w:r>
            <w:proofErr w:type="spellEnd"/>
            <w:r w:rsidRPr="004F3FA1">
              <w:rPr>
                <w:rFonts w:ascii="Palatino Linotype" w:hAnsi="Palatino Linotype"/>
                <w:sz w:val="22"/>
                <w:szCs w:val="22"/>
                <w:lang w:val="en-US"/>
              </w:rPr>
              <w:t xml:space="preserve"> </w:t>
            </w:r>
            <w:proofErr w:type="spellStart"/>
            <w:r w:rsidRPr="004F3FA1">
              <w:rPr>
                <w:rFonts w:ascii="Palatino Linotype" w:hAnsi="Palatino Linotype"/>
                <w:sz w:val="22"/>
                <w:szCs w:val="22"/>
                <w:lang w:val="en-US"/>
              </w:rPr>
              <w:t>primare</w:t>
            </w:r>
            <w:proofErr w:type="spellEnd"/>
            <w:r w:rsidRPr="004F3FA1">
              <w:rPr>
                <w:rFonts w:ascii="Palatino Linotype" w:hAnsi="Palatino Linotype"/>
                <w:sz w:val="22"/>
                <w:szCs w:val="22"/>
                <w:lang w:val="en-US"/>
              </w:rPr>
              <w:t>/</w:t>
            </w:r>
            <w:proofErr w:type="spellStart"/>
            <w:r w:rsidRPr="004F3FA1">
              <w:rPr>
                <w:rFonts w:ascii="Palatino Linotype" w:hAnsi="Palatino Linotype"/>
                <w:sz w:val="22"/>
                <w:szCs w:val="22"/>
                <w:lang w:val="en-US"/>
              </w:rPr>
              <w:t>gimnaziale</w:t>
            </w:r>
            <w:proofErr w:type="spellEnd"/>
          </w:p>
        </w:tc>
        <w:tc>
          <w:tcPr>
            <w:tcW w:w="1008" w:type="dxa"/>
            <w:gridSpan w:val="2"/>
            <w:tcBorders>
              <w:top w:val="nil"/>
              <w:left w:val="nil"/>
              <w:bottom w:val="single" w:sz="8" w:space="0" w:color="auto"/>
              <w:right w:val="single" w:sz="4" w:space="0" w:color="auto"/>
            </w:tcBorders>
            <w:shd w:val="clear" w:color="auto" w:fill="auto"/>
            <w:noWrap/>
            <w:vAlign w:val="bottom"/>
            <w:hideMark/>
          </w:tcPr>
          <w:p w14:paraId="11F85867"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940" w:type="dxa"/>
            <w:gridSpan w:val="2"/>
            <w:tcBorders>
              <w:top w:val="nil"/>
              <w:left w:val="nil"/>
              <w:bottom w:val="single" w:sz="8" w:space="0" w:color="auto"/>
              <w:right w:val="single" w:sz="4" w:space="0" w:color="auto"/>
            </w:tcBorders>
            <w:shd w:val="clear" w:color="auto" w:fill="auto"/>
            <w:noWrap/>
            <w:vAlign w:val="bottom"/>
            <w:hideMark/>
          </w:tcPr>
          <w:p w14:paraId="7F6421B5"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894" w:type="dxa"/>
            <w:tcBorders>
              <w:top w:val="nil"/>
              <w:left w:val="nil"/>
              <w:bottom w:val="single" w:sz="8" w:space="0" w:color="auto"/>
              <w:right w:val="single" w:sz="8" w:space="0" w:color="auto"/>
            </w:tcBorders>
            <w:shd w:val="clear" w:color="auto" w:fill="auto"/>
            <w:noWrap/>
            <w:vAlign w:val="bottom"/>
            <w:hideMark/>
          </w:tcPr>
          <w:p w14:paraId="3F6E2918"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r>
      <w:tr w:rsidR="00EC6BE0" w:rsidRPr="00070E7D" w14:paraId="7CC0F2EC" w14:textId="77777777" w:rsidTr="00FB1318">
        <w:trPr>
          <w:trHeight w:val="68"/>
        </w:trPr>
        <w:tc>
          <w:tcPr>
            <w:tcW w:w="6896" w:type="dxa"/>
            <w:gridSpan w:val="4"/>
            <w:tcBorders>
              <w:top w:val="nil"/>
              <w:left w:val="single" w:sz="8" w:space="0" w:color="auto"/>
              <w:bottom w:val="single" w:sz="4" w:space="0" w:color="auto"/>
              <w:right w:val="single" w:sz="4" w:space="0" w:color="auto"/>
            </w:tcBorders>
            <w:shd w:val="clear" w:color="000000" w:fill="EBF1DE"/>
            <w:vAlign w:val="center"/>
            <w:hideMark/>
          </w:tcPr>
          <w:p w14:paraId="1B070C66" w14:textId="77777777" w:rsidR="00EC6BE0" w:rsidRPr="004F3FA1" w:rsidRDefault="00EC6BE0" w:rsidP="0018203D">
            <w:pPr>
              <w:spacing w:after="0" w:line="276" w:lineRule="auto"/>
              <w:jc w:val="both"/>
              <w:rPr>
                <w:rFonts w:ascii="Palatino Linotype" w:hAnsi="Palatino Linotype"/>
                <w:bCs/>
                <w:sz w:val="22"/>
                <w:szCs w:val="22"/>
                <w:lang w:val="en-US"/>
              </w:rPr>
            </w:pPr>
            <w:proofErr w:type="spellStart"/>
            <w:r w:rsidRPr="004F3FA1">
              <w:rPr>
                <w:rFonts w:ascii="Palatino Linotype" w:hAnsi="Palatino Linotype"/>
                <w:bCs/>
                <w:sz w:val="22"/>
                <w:szCs w:val="22"/>
                <w:lang w:val="en-US"/>
              </w:rPr>
              <w:t>Număr</w:t>
            </w:r>
            <w:proofErr w:type="spellEnd"/>
            <w:r w:rsidRPr="004F3FA1">
              <w:rPr>
                <w:rFonts w:ascii="Palatino Linotype" w:hAnsi="Palatino Linotype"/>
                <w:bCs/>
                <w:sz w:val="22"/>
                <w:szCs w:val="22"/>
                <w:lang w:val="en-US"/>
              </w:rPr>
              <w:t xml:space="preserve"> de </w:t>
            </w:r>
            <w:proofErr w:type="spellStart"/>
            <w:r w:rsidRPr="004F3FA1">
              <w:rPr>
                <w:rFonts w:ascii="Palatino Linotype" w:hAnsi="Palatino Linotype"/>
                <w:bCs/>
                <w:sz w:val="22"/>
                <w:szCs w:val="22"/>
                <w:lang w:val="en-US"/>
              </w:rPr>
              <w:t>elevi</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reintegrați</w:t>
            </w:r>
            <w:proofErr w:type="spellEnd"/>
            <w:r w:rsidRPr="004F3FA1">
              <w:rPr>
                <w:rFonts w:ascii="Palatino Linotype" w:hAnsi="Palatino Linotype"/>
                <w:bCs/>
                <w:sz w:val="22"/>
                <w:szCs w:val="22"/>
                <w:lang w:val="en-US"/>
              </w:rPr>
              <w:t>, din care:</w:t>
            </w:r>
          </w:p>
        </w:tc>
        <w:tc>
          <w:tcPr>
            <w:tcW w:w="1008" w:type="dxa"/>
            <w:gridSpan w:val="2"/>
            <w:tcBorders>
              <w:top w:val="nil"/>
              <w:left w:val="nil"/>
              <w:bottom w:val="single" w:sz="4" w:space="0" w:color="auto"/>
              <w:right w:val="single" w:sz="4" w:space="0" w:color="auto"/>
            </w:tcBorders>
            <w:shd w:val="clear" w:color="000000" w:fill="EBF1DE"/>
            <w:noWrap/>
            <w:vAlign w:val="bottom"/>
            <w:hideMark/>
          </w:tcPr>
          <w:p w14:paraId="78735F1F"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940" w:type="dxa"/>
            <w:gridSpan w:val="2"/>
            <w:tcBorders>
              <w:top w:val="nil"/>
              <w:left w:val="nil"/>
              <w:bottom w:val="single" w:sz="4" w:space="0" w:color="auto"/>
              <w:right w:val="single" w:sz="4" w:space="0" w:color="auto"/>
            </w:tcBorders>
            <w:shd w:val="clear" w:color="000000" w:fill="EBF1DE"/>
            <w:noWrap/>
            <w:vAlign w:val="bottom"/>
            <w:hideMark/>
          </w:tcPr>
          <w:p w14:paraId="7D152E15"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894" w:type="dxa"/>
            <w:tcBorders>
              <w:top w:val="nil"/>
              <w:left w:val="nil"/>
              <w:bottom w:val="single" w:sz="4" w:space="0" w:color="auto"/>
              <w:right w:val="single" w:sz="8" w:space="0" w:color="auto"/>
            </w:tcBorders>
            <w:shd w:val="clear" w:color="000000" w:fill="EBF1DE"/>
            <w:noWrap/>
            <w:vAlign w:val="bottom"/>
            <w:hideMark/>
          </w:tcPr>
          <w:p w14:paraId="3095C55B"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r>
      <w:tr w:rsidR="00EC6BE0" w:rsidRPr="00070E7D" w14:paraId="31694506" w14:textId="77777777" w:rsidTr="00FB1318">
        <w:trPr>
          <w:trHeight w:val="70"/>
        </w:trPr>
        <w:tc>
          <w:tcPr>
            <w:tcW w:w="6896" w:type="dxa"/>
            <w:gridSpan w:val="4"/>
            <w:tcBorders>
              <w:top w:val="nil"/>
              <w:left w:val="single" w:sz="8" w:space="0" w:color="auto"/>
              <w:bottom w:val="single" w:sz="8" w:space="0" w:color="auto"/>
              <w:right w:val="single" w:sz="4" w:space="0" w:color="auto"/>
            </w:tcBorders>
            <w:shd w:val="clear" w:color="000000" w:fill="EBF1DE"/>
            <w:vAlign w:val="center"/>
            <w:hideMark/>
          </w:tcPr>
          <w:p w14:paraId="113430C9" w14:textId="77777777" w:rsidR="00EC6BE0" w:rsidRPr="004F3FA1" w:rsidRDefault="00EC6BE0" w:rsidP="0018203D">
            <w:pPr>
              <w:spacing w:after="0" w:line="276" w:lineRule="auto"/>
              <w:jc w:val="both"/>
              <w:rPr>
                <w:rFonts w:ascii="Palatino Linotype" w:hAnsi="Palatino Linotype"/>
                <w:sz w:val="22"/>
                <w:szCs w:val="22"/>
                <w:lang w:val="en-US"/>
              </w:rPr>
            </w:pPr>
            <w:r w:rsidRPr="004F3FA1">
              <w:rPr>
                <w:rFonts w:ascii="Palatino Linotype" w:hAnsi="Palatino Linotype"/>
                <w:sz w:val="22"/>
                <w:szCs w:val="22"/>
                <w:lang w:val="en-US"/>
              </w:rPr>
              <w:t xml:space="preserve">- </w:t>
            </w:r>
            <w:proofErr w:type="spellStart"/>
            <w:r w:rsidRPr="004F3FA1">
              <w:rPr>
                <w:rFonts w:ascii="Palatino Linotype" w:hAnsi="Palatino Linotype"/>
                <w:sz w:val="22"/>
                <w:szCs w:val="22"/>
                <w:lang w:val="en-US"/>
              </w:rPr>
              <w:t>școli</w:t>
            </w:r>
            <w:proofErr w:type="spellEnd"/>
            <w:r w:rsidRPr="004F3FA1">
              <w:rPr>
                <w:rFonts w:ascii="Palatino Linotype" w:hAnsi="Palatino Linotype"/>
                <w:sz w:val="22"/>
                <w:szCs w:val="22"/>
                <w:lang w:val="en-US"/>
              </w:rPr>
              <w:t xml:space="preserve"> </w:t>
            </w:r>
            <w:proofErr w:type="spellStart"/>
            <w:r w:rsidRPr="004F3FA1">
              <w:rPr>
                <w:rFonts w:ascii="Palatino Linotype" w:hAnsi="Palatino Linotype"/>
                <w:sz w:val="22"/>
                <w:szCs w:val="22"/>
                <w:lang w:val="en-US"/>
              </w:rPr>
              <w:t>primare</w:t>
            </w:r>
            <w:proofErr w:type="spellEnd"/>
            <w:r w:rsidRPr="004F3FA1">
              <w:rPr>
                <w:rFonts w:ascii="Palatino Linotype" w:hAnsi="Palatino Linotype"/>
                <w:sz w:val="22"/>
                <w:szCs w:val="22"/>
                <w:lang w:val="en-US"/>
              </w:rPr>
              <w:t>/</w:t>
            </w:r>
            <w:proofErr w:type="spellStart"/>
            <w:r w:rsidRPr="004F3FA1">
              <w:rPr>
                <w:rFonts w:ascii="Palatino Linotype" w:hAnsi="Palatino Linotype"/>
                <w:sz w:val="22"/>
                <w:szCs w:val="22"/>
                <w:lang w:val="en-US"/>
              </w:rPr>
              <w:t>gimnaziale</w:t>
            </w:r>
            <w:proofErr w:type="spellEnd"/>
          </w:p>
        </w:tc>
        <w:tc>
          <w:tcPr>
            <w:tcW w:w="1008" w:type="dxa"/>
            <w:gridSpan w:val="2"/>
            <w:tcBorders>
              <w:top w:val="nil"/>
              <w:left w:val="nil"/>
              <w:bottom w:val="single" w:sz="8" w:space="0" w:color="auto"/>
              <w:right w:val="single" w:sz="4" w:space="0" w:color="auto"/>
            </w:tcBorders>
            <w:shd w:val="clear" w:color="000000" w:fill="EBF1DE"/>
            <w:noWrap/>
            <w:vAlign w:val="bottom"/>
            <w:hideMark/>
          </w:tcPr>
          <w:p w14:paraId="1A405BF9"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940" w:type="dxa"/>
            <w:gridSpan w:val="2"/>
            <w:tcBorders>
              <w:top w:val="nil"/>
              <w:left w:val="nil"/>
              <w:bottom w:val="single" w:sz="8" w:space="0" w:color="auto"/>
              <w:right w:val="single" w:sz="4" w:space="0" w:color="auto"/>
            </w:tcBorders>
            <w:shd w:val="clear" w:color="000000" w:fill="EBF1DE"/>
            <w:noWrap/>
            <w:vAlign w:val="bottom"/>
            <w:hideMark/>
          </w:tcPr>
          <w:p w14:paraId="321527D7"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894" w:type="dxa"/>
            <w:tcBorders>
              <w:top w:val="nil"/>
              <w:left w:val="nil"/>
              <w:bottom w:val="single" w:sz="8" w:space="0" w:color="auto"/>
              <w:right w:val="single" w:sz="8" w:space="0" w:color="auto"/>
            </w:tcBorders>
            <w:shd w:val="clear" w:color="000000" w:fill="EBF1DE"/>
            <w:noWrap/>
            <w:vAlign w:val="bottom"/>
            <w:hideMark/>
          </w:tcPr>
          <w:p w14:paraId="70A62869"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r>
      <w:tr w:rsidR="00EC6BE0" w:rsidRPr="00070E7D" w14:paraId="031AD16F" w14:textId="77777777" w:rsidTr="00FB1318">
        <w:trPr>
          <w:trHeight w:val="60"/>
        </w:trPr>
        <w:tc>
          <w:tcPr>
            <w:tcW w:w="6896" w:type="dxa"/>
            <w:gridSpan w:val="4"/>
            <w:tcBorders>
              <w:top w:val="nil"/>
              <w:left w:val="single" w:sz="8" w:space="0" w:color="auto"/>
              <w:bottom w:val="single" w:sz="4" w:space="0" w:color="auto"/>
              <w:right w:val="nil"/>
            </w:tcBorders>
            <w:shd w:val="clear" w:color="auto" w:fill="auto"/>
            <w:noWrap/>
            <w:vAlign w:val="center"/>
            <w:hideMark/>
          </w:tcPr>
          <w:p w14:paraId="2E89BAD7" w14:textId="77777777" w:rsidR="00EC6BE0" w:rsidRPr="004F3FA1" w:rsidRDefault="00EC6BE0" w:rsidP="0018203D">
            <w:pPr>
              <w:spacing w:after="0" w:line="276" w:lineRule="auto"/>
              <w:jc w:val="both"/>
              <w:rPr>
                <w:rFonts w:ascii="Palatino Linotype" w:hAnsi="Palatino Linotype"/>
                <w:bCs/>
                <w:sz w:val="22"/>
                <w:szCs w:val="22"/>
                <w:lang w:val="en-US"/>
              </w:rPr>
            </w:pPr>
            <w:proofErr w:type="spellStart"/>
            <w:r w:rsidRPr="004F3FA1">
              <w:rPr>
                <w:rFonts w:ascii="Palatino Linotype" w:hAnsi="Palatino Linotype"/>
                <w:bCs/>
                <w:sz w:val="22"/>
                <w:szCs w:val="22"/>
                <w:lang w:val="en-US"/>
              </w:rPr>
              <w:t>Număr</w:t>
            </w:r>
            <w:proofErr w:type="spellEnd"/>
            <w:r w:rsidRPr="004F3FA1">
              <w:rPr>
                <w:rFonts w:ascii="Palatino Linotype" w:hAnsi="Palatino Linotype"/>
                <w:bCs/>
                <w:sz w:val="22"/>
                <w:szCs w:val="22"/>
                <w:lang w:val="en-US"/>
              </w:rPr>
              <w:t xml:space="preserve"> de </w:t>
            </w:r>
            <w:proofErr w:type="spellStart"/>
            <w:r w:rsidRPr="004F3FA1">
              <w:rPr>
                <w:rFonts w:ascii="Palatino Linotype" w:hAnsi="Palatino Linotype"/>
                <w:bCs/>
                <w:sz w:val="22"/>
                <w:szCs w:val="22"/>
                <w:lang w:val="en-US"/>
              </w:rPr>
              <w:t>elevi</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exmatriculaţi</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doar</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pentru</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clasele</w:t>
            </w:r>
            <w:proofErr w:type="spellEnd"/>
            <w:r w:rsidRPr="004F3FA1">
              <w:rPr>
                <w:rFonts w:ascii="Palatino Linotype" w:hAnsi="Palatino Linotype"/>
                <w:bCs/>
                <w:sz w:val="22"/>
                <w:szCs w:val="22"/>
                <w:lang w:val="en-US"/>
              </w:rPr>
              <w:t xml:space="preserve"> XI-XII) </w:t>
            </w:r>
            <w:proofErr w:type="spellStart"/>
            <w:r w:rsidRPr="004F3FA1">
              <w:rPr>
                <w:rFonts w:ascii="Palatino Linotype" w:hAnsi="Palatino Linotype"/>
                <w:bCs/>
                <w:sz w:val="22"/>
                <w:szCs w:val="22"/>
                <w:lang w:val="en-US"/>
              </w:rPr>
              <w:t>pentru</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acte</w:t>
            </w:r>
            <w:proofErr w:type="spellEnd"/>
            <w:r w:rsidRPr="004F3FA1">
              <w:rPr>
                <w:rFonts w:ascii="Palatino Linotype" w:hAnsi="Palatino Linotype"/>
                <w:bCs/>
                <w:sz w:val="22"/>
                <w:szCs w:val="22"/>
                <w:lang w:val="en-US"/>
              </w:rPr>
              <w:t xml:space="preserve"> de </w:t>
            </w:r>
            <w:proofErr w:type="spellStart"/>
            <w:r w:rsidRPr="004F3FA1">
              <w:rPr>
                <w:rFonts w:ascii="Palatino Linotype" w:hAnsi="Palatino Linotype"/>
                <w:bCs/>
                <w:sz w:val="22"/>
                <w:szCs w:val="22"/>
                <w:lang w:val="en-US"/>
              </w:rPr>
              <w:t>indisciplină</w:t>
            </w:r>
            <w:proofErr w:type="spellEnd"/>
            <w:r w:rsidRPr="004F3FA1">
              <w:rPr>
                <w:rFonts w:ascii="Palatino Linotype" w:hAnsi="Palatino Linotype"/>
                <w:bCs/>
                <w:sz w:val="22"/>
                <w:szCs w:val="22"/>
                <w:lang w:val="en-US"/>
              </w:rPr>
              <w:t>:</w:t>
            </w:r>
          </w:p>
        </w:tc>
        <w:tc>
          <w:tcPr>
            <w:tcW w:w="1008" w:type="dxa"/>
            <w:gridSpan w:val="2"/>
            <w:tcBorders>
              <w:top w:val="nil"/>
              <w:left w:val="single" w:sz="8" w:space="0" w:color="auto"/>
              <w:bottom w:val="single" w:sz="4" w:space="0" w:color="auto"/>
              <w:right w:val="single" w:sz="8" w:space="0" w:color="auto"/>
            </w:tcBorders>
            <w:shd w:val="clear" w:color="auto" w:fill="auto"/>
            <w:noWrap/>
            <w:vAlign w:val="bottom"/>
            <w:hideMark/>
          </w:tcPr>
          <w:p w14:paraId="74D1A4C4"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940" w:type="dxa"/>
            <w:gridSpan w:val="2"/>
            <w:tcBorders>
              <w:top w:val="nil"/>
              <w:left w:val="nil"/>
              <w:bottom w:val="single" w:sz="4" w:space="0" w:color="auto"/>
              <w:right w:val="single" w:sz="8" w:space="0" w:color="auto"/>
            </w:tcBorders>
            <w:shd w:val="clear" w:color="auto" w:fill="auto"/>
            <w:noWrap/>
            <w:vAlign w:val="bottom"/>
            <w:hideMark/>
          </w:tcPr>
          <w:p w14:paraId="29AAEB2A"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894" w:type="dxa"/>
            <w:tcBorders>
              <w:top w:val="nil"/>
              <w:left w:val="nil"/>
              <w:bottom w:val="single" w:sz="4" w:space="0" w:color="auto"/>
              <w:right w:val="single" w:sz="8" w:space="0" w:color="auto"/>
            </w:tcBorders>
            <w:shd w:val="clear" w:color="auto" w:fill="auto"/>
            <w:noWrap/>
            <w:vAlign w:val="bottom"/>
            <w:hideMark/>
          </w:tcPr>
          <w:p w14:paraId="1D0C7CC2"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r>
      <w:tr w:rsidR="00EC6BE0" w:rsidRPr="00070E7D" w14:paraId="3EBFDAF3" w14:textId="77777777" w:rsidTr="00EC6BE0">
        <w:trPr>
          <w:trHeight w:val="527"/>
        </w:trPr>
        <w:tc>
          <w:tcPr>
            <w:tcW w:w="9738" w:type="dxa"/>
            <w:gridSpan w:val="9"/>
            <w:tcBorders>
              <w:top w:val="nil"/>
              <w:left w:val="nil"/>
              <w:bottom w:val="single" w:sz="8" w:space="0" w:color="auto"/>
              <w:right w:val="nil"/>
            </w:tcBorders>
            <w:shd w:val="clear" w:color="auto" w:fill="auto"/>
            <w:noWrap/>
            <w:vAlign w:val="bottom"/>
            <w:hideMark/>
          </w:tcPr>
          <w:p w14:paraId="36E13038" w14:textId="77777777" w:rsidR="00EC6BE0" w:rsidRPr="00070E7D" w:rsidRDefault="00EC6BE0" w:rsidP="00EC6BE0">
            <w:pPr>
              <w:spacing w:after="0" w:line="276" w:lineRule="auto"/>
              <w:ind w:right="-563"/>
              <w:jc w:val="both"/>
              <w:rPr>
                <w:rFonts w:ascii="Palatino Linotype" w:hAnsi="Palatino Linotype"/>
                <w:b/>
                <w:bCs/>
                <w:sz w:val="22"/>
                <w:szCs w:val="22"/>
                <w:lang w:val="en-US"/>
              </w:rPr>
            </w:pPr>
          </w:p>
          <w:p w14:paraId="7803A437" w14:textId="77777777" w:rsidR="00EC6BE0" w:rsidRPr="00070E7D" w:rsidRDefault="00EC6BE0" w:rsidP="006B1DE7">
            <w:pPr>
              <w:spacing w:after="0" w:line="276" w:lineRule="auto"/>
              <w:ind w:right="-563"/>
              <w:jc w:val="center"/>
              <w:rPr>
                <w:rFonts w:ascii="Palatino Linotype" w:hAnsi="Palatino Linotype"/>
                <w:b/>
                <w:bCs/>
                <w:sz w:val="22"/>
                <w:szCs w:val="22"/>
                <w:lang w:val="en-US"/>
              </w:rPr>
            </w:pPr>
            <w:r w:rsidRPr="00070E7D">
              <w:rPr>
                <w:rFonts w:ascii="Palatino Linotype" w:hAnsi="Palatino Linotype"/>
                <w:b/>
                <w:bCs/>
                <w:sz w:val="22"/>
                <w:szCs w:val="22"/>
                <w:lang w:val="en-US"/>
              </w:rPr>
              <w:t>GRILA NR. 2*</w:t>
            </w:r>
          </w:p>
        </w:tc>
      </w:tr>
      <w:tr w:rsidR="00EC6BE0" w:rsidRPr="00070E7D" w14:paraId="34FAA292" w14:textId="77777777" w:rsidTr="00FB1318">
        <w:trPr>
          <w:trHeight w:val="330"/>
        </w:trPr>
        <w:tc>
          <w:tcPr>
            <w:tcW w:w="4498" w:type="dxa"/>
            <w:vMerge w:val="restart"/>
            <w:tcBorders>
              <w:top w:val="single" w:sz="8" w:space="0" w:color="auto"/>
              <w:left w:val="single" w:sz="8" w:space="0" w:color="auto"/>
              <w:bottom w:val="single" w:sz="8" w:space="0" w:color="000000"/>
              <w:right w:val="single" w:sz="8" w:space="0" w:color="auto"/>
            </w:tcBorders>
            <w:shd w:val="clear" w:color="auto" w:fill="DEEAF6"/>
            <w:noWrap/>
            <w:vAlign w:val="center"/>
            <w:hideMark/>
          </w:tcPr>
          <w:p w14:paraId="613F779D" w14:textId="77777777" w:rsidR="00EC6BE0" w:rsidRPr="00070E7D" w:rsidRDefault="00EC6BE0" w:rsidP="00EC6BE0">
            <w:pPr>
              <w:spacing w:after="0" w:line="276" w:lineRule="auto"/>
              <w:ind w:right="-563"/>
              <w:jc w:val="both"/>
              <w:rPr>
                <w:rFonts w:ascii="Palatino Linotype" w:hAnsi="Palatino Linotype"/>
                <w:b/>
                <w:bCs/>
                <w:sz w:val="22"/>
                <w:szCs w:val="22"/>
                <w:lang w:val="en-US"/>
              </w:rPr>
            </w:pPr>
            <w:r w:rsidRPr="00070E7D">
              <w:rPr>
                <w:rFonts w:ascii="Palatino Linotype" w:hAnsi="Palatino Linotype"/>
                <w:b/>
                <w:bCs/>
                <w:sz w:val="22"/>
                <w:szCs w:val="22"/>
                <w:lang w:val="en-US"/>
              </w:rPr>
              <w:t>INDICATORI</w:t>
            </w:r>
          </w:p>
        </w:tc>
        <w:tc>
          <w:tcPr>
            <w:tcW w:w="1780" w:type="dxa"/>
            <w:gridSpan w:val="2"/>
            <w:tcBorders>
              <w:top w:val="single" w:sz="8" w:space="0" w:color="auto"/>
              <w:left w:val="nil"/>
              <w:bottom w:val="single" w:sz="8" w:space="0" w:color="auto"/>
              <w:right w:val="single" w:sz="8" w:space="0" w:color="000000"/>
            </w:tcBorders>
            <w:shd w:val="clear" w:color="auto" w:fill="DEEAF6"/>
            <w:noWrap/>
            <w:vAlign w:val="center"/>
            <w:hideMark/>
          </w:tcPr>
          <w:p w14:paraId="5ADCABFC" w14:textId="77777777" w:rsidR="00EC6BE0" w:rsidRPr="00070E7D" w:rsidRDefault="00EC6BE0" w:rsidP="00EC6BE0">
            <w:pPr>
              <w:spacing w:after="0" w:line="276" w:lineRule="auto"/>
              <w:ind w:right="-563"/>
              <w:jc w:val="both"/>
              <w:rPr>
                <w:rFonts w:ascii="Palatino Linotype" w:hAnsi="Palatino Linotype"/>
                <w:b/>
                <w:bCs/>
                <w:sz w:val="22"/>
                <w:szCs w:val="22"/>
                <w:lang w:val="en-US"/>
              </w:rPr>
            </w:pPr>
            <w:r w:rsidRPr="00070E7D">
              <w:rPr>
                <w:rFonts w:ascii="Palatino Linotype" w:hAnsi="Palatino Linotype"/>
                <w:b/>
                <w:bCs/>
                <w:sz w:val="22"/>
                <w:szCs w:val="22"/>
                <w:lang w:val="en-US"/>
              </w:rPr>
              <w:t>TOTAL</w:t>
            </w:r>
          </w:p>
        </w:tc>
        <w:tc>
          <w:tcPr>
            <w:tcW w:w="1842" w:type="dxa"/>
            <w:gridSpan w:val="4"/>
            <w:tcBorders>
              <w:top w:val="single" w:sz="8" w:space="0" w:color="auto"/>
              <w:left w:val="nil"/>
              <w:bottom w:val="single" w:sz="8" w:space="0" w:color="auto"/>
              <w:right w:val="single" w:sz="8" w:space="0" w:color="000000"/>
            </w:tcBorders>
            <w:shd w:val="clear" w:color="auto" w:fill="DEEAF6"/>
            <w:noWrap/>
            <w:vAlign w:val="center"/>
            <w:hideMark/>
          </w:tcPr>
          <w:p w14:paraId="5EBEB63D" w14:textId="77777777" w:rsidR="00EC6BE0" w:rsidRPr="00070E7D" w:rsidRDefault="00EC6BE0" w:rsidP="00EC6BE0">
            <w:pPr>
              <w:spacing w:after="0" w:line="276" w:lineRule="auto"/>
              <w:ind w:right="-563"/>
              <w:jc w:val="both"/>
              <w:rPr>
                <w:rFonts w:ascii="Palatino Linotype" w:hAnsi="Palatino Linotype"/>
                <w:b/>
                <w:bCs/>
                <w:sz w:val="22"/>
                <w:szCs w:val="22"/>
                <w:lang w:val="en-US"/>
              </w:rPr>
            </w:pPr>
            <w:r w:rsidRPr="00070E7D">
              <w:rPr>
                <w:rFonts w:ascii="Palatino Linotype" w:hAnsi="Palatino Linotype"/>
                <w:b/>
                <w:bCs/>
                <w:sz w:val="22"/>
                <w:szCs w:val="22"/>
                <w:lang w:val="en-US"/>
              </w:rPr>
              <w:t>Urban</w:t>
            </w:r>
          </w:p>
        </w:tc>
        <w:tc>
          <w:tcPr>
            <w:tcW w:w="1618" w:type="dxa"/>
            <w:gridSpan w:val="2"/>
            <w:tcBorders>
              <w:top w:val="single" w:sz="8" w:space="0" w:color="auto"/>
              <w:left w:val="nil"/>
              <w:bottom w:val="single" w:sz="8" w:space="0" w:color="auto"/>
              <w:right w:val="single" w:sz="8" w:space="0" w:color="000000"/>
            </w:tcBorders>
            <w:shd w:val="clear" w:color="auto" w:fill="DEEAF6"/>
            <w:noWrap/>
            <w:vAlign w:val="center"/>
            <w:hideMark/>
          </w:tcPr>
          <w:p w14:paraId="55623E3E" w14:textId="77777777" w:rsidR="00EC6BE0" w:rsidRPr="00070E7D" w:rsidRDefault="00EC6BE0" w:rsidP="00EC6BE0">
            <w:pPr>
              <w:spacing w:after="0" w:line="276" w:lineRule="auto"/>
              <w:ind w:right="-563"/>
              <w:jc w:val="both"/>
              <w:rPr>
                <w:rFonts w:ascii="Palatino Linotype" w:hAnsi="Palatino Linotype"/>
                <w:b/>
                <w:bCs/>
                <w:sz w:val="22"/>
                <w:szCs w:val="22"/>
                <w:lang w:val="en-US"/>
              </w:rPr>
            </w:pPr>
            <w:r w:rsidRPr="00070E7D">
              <w:rPr>
                <w:rFonts w:ascii="Palatino Linotype" w:hAnsi="Palatino Linotype"/>
                <w:b/>
                <w:bCs/>
                <w:sz w:val="22"/>
                <w:szCs w:val="22"/>
                <w:lang w:val="en-US"/>
              </w:rPr>
              <w:t>Rural</w:t>
            </w:r>
          </w:p>
        </w:tc>
      </w:tr>
      <w:tr w:rsidR="00EC6BE0" w:rsidRPr="00070E7D" w14:paraId="5708E5CF" w14:textId="77777777" w:rsidTr="00FB1318">
        <w:trPr>
          <w:trHeight w:val="131"/>
        </w:trPr>
        <w:tc>
          <w:tcPr>
            <w:tcW w:w="4498" w:type="dxa"/>
            <w:vMerge/>
            <w:tcBorders>
              <w:top w:val="nil"/>
              <w:left w:val="single" w:sz="8" w:space="0" w:color="auto"/>
              <w:bottom w:val="single" w:sz="8" w:space="0" w:color="000000"/>
              <w:right w:val="single" w:sz="8" w:space="0" w:color="auto"/>
            </w:tcBorders>
            <w:shd w:val="clear" w:color="auto" w:fill="DEEAF6"/>
            <w:vAlign w:val="center"/>
            <w:hideMark/>
          </w:tcPr>
          <w:p w14:paraId="0E3B90E9" w14:textId="77777777" w:rsidR="00EC6BE0" w:rsidRPr="00070E7D" w:rsidRDefault="00EC6BE0" w:rsidP="00EC6BE0">
            <w:pPr>
              <w:spacing w:after="0" w:line="276" w:lineRule="auto"/>
              <w:ind w:right="-563"/>
              <w:jc w:val="both"/>
              <w:rPr>
                <w:rFonts w:ascii="Palatino Linotype" w:hAnsi="Palatino Linotype"/>
                <w:b/>
                <w:bCs/>
                <w:sz w:val="22"/>
                <w:szCs w:val="22"/>
                <w:lang w:val="en-US"/>
              </w:rPr>
            </w:pPr>
          </w:p>
        </w:tc>
        <w:tc>
          <w:tcPr>
            <w:tcW w:w="866" w:type="dxa"/>
            <w:tcBorders>
              <w:top w:val="nil"/>
              <w:left w:val="nil"/>
              <w:bottom w:val="single" w:sz="8" w:space="0" w:color="auto"/>
              <w:right w:val="single" w:sz="4" w:space="0" w:color="auto"/>
            </w:tcBorders>
            <w:shd w:val="clear" w:color="auto" w:fill="DEEAF6"/>
            <w:noWrap/>
            <w:vAlign w:val="center"/>
            <w:hideMark/>
          </w:tcPr>
          <w:p w14:paraId="1E32F444"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lei</w:t>
            </w:r>
          </w:p>
        </w:tc>
        <w:tc>
          <w:tcPr>
            <w:tcW w:w="914" w:type="dxa"/>
            <w:tcBorders>
              <w:top w:val="nil"/>
              <w:left w:val="nil"/>
              <w:bottom w:val="single" w:sz="8" w:space="0" w:color="auto"/>
              <w:right w:val="single" w:sz="8" w:space="0" w:color="auto"/>
            </w:tcBorders>
            <w:shd w:val="clear" w:color="auto" w:fill="DEEAF6"/>
            <w:vAlign w:val="center"/>
            <w:hideMark/>
          </w:tcPr>
          <w:p w14:paraId="23D1A255" w14:textId="77777777" w:rsidR="00EC6BE0" w:rsidRPr="00070E7D" w:rsidRDefault="00EC6BE0" w:rsidP="00EC6BE0">
            <w:pPr>
              <w:spacing w:after="0" w:line="276" w:lineRule="auto"/>
              <w:ind w:right="-563"/>
              <w:jc w:val="both"/>
              <w:rPr>
                <w:rFonts w:ascii="Palatino Linotype" w:hAnsi="Palatino Linotype"/>
                <w:sz w:val="22"/>
                <w:szCs w:val="22"/>
                <w:lang w:val="en-US"/>
              </w:rPr>
            </w:pPr>
            <w:proofErr w:type="spellStart"/>
            <w:r w:rsidRPr="00070E7D">
              <w:rPr>
                <w:rFonts w:ascii="Palatino Linotype" w:hAnsi="Palatino Linotype"/>
                <w:sz w:val="22"/>
                <w:szCs w:val="22"/>
                <w:lang w:val="en-US"/>
              </w:rPr>
              <w:t>unități</w:t>
            </w:r>
            <w:proofErr w:type="spellEnd"/>
            <w:r w:rsidRPr="00070E7D">
              <w:rPr>
                <w:rFonts w:ascii="Palatino Linotype" w:hAnsi="Palatino Linotype"/>
                <w:sz w:val="22"/>
                <w:szCs w:val="22"/>
                <w:lang w:val="en-US"/>
              </w:rPr>
              <w:t xml:space="preserve"> </w:t>
            </w:r>
            <w:proofErr w:type="spellStart"/>
            <w:r w:rsidRPr="00070E7D">
              <w:rPr>
                <w:rFonts w:ascii="Palatino Linotype" w:hAnsi="Palatino Linotype"/>
                <w:sz w:val="22"/>
                <w:szCs w:val="22"/>
                <w:lang w:val="en-US"/>
              </w:rPr>
              <w:t>școlare</w:t>
            </w:r>
            <w:proofErr w:type="spellEnd"/>
          </w:p>
        </w:tc>
        <w:tc>
          <w:tcPr>
            <w:tcW w:w="856" w:type="dxa"/>
            <w:gridSpan w:val="2"/>
            <w:tcBorders>
              <w:top w:val="nil"/>
              <w:left w:val="nil"/>
              <w:bottom w:val="single" w:sz="8" w:space="0" w:color="auto"/>
              <w:right w:val="single" w:sz="4" w:space="0" w:color="auto"/>
            </w:tcBorders>
            <w:shd w:val="clear" w:color="auto" w:fill="DEEAF6"/>
            <w:noWrap/>
            <w:vAlign w:val="center"/>
            <w:hideMark/>
          </w:tcPr>
          <w:p w14:paraId="3C4D5140"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lei</w:t>
            </w:r>
          </w:p>
        </w:tc>
        <w:tc>
          <w:tcPr>
            <w:tcW w:w="986" w:type="dxa"/>
            <w:gridSpan w:val="2"/>
            <w:tcBorders>
              <w:top w:val="nil"/>
              <w:left w:val="nil"/>
              <w:bottom w:val="single" w:sz="8" w:space="0" w:color="auto"/>
              <w:right w:val="single" w:sz="8" w:space="0" w:color="auto"/>
            </w:tcBorders>
            <w:shd w:val="clear" w:color="auto" w:fill="DEEAF6"/>
            <w:vAlign w:val="center"/>
            <w:hideMark/>
          </w:tcPr>
          <w:p w14:paraId="7D32CAD4" w14:textId="77777777" w:rsidR="00EC6BE0" w:rsidRPr="00070E7D" w:rsidRDefault="00EC6BE0" w:rsidP="00EC6BE0">
            <w:pPr>
              <w:spacing w:after="0" w:line="276" w:lineRule="auto"/>
              <w:ind w:right="-563"/>
              <w:jc w:val="both"/>
              <w:rPr>
                <w:rFonts w:ascii="Palatino Linotype" w:hAnsi="Palatino Linotype"/>
                <w:sz w:val="22"/>
                <w:szCs w:val="22"/>
                <w:lang w:val="en-US"/>
              </w:rPr>
            </w:pPr>
            <w:proofErr w:type="spellStart"/>
            <w:r w:rsidRPr="00070E7D">
              <w:rPr>
                <w:rFonts w:ascii="Palatino Linotype" w:hAnsi="Palatino Linotype"/>
                <w:sz w:val="22"/>
                <w:szCs w:val="22"/>
                <w:lang w:val="en-US"/>
              </w:rPr>
              <w:t>unități</w:t>
            </w:r>
            <w:proofErr w:type="spellEnd"/>
            <w:r w:rsidRPr="00070E7D">
              <w:rPr>
                <w:rFonts w:ascii="Palatino Linotype" w:hAnsi="Palatino Linotype"/>
                <w:sz w:val="22"/>
                <w:szCs w:val="22"/>
                <w:lang w:val="en-US"/>
              </w:rPr>
              <w:t xml:space="preserve"> </w:t>
            </w:r>
            <w:proofErr w:type="spellStart"/>
            <w:r w:rsidRPr="00070E7D">
              <w:rPr>
                <w:rFonts w:ascii="Palatino Linotype" w:hAnsi="Palatino Linotype"/>
                <w:sz w:val="22"/>
                <w:szCs w:val="22"/>
                <w:lang w:val="en-US"/>
              </w:rPr>
              <w:t>școlare</w:t>
            </w:r>
            <w:proofErr w:type="spellEnd"/>
          </w:p>
        </w:tc>
        <w:tc>
          <w:tcPr>
            <w:tcW w:w="724" w:type="dxa"/>
            <w:tcBorders>
              <w:top w:val="nil"/>
              <w:left w:val="nil"/>
              <w:bottom w:val="single" w:sz="8" w:space="0" w:color="auto"/>
              <w:right w:val="single" w:sz="4" w:space="0" w:color="auto"/>
            </w:tcBorders>
            <w:shd w:val="clear" w:color="auto" w:fill="DEEAF6"/>
            <w:noWrap/>
            <w:vAlign w:val="center"/>
            <w:hideMark/>
          </w:tcPr>
          <w:p w14:paraId="209C2B44"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lei</w:t>
            </w:r>
          </w:p>
        </w:tc>
        <w:tc>
          <w:tcPr>
            <w:tcW w:w="894" w:type="dxa"/>
            <w:tcBorders>
              <w:top w:val="nil"/>
              <w:left w:val="nil"/>
              <w:bottom w:val="single" w:sz="8" w:space="0" w:color="auto"/>
              <w:right w:val="single" w:sz="8" w:space="0" w:color="auto"/>
            </w:tcBorders>
            <w:shd w:val="clear" w:color="auto" w:fill="DEEAF6"/>
            <w:vAlign w:val="center"/>
            <w:hideMark/>
          </w:tcPr>
          <w:p w14:paraId="22349A1C" w14:textId="77777777" w:rsidR="00EC6BE0" w:rsidRPr="00070E7D" w:rsidRDefault="00EC6BE0" w:rsidP="00EC6BE0">
            <w:pPr>
              <w:spacing w:after="0" w:line="276" w:lineRule="auto"/>
              <w:ind w:right="-563"/>
              <w:jc w:val="both"/>
              <w:rPr>
                <w:rFonts w:ascii="Palatino Linotype" w:hAnsi="Palatino Linotype"/>
                <w:sz w:val="22"/>
                <w:szCs w:val="22"/>
                <w:lang w:val="en-US"/>
              </w:rPr>
            </w:pPr>
            <w:proofErr w:type="spellStart"/>
            <w:r w:rsidRPr="00070E7D">
              <w:rPr>
                <w:rFonts w:ascii="Palatino Linotype" w:hAnsi="Palatino Linotype"/>
                <w:sz w:val="22"/>
                <w:szCs w:val="22"/>
                <w:lang w:val="en-US"/>
              </w:rPr>
              <w:t>unități</w:t>
            </w:r>
            <w:proofErr w:type="spellEnd"/>
            <w:r w:rsidRPr="00070E7D">
              <w:rPr>
                <w:rFonts w:ascii="Palatino Linotype" w:hAnsi="Palatino Linotype"/>
                <w:sz w:val="22"/>
                <w:szCs w:val="22"/>
                <w:lang w:val="en-US"/>
              </w:rPr>
              <w:t xml:space="preserve"> </w:t>
            </w:r>
            <w:proofErr w:type="spellStart"/>
            <w:r w:rsidRPr="00070E7D">
              <w:rPr>
                <w:rFonts w:ascii="Palatino Linotype" w:hAnsi="Palatino Linotype"/>
                <w:sz w:val="22"/>
                <w:szCs w:val="22"/>
                <w:lang w:val="en-US"/>
              </w:rPr>
              <w:t>școlare</w:t>
            </w:r>
            <w:proofErr w:type="spellEnd"/>
          </w:p>
        </w:tc>
      </w:tr>
      <w:tr w:rsidR="00EC6BE0" w:rsidRPr="00070E7D" w14:paraId="1E208581" w14:textId="77777777" w:rsidTr="00FB1318">
        <w:trPr>
          <w:trHeight w:val="323"/>
        </w:trPr>
        <w:tc>
          <w:tcPr>
            <w:tcW w:w="4498" w:type="dxa"/>
            <w:tcBorders>
              <w:top w:val="nil"/>
              <w:left w:val="single" w:sz="8" w:space="0" w:color="auto"/>
              <w:bottom w:val="single" w:sz="4" w:space="0" w:color="auto"/>
              <w:right w:val="single" w:sz="4" w:space="0" w:color="auto"/>
            </w:tcBorders>
            <w:shd w:val="clear" w:color="auto" w:fill="auto"/>
            <w:vAlign w:val="center"/>
            <w:hideMark/>
          </w:tcPr>
          <w:p w14:paraId="0B65148A" w14:textId="77777777" w:rsidR="00EC6BE0" w:rsidRPr="004F3FA1" w:rsidRDefault="00EC6BE0" w:rsidP="0018203D">
            <w:pPr>
              <w:spacing w:after="0" w:line="276" w:lineRule="auto"/>
              <w:jc w:val="both"/>
              <w:rPr>
                <w:rFonts w:ascii="Palatino Linotype" w:hAnsi="Palatino Linotype"/>
                <w:bCs/>
                <w:sz w:val="22"/>
                <w:szCs w:val="22"/>
                <w:lang w:val="en-US"/>
              </w:rPr>
            </w:pPr>
            <w:r w:rsidRPr="004F3FA1">
              <w:rPr>
                <w:rFonts w:ascii="Palatino Linotype" w:hAnsi="Palatino Linotype"/>
                <w:bCs/>
                <w:sz w:val="22"/>
                <w:szCs w:val="22"/>
                <w:lang w:val="en-US"/>
              </w:rPr>
              <w:t xml:space="preserve">Suma TOTALĂ </w:t>
            </w:r>
            <w:proofErr w:type="spellStart"/>
            <w:r w:rsidRPr="004F3FA1">
              <w:rPr>
                <w:rFonts w:ascii="Palatino Linotype" w:hAnsi="Palatino Linotype"/>
                <w:bCs/>
                <w:sz w:val="22"/>
                <w:szCs w:val="22"/>
                <w:lang w:val="en-US"/>
              </w:rPr>
              <w:t>alocată</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pentru</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creșterea</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gradului</w:t>
            </w:r>
            <w:proofErr w:type="spellEnd"/>
            <w:r w:rsidRPr="004F3FA1">
              <w:rPr>
                <w:rFonts w:ascii="Palatino Linotype" w:hAnsi="Palatino Linotype"/>
                <w:bCs/>
                <w:sz w:val="22"/>
                <w:szCs w:val="22"/>
                <w:lang w:val="en-US"/>
              </w:rPr>
              <w:t xml:space="preserve"> de </w:t>
            </w:r>
            <w:proofErr w:type="spellStart"/>
            <w:r w:rsidRPr="004F3FA1">
              <w:rPr>
                <w:rFonts w:ascii="Palatino Linotype" w:hAnsi="Palatino Linotype"/>
                <w:bCs/>
                <w:sz w:val="22"/>
                <w:szCs w:val="22"/>
                <w:lang w:val="en-US"/>
              </w:rPr>
              <w:t>siguranță</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în</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perioada</w:t>
            </w:r>
            <w:proofErr w:type="spellEnd"/>
            <w:r w:rsidRPr="004F3FA1">
              <w:rPr>
                <w:rFonts w:ascii="Palatino Linotype" w:hAnsi="Palatino Linotype"/>
                <w:bCs/>
                <w:sz w:val="22"/>
                <w:szCs w:val="22"/>
                <w:lang w:val="en-US"/>
              </w:rPr>
              <w:t xml:space="preserve"> de </w:t>
            </w:r>
            <w:proofErr w:type="spellStart"/>
            <w:r w:rsidRPr="004F3FA1">
              <w:rPr>
                <w:rFonts w:ascii="Palatino Linotype" w:hAnsi="Palatino Linotype"/>
                <w:bCs/>
                <w:sz w:val="22"/>
                <w:szCs w:val="22"/>
                <w:lang w:val="en-US"/>
              </w:rPr>
              <w:t>referinţă</w:t>
            </w:r>
            <w:proofErr w:type="spellEnd"/>
            <w:r w:rsidRPr="004F3FA1">
              <w:rPr>
                <w:rFonts w:ascii="Palatino Linotype" w:hAnsi="Palatino Linotype"/>
                <w:bCs/>
                <w:sz w:val="22"/>
                <w:szCs w:val="22"/>
                <w:lang w:val="en-US"/>
              </w:rPr>
              <w:t>:</w:t>
            </w:r>
          </w:p>
        </w:tc>
        <w:tc>
          <w:tcPr>
            <w:tcW w:w="866" w:type="dxa"/>
            <w:tcBorders>
              <w:top w:val="nil"/>
              <w:left w:val="nil"/>
              <w:bottom w:val="single" w:sz="4" w:space="0" w:color="auto"/>
              <w:right w:val="single" w:sz="4" w:space="0" w:color="auto"/>
            </w:tcBorders>
            <w:shd w:val="clear" w:color="auto" w:fill="auto"/>
            <w:noWrap/>
            <w:vAlign w:val="bottom"/>
            <w:hideMark/>
          </w:tcPr>
          <w:p w14:paraId="3FD1998C" w14:textId="77777777" w:rsidR="00EC6BE0" w:rsidRPr="00070E7D" w:rsidRDefault="00EC6BE0" w:rsidP="00EC6BE0">
            <w:pPr>
              <w:spacing w:after="0" w:line="276" w:lineRule="auto"/>
              <w:ind w:right="-563"/>
              <w:jc w:val="both"/>
              <w:rPr>
                <w:rFonts w:ascii="Palatino Linotype" w:hAnsi="Palatino Linotype"/>
                <w:sz w:val="22"/>
                <w:szCs w:val="22"/>
                <w:lang w:val="en-US"/>
              </w:rPr>
            </w:pPr>
          </w:p>
        </w:tc>
        <w:tc>
          <w:tcPr>
            <w:tcW w:w="914" w:type="dxa"/>
            <w:tcBorders>
              <w:top w:val="nil"/>
              <w:left w:val="nil"/>
              <w:bottom w:val="single" w:sz="4" w:space="0" w:color="auto"/>
              <w:right w:val="single" w:sz="4" w:space="0" w:color="auto"/>
            </w:tcBorders>
            <w:shd w:val="clear" w:color="auto" w:fill="auto"/>
            <w:noWrap/>
            <w:vAlign w:val="bottom"/>
            <w:hideMark/>
          </w:tcPr>
          <w:p w14:paraId="66FC582A"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856" w:type="dxa"/>
            <w:gridSpan w:val="2"/>
            <w:tcBorders>
              <w:top w:val="nil"/>
              <w:left w:val="nil"/>
              <w:bottom w:val="single" w:sz="4" w:space="0" w:color="auto"/>
              <w:right w:val="single" w:sz="4" w:space="0" w:color="auto"/>
            </w:tcBorders>
            <w:shd w:val="clear" w:color="auto" w:fill="auto"/>
            <w:noWrap/>
            <w:vAlign w:val="bottom"/>
            <w:hideMark/>
          </w:tcPr>
          <w:p w14:paraId="79CF27F5" w14:textId="77777777" w:rsidR="00EC6BE0" w:rsidRPr="00070E7D" w:rsidRDefault="00EC6BE0" w:rsidP="00EC6BE0">
            <w:pPr>
              <w:spacing w:after="0" w:line="276" w:lineRule="auto"/>
              <w:ind w:right="-563"/>
              <w:jc w:val="both"/>
              <w:rPr>
                <w:rFonts w:ascii="Palatino Linotype" w:hAnsi="Palatino Linotype"/>
                <w:sz w:val="22"/>
                <w:szCs w:val="22"/>
                <w:lang w:val="en-US"/>
              </w:rPr>
            </w:pPr>
          </w:p>
        </w:tc>
        <w:tc>
          <w:tcPr>
            <w:tcW w:w="986" w:type="dxa"/>
            <w:gridSpan w:val="2"/>
            <w:tcBorders>
              <w:top w:val="nil"/>
              <w:left w:val="nil"/>
              <w:bottom w:val="single" w:sz="4" w:space="0" w:color="auto"/>
              <w:right w:val="single" w:sz="4" w:space="0" w:color="auto"/>
            </w:tcBorders>
            <w:shd w:val="clear" w:color="auto" w:fill="auto"/>
            <w:noWrap/>
            <w:vAlign w:val="bottom"/>
            <w:hideMark/>
          </w:tcPr>
          <w:p w14:paraId="1B3CE701"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724" w:type="dxa"/>
            <w:tcBorders>
              <w:top w:val="nil"/>
              <w:left w:val="nil"/>
              <w:bottom w:val="single" w:sz="4" w:space="0" w:color="auto"/>
              <w:right w:val="single" w:sz="4" w:space="0" w:color="auto"/>
            </w:tcBorders>
            <w:shd w:val="clear" w:color="auto" w:fill="auto"/>
            <w:noWrap/>
            <w:vAlign w:val="bottom"/>
            <w:hideMark/>
          </w:tcPr>
          <w:p w14:paraId="0A76D4BA" w14:textId="77777777" w:rsidR="00EC6BE0" w:rsidRPr="00070E7D" w:rsidRDefault="00EC6BE0" w:rsidP="00EC6BE0">
            <w:pPr>
              <w:spacing w:after="0" w:line="276" w:lineRule="auto"/>
              <w:ind w:right="-563"/>
              <w:jc w:val="both"/>
              <w:rPr>
                <w:rFonts w:ascii="Palatino Linotype" w:hAnsi="Palatino Linotype"/>
                <w:sz w:val="22"/>
                <w:szCs w:val="22"/>
                <w:lang w:val="en-US"/>
              </w:rPr>
            </w:pPr>
          </w:p>
        </w:tc>
        <w:tc>
          <w:tcPr>
            <w:tcW w:w="894" w:type="dxa"/>
            <w:tcBorders>
              <w:top w:val="nil"/>
              <w:left w:val="nil"/>
              <w:bottom w:val="single" w:sz="4" w:space="0" w:color="auto"/>
              <w:right w:val="single" w:sz="8" w:space="0" w:color="auto"/>
            </w:tcBorders>
            <w:shd w:val="clear" w:color="auto" w:fill="auto"/>
            <w:noWrap/>
            <w:vAlign w:val="bottom"/>
            <w:hideMark/>
          </w:tcPr>
          <w:p w14:paraId="0BCBA25D"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r>
      <w:tr w:rsidR="00EC6BE0" w:rsidRPr="00070E7D" w14:paraId="6B5FD152" w14:textId="77777777" w:rsidTr="00FB1318">
        <w:trPr>
          <w:trHeight w:val="70"/>
        </w:trPr>
        <w:tc>
          <w:tcPr>
            <w:tcW w:w="4498" w:type="dxa"/>
            <w:tcBorders>
              <w:top w:val="nil"/>
              <w:left w:val="single" w:sz="8" w:space="0" w:color="auto"/>
              <w:bottom w:val="single" w:sz="4" w:space="0" w:color="auto"/>
              <w:right w:val="single" w:sz="4" w:space="0" w:color="auto"/>
            </w:tcBorders>
            <w:shd w:val="clear" w:color="auto" w:fill="auto"/>
            <w:vAlign w:val="center"/>
            <w:hideMark/>
          </w:tcPr>
          <w:p w14:paraId="60AE76C9" w14:textId="77777777" w:rsidR="00EC6BE0" w:rsidRPr="004F3FA1" w:rsidRDefault="00EC6BE0" w:rsidP="00EC6BE0">
            <w:pPr>
              <w:spacing w:after="0" w:line="276" w:lineRule="auto"/>
              <w:ind w:right="-563"/>
              <w:jc w:val="both"/>
              <w:rPr>
                <w:rFonts w:ascii="Palatino Linotype" w:hAnsi="Palatino Linotype"/>
                <w:sz w:val="22"/>
                <w:szCs w:val="22"/>
                <w:lang w:val="en-US"/>
              </w:rPr>
            </w:pPr>
            <w:proofErr w:type="spellStart"/>
            <w:r w:rsidRPr="004F3FA1">
              <w:rPr>
                <w:rFonts w:ascii="Palatino Linotype" w:hAnsi="Palatino Linotype"/>
                <w:sz w:val="22"/>
                <w:szCs w:val="22"/>
                <w:lang w:val="en-US"/>
              </w:rPr>
              <w:t>grădiniţe</w:t>
            </w:r>
            <w:proofErr w:type="spellEnd"/>
          </w:p>
        </w:tc>
        <w:tc>
          <w:tcPr>
            <w:tcW w:w="866" w:type="dxa"/>
            <w:tcBorders>
              <w:top w:val="nil"/>
              <w:left w:val="nil"/>
              <w:bottom w:val="single" w:sz="4" w:space="0" w:color="auto"/>
              <w:right w:val="single" w:sz="4" w:space="0" w:color="auto"/>
            </w:tcBorders>
            <w:shd w:val="clear" w:color="auto" w:fill="auto"/>
            <w:noWrap/>
            <w:vAlign w:val="bottom"/>
            <w:hideMark/>
          </w:tcPr>
          <w:p w14:paraId="200FDD74"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914" w:type="dxa"/>
            <w:tcBorders>
              <w:top w:val="nil"/>
              <w:left w:val="nil"/>
              <w:bottom w:val="single" w:sz="4" w:space="0" w:color="auto"/>
              <w:right w:val="single" w:sz="4" w:space="0" w:color="auto"/>
            </w:tcBorders>
            <w:shd w:val="clear" w:color="auto" w:fill="auto"/>
            <w:noWrap/>
            <w:vAlign w:val="bottom"/>
            <w:hideMark/>
          </w:tcPr>
          <w:p w14:paraId="1BAF7C37"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856" w:type="dxa"/>
            <w:gridSpan w:val="2"/>
            <w:tcBorders>
              <w:top w:val="nil"/>
              <w:left w:val="nil"/>
              <w:bottom w:val="single" w:sz="4" w:space="0" w:color="auto"/>
              <w:right w:val="single" w:sz="4" w:space="0" w:color="auto"/>
            </w:tcBorders>
            <w:shd w:val="clear" w:color="auto" w:fill="auto"/>
            <w:noWrap/>
            <w:vAlign w:val="bottom"/>
            <w:hideMark/>
          </w:tcPr>
          <w:p w14:paraId="363D11FD"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986" w:type="dxa"/>
            <w:gridSpan w:val="2"/>
            <w:tcBorders>
              <w:top w:val="nil"/>
              <w:left w:val="nil"/>
              <w:bottom w:val="single" w:sz="4" w:space="0" w:color="auto"/>
              <w:right w:val="single" w:sz="4" w:space="0" w:color="auto"/>
            </w:tcBorders>
            <w:shd w:val="clear" w:color="auto" w:fill="auto"/>
            <w:noWrap/>
            <w:vAlign w:val="bottom"/>
            <w:hideMark/>
          </w:tcPr>
          <w:p w14:paraId="5FE7DFBD"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724" w:type="dxa"/>
            <w:tcBorders>
              <w:top w:val="nil"/>
              <w:left w:val="nil"/>
              <w:bottom w:val="single" w:sz="4" w:space="0" w:color="auto"/>
              <w:right w:val="single" w:sz="4" w:space="0" w:color="auto"/>
            </w:tcBorders>
            <w:shd w:val="clear" w:color="auto" w:fill="auto"/>
            <w:noWrap/>
            <w:vAlign w:val="bottom"/>
            <w:hideMark/>
          </w:tcPr>
          <w:p w14:paraId="5D7F44C7"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894" w:type="dxa"/>
            <w:tcBorders>
              <w:top w:val="nil"/>
              <w:left w:val="nil"/>
              <w:bottom w:val="single" w:sz="4" w:space="0" w:color="auto"/>
              <w:right w:val="single" w:sz="8" w:space="0" w:color="auto"/>
            </w:tcBorders>
            <w:shd w:val="clear" w:color="auto" w:fill="auto"/>
            <w:noWrap/>
            <w:vAlign w:val="bottom"/>
            <w:hideMark/>
          </w:tcPr>
          <w:p w14:paraId="767E6E71"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r>
      <w:tr w:rsidR="00EC6BE0" w:rsidRPr="00070E7D" w14:paraId="66FF7128" w14:textId="77777777" w:rsidTr="00FB1318">
        <w:trPr>
          <w:trHeight w:val="70"/>
        </w:trPr>
        <w:tc>
          <w:tcPr>
            <w:tcW w:w="4498" w:type="dxa"/>
            <w:tcBorders>
              <w:top w:val="nil"/>
              <w:left w:val="single" w:sz="8" w:space="0" w:color="auto"/>
              <w:bottom w:val="single" w:sz="4" w:space="0" w:color="auto"/>
              <w:right w:val="single" w:sz="4" w:space="0" w:color="auto"/>
            </w:tcBorders>
            <w:shd w:val="clear" w:color="auto" w:fill="auto"/>
            <w:vAlign w:val="center"/>
            <w:hideMark/>
          </w:tcPr>
          <w:p w14:paraId="55EE22C2" w14:textId="77777777" w:rsidR="00EC6BE0" w:rsidRPr="004F3FA1" w:rsidRDefault="00EC6BE0" w:rsidP="00EC6BE0">
            <w:pPr>
              <w:spacing w:after="0" w:line="276" w:lineRule="auto"/>
              <w:ind w:right="-563"/>
              <w:jc w:val="both"/>
              <w:rPr>
                <w:rFonts w:ascii="Palatino Linotype" w:hAnsi="Palatino Linotype"/>
                <w:sz w:val="22"/>
                <w:szCs w:val="22"/>
                <w:lang w:val="en-US"/>
              </w:rPr>
            </w:pPr>
            <w:proofErr w:type="spellStart"/>
            <w:r w:rsidRPr="004F3FA1">
              <w:rPr>
                <w:rFonts w:ascii="Palatino Linotype" w:hAnsi="Palatino Linotype"/>
                <w:sz w:val="22"/>
                <w:szCs w:val="22"/>
                <w:lang w:val="en-US"/>
              </w:rPr>
              <w:t>şcoli</w:t>
            </w:r>
            <w:proofErr w:type="spellEnd"/>
            <w:r w:rsidRPr="004F3FA1">
              <w:rPr>
                <w:rFonts w:ascii="Palatino Linotype" w:hAnsi="Palatino Linotype"/>
                <w:sz w:val="22"/>
                <w:szCs w:val="22"/>
                <w:lang w:val="en-US"/>
              </w:rPr>
              <w:t xml:space="preserve"> </w:t>
            </w:r>
            <w:proofErr w:type="spellStart"/>
            <w:r w:rsidRPr="004F3FA1">
              <w:rPr>
                <w:rFonts w:ascii="Palatino Linotype" w:hAnsi="Palatino Linotype"/>
                <w:sz w:val="22"/>
                <w:szCs w:val="22"/>
                <w:lang w:val="en-US"/>
              </w:rPr>
              <w:t>primare</w:t>
            </w:r>
            <w:proofErr w:type="spellEnd"/>
            <w:r w:rsidRPr="004F3FA1">
              <w:rPr>
                <w:rFonts w:ascii="Palatino Linotype" w:hAnsi="Palatino Linotype"/>
                <w:sz w:val="22"/>
                <w:szCs w:val="22"/>
                <w:lang w:val="en-US"/>
              </w:rPr>
              <w:t>/</w:t>
            </w:r>
            <w:proofErr w:type="spellStart"/>
            <w:r w:rsidRPr="004F3FA1">
              <w:rPr>
                <w:rFonts w:ascii="Palatino Linotype" w:hAnsi="Palatino Linotype"/>
                <w:sz w:val="22"/>
                <w:szCs w:val="22"/>
                <w:lang w:val="en-US"/>
              </w:rPr>
              <w:t>gimnaziale</w:t>
            </w:r>
            <w:proofErr w:type="spellEnd"/>
          </w:p>
        </w:tc>
        <w:tc>
          <w:tcPr>
            <w:tcW w:w="866" w:type="dxa"/>
            <w:tcBorders>
              <w:top w:val="nil"/>
              <w:left w:val="nil"/>
              <w:bottom w:val="single" w:sz="4" w:space="0" w:color="auto"/>
              <w:right w:val="single" w:sz="4" w:space="0" w:color="auto"/>
            </w:tcBorders>
            <w:shd w:val="clear" w:color="auto" w:fill="auto"/>
            <w:noWrap/>
            <w:vAlign w:val="bottom"/>
            <w:hideMark/>
          </w:tcPr>
          <w:p w14:paraId="2BB862F1"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914" w:type="dxa"/>
            <w:tcBorders>
              <w:top w:val="nil"/>
              <w:left w:val="nil"/>
              <w:bottom w:val="single" w:sz="4" w:space="0" w:color="auto"/>
              <w:right w:val="single" w:sz="4" w:space="0" w:color="auto"/>
            </w:tcBorders>
            <w:shd w:val="clear" w:color="auto" w:fill="auto"/>
            <w:noWrap/>
            <w:vAlign w:val="bottom"/>
            <w:hideMark/>
          </w:tcPr>
          <w:p w14:paraId="5BB871B2"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856" w:type="dxa"/>
            <w:gridSpan w:val="2"/>
            <w:tcBorders>
              <w:top w:val="nil"/>
              <w:left w:val="nil"/>
              <w:bottom w:val="single" w:sz="4" w:space="0" w:color="auto"/>
              <w:right w:val="single" w:sz="4" w:space="0" w:color="auto"/>
            </w:tcBorders>
            <w:shd w:val="clear" w:color="auto" w:fill="auto"/>
            <w:noWrap/>
            <w:vAlign w:val="bottom"/>
            <w:hideMark/>
          </w:tcPr>
          <w:p w14:paraId="4DEE91B4"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986" w:type="dxa"/>
            <w:gridSpan w:val="2"/>
            <w:tcBorders>
              <w:top w:val="nil"/>
              <w:left w:val="nil"/>
              <w:bottom w:val="single" w:sz="4" w:space="0" w:color="auto"/>
              <w:right w:val="single" w:sz="4" w:space="0" w:color="auto"/>
            </w:tcBorders>
            <w:shd w:val="clear" w:color="auto" w:fill="auto"/>
            <w:noWrap/>
            <w:vAlign w:val="bottom"/>
            <w:hideMark/>
          </w:tcPr>
          <w:p w14:paraId="545890A3"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724" w:type="dxa"/>
            <w:tcBorders>
              <w:top w:val="nil"/>
              <w:left w:val="nil"/>
              <w:bottom w:val="single" w:sz="4" w:space="0" w:color="auto"/>
              <w:right w:val="single" w:sz="4" w:space="0" w:color="auto"/>
            </w:tcBorders>
            <w:shd w:val="clear" w:color="auto" w:fill="auto"/>
            <w:noWrap/>
            <w:vAlign w:val="bottom"/>
            <w:hideMark/>
          </w:tcPr>
          <w:p w14:paraId="64B1ACC8"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894" w:type="dxa"/>
            <w:tcBorders>
              <w:top w:val="nil"/>
              <w:left w:val="nil"/>
              <w:bottom w:val="single" w:sz="4" w:space="0" w:color="auto"/>
              <w:right w:val="single" w:sz="8" w:space="0" w:color="auto"/>
            </w:tcBorders>
            <w:shd w:val="clear" w:color="auto" w:fill="auto"/>
            <w:noWrap/>
            <w:vAlign w:val="bottom"/>
            <w:hideMark/>
          </w:tcPr>
          <w:p w14:paraId="0F3E6042"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r>
      <w:tr w:rsidR="00EC6BE0" w:rsidRPr="00070E7D" w14:paraId="1EBDA058" w14:textId="77777777" w:rsidTr="00FB1318">
        <w:trPr>
          <w:trHeight w:val="70"/>
        </w:trPr>
        <w:tc>
          <w:tcPr>
            <w:tcW w:w="4498" w:type="dxa"/>
            <w:tcBorders>
              <w:top w:val="nil"/>
              <w:left w:val="single" w:sz="8" w:space="0" w:color="auto"/>
              <w:bottom w:val="single" w:sz="8" w:space="0" w:color="auto"/>
              <w:right w:val="single" w:sz="4" w:space="0" w:color="auto"/>
            </w:tcBorders>
            <w:shd w:val="clear" w:color="auto" w:fill="auto"/>
            <w:vAlign w:val="center"/>
            <w:hideMark/>
          </w:tcPr>
          <w:p w14:paraId="70A4F9AC" w14:textId="77777777" w:rsidR="00EC6BE0" w:rsidRPr="004F3FA1" w:rsidRDefault="00EC6BE0" w:rsidP="00EC6BE0">
            <w:pPr>
              <w:spacing w:after="0" w:line="276" w:lineRule="auto"/>
              <w:ind w:right="-563"/>
              <w:jc w:val="both"/>
              <w:rPr>
                <w:rFonts w:ascii="Palatino Linotype" w:hAnsi="Palatino Linotype"/>
                <w:sz w:val="22"/>
                <w:szCs w:val="22"/>
                <w:lang w:val="en-US"/>
              </w:rPr>
            </w:pPr>
            <w:proofErr w:type="spellStart"/>
            <w:r w:rsidRPr="004F3FA1">
              <w:rPr>
                <w:rFonts w:ascii="Palatino Linotype" w:hAnsi="Palatino Linotype"/>
                <w:sz w:val="22"/>
                <w:szCs w:val="22"/>
                <w:lang w:val="en-US"/>
              </w:rPr>
              <w:t>licee</w:t>
            </w:r>
            <w:proofErr w:type="spellEnd"/>
            <w:r w:rsidRPr="004F3FA1">
              <w:rPr>
                <w:rFonts w:ascii="Palatino Linotype" w:hAnsi="Palatino Linotype"/>
                <w:sz w:val="22"/>
                <w:szCs w:val="22"/>
                <w:lang w:val="en-US"/>
              </w:rPr>
              <w:t xml:space="preserve">, </w:t>
            </w:r>
            <w:proofErr w:type="spellStart"/>
            <w:r w:rsidRPr="004F3FA1">
              <w:rPr>
                <w:rFonts w:ascii="Palatino Linotype" w:hAnsi="Palatino Linotype"/>
                <w:sz w:val="22"/>
                <w:szCs w:val="22"/>
                <w:lang w:val="en-US"/>
              </w:rPr>
              <w:t>colegii</w:t>
            </w:r>
            <w:proofErr w:type="spellEnd"/>
            <w:r w:rsidRPr="004F3FA1">
              <w:rPr>
                <w:rFonts w:ascii="Palatino Linotype" w:hAnsi="Palatino Linotype"/>
                <w:sz w:val="22"/>
                <w:szCs w:val="22"/>
                <w:lang w:val="en-US"/>
              </w:rPr>
              <w:t>, etc.</w:t>
            </w:r>
          </w:p>
        </w:tc>
        <w:tc>
          <w:tcPr>
            <w:tcW w:w="866" w:type="dxa"/>
            <w:tcBorders>
              <w:top w:val="nil"/>
              <w:left w:val="nil"/>
              <w:bottom w:val="single" w:sz="8" w:space="0" w:color="auto"/>
              <w:right w:val="single" w:sz="4" w:space="0" w:color="auto"/>
            </w:tcBorders>
            <w:shd w:val="clear" w:color="auto" w:fill="auto"/>
            <w:noWrap/>
            <w:vAlign w:val="bottom"/>
            <w:hideMark/>
          </w:tcPr>
          <w:p w14:paraId="040B3C24"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914" w:type="dxa"/>
            <w:tcBorders>
              <w:top w:val="nil"/>
              <w:left w:val="nil"/>
              <w:bottom w:val="single" w:sz="8" w:space="0" w:color="auto"/>
              <w:right w:val="single" w:sz="4" w:space="0" w:color="auto"/>
            </w:tcBorders>
            <w:shd w:val="clear" w:color="auto" w:fill="auto"/>
            <w:noWrap/>
            <w:vAlign w:val="bottom"/>
            <w:hideMark/>
          </w:tcPr>
          <w:p w14:paraId="3E0EDFE9"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856" w:type="dxa"/>
            <w:gridSpan w:val="2"/>
            <w:tcBorders>
              <w:top w:val="nil"/>
              <w:left w:val="nil"/>
              <w:bottom w:val="single" w:sz="8" w:space="0" w:color="auto"/>
              <w:right w:val="single" w:sz="4" w:space="0" w:color="auto"/>
            </w:tcBorders>
            <w:shd w:val="clear" w:color="auto" w:fill="auto"/>
            <w:noWrap/>
            <w:vAlign w:val="bottom"/>
            <w:hideMark/>
          </w:tcPr>
          <w:p w14:paraId="5BB0B546"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986" w:type="dxa"/>
            <w:gridSpan w:val="2"/>
            <w:tcBorders>
              <w:top w:val="nil"/>
              <w:left w:val="nil"/>
              <w:bottom w:val="single" w:sz="8" w:space="0" w:color="auto"/>
              <w:right w:val="single" w:sz="4" w:space="0" w:color="auto"/>
            </w:tcBorders>
            <w:shd w:val="clear" w:color="auto" w:fill="auto"/>
            <w:noWrap/>
            <w:vAlign w:val="bottom"/>
            <w:hideMark/>
          </w:tcPr>
          <w:p w14:paraId="25273126"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724" w:type="dxa"/>
            <w:tcBorders>
              <w:top w:val="nil"/>
              <w:left w:val="nil"/>
              <w:bottom w:val="single" w:sz="8" w:space="0" w:color="auto"/>
              <w:right w:val="single" w:sz="4" w:space="0" w:color="auto"/>
            </w:tcBorders>
            <w:shd w:val="clear" w:color="auto" w:fill="auto"/>
            <w:noWrap/>
            <w:vAlign w:val="bottom"/>
            <w:hideMark/>
          </w:tcPr>
          <w:p w14:paraId="6B9535CD"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894" w:type="dxa"/>
            <w:tcBorders>
              <w:top w:val="nil"/>
              <w:left w:val="nil"/>
              <w:bottom w:val="single" w:sz="8" w:space="0" w:color="auto"/>
              <w:right w:val="single" w:sz="8" w:space="0" w:color="auto"/>
            </w:tcBorders>
            <w:shd w:val="clear" w:color="auto" w:fill="auto"/>
            <w:noWrap/>
            <w:vAlign w:val="bottom"/>
            <w:hideMark/>
          </w:tcPr>
          <w:p w14:paraId="563DDFC0"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r>
      <w:tr w:rsidR="00EC6BE0" w:rsidRPr="00070E7D" w14:paraId="017FC25D" w14:textId="77777777" w:rsidTr="00FB1318">
        <w:trPr>
          <w:trHeight w:val="94"/>
        </w:trPr>
        <w:tc>
          <w:tcPr>
            <w:tcW w:w="4498" w:type="dxa"/>
            <w:tcBorders>
              <w:top w:val="nil"/>
              <w:left w:val="single" w:sz="8" w:space="0" w:color="auto"/>
              <w:bottom w:val="single" w:sz="4" w:space="0" w:color="auto"/>
              <w:right w:val="single" w:sz="4" w:space="0" w:color="auto"/>
            </w:tcBorders>
            <w:shd w:val="clear" w:color="000000" w:fill="EBF1DE"/>
            <w:vAlign w:val="center"/>
            <w:hideMark/>
          </w:tcPr>
          <w:p w14:paraId="6BBD1068" w14:textId="77777777" w:rsidR="00EC6BE0" w:rsidRPr="004F3FA1" w:rsidRDefault="00EC6BE0" w:rsidP="0018203D">
            <w:pPr>
              <w:spacing w:after="0" w:line="276" w:lineRule="auto"/>
              <w:jc w:val="both"/>
              <w:rPr>
                <w:rFonts w:ascii="Palatino Linotype" w:hAnsi="Palatino Linotype"/>
                <w:bCs/>
                <w:sz w:val="22"/>
                <w:szCs w:val="22"/>
                <w:lang w:val="en-US"/>
              </w:rPr>
            </w:pPr>
            <w:r w:rsidRPr="004F3FA1">
              <w:rPr>
                <w:rFonts w:ascii="Palatino Linotype" w:hAnsi="Palatino Linotype"/>
                <w:bCs/>
                <w:sz w:val="22"/>
                <w:szCs w:val="22"/>
                <w:lang w:val="en-US"/>
              </w:rPr>
              <w:t xml:space="preserve">Suma </w:t>
            </w:r>
            <w:proofErr w:type="spellStart"/>
            <w:r w:rsidRPr="004F3FA1">
              <w:rPr>
                <w:rFonts w:ascii="Palatino Linotype" w:hAnsi="Palatino Linotype"/>
                <w:bCs/>
                <w:sz w:val="22"/>
                <w:szCs w:val="22"/>
                <w:lang w:val="en-US"/>
              </w:rPr>
              <w:t>alocată</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pentru</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asigurarea</w:t>
            </w:r>
            <w:proofErr w:type="spellEnd"/>
            <w:r w:rsidRPr="004F3FA1">
              <w:rPr>
                <w:rFonts w:ascii="Palatino Linotype" w:hAnsi="Palatino Linotype"/>
                <w:bCs/>
                <w:sz w:val="22"/>
                <w:szCs w:val="22"/>
                <w:lang w:val="en-US"/>
              </w:rPr>
              <w:t xml:space="preserve"> cu </w:t>
            </w:r>
            <w:proofErr w:type="spellStart"/>
            <w:r w:rsidRPr="004F3FA1">
              <w:rPr>
                <w:rFonts w:ascii="Palatino Linotype" w:hAnsi="Palatino Linotype"/>
                <w:bCs/>
                <w:sz w:val="22"/>
                <w:szCs w:val="22"/>
                <w:lang w:val="en-US"/>
              </w:rPr>
              <w:t>pază</w:t>
            </w:r>
            <w:proofErr w:type="spellEnd"/>
            <w:r w:rsidRPr="004F3FA1">
              <w:rPr>
                <w:rFonts w:ascii="Palatino Linotype" w:hAnsi="Palatino Linotype"/>
                <w:bCs/>
                <w:sz w:val="22"/>
                <w:szCs w:val="22"/>
                <w:lang w:val="en-US"/>
              </w:rPr>
              <w:t xml:space="preserve"> a </w:t>
            </w:r>
            <w:proofErr w:type="spellStart"/>
            <w:r w:rsidRPr="004F3FA1">
              <w:rPr>
                <w:rFonts w:ascii="Palatino Linotype" w:hAnsi="Palatino Linotype"/>
                <w:bCs/>
                <w:sz w:val="22"/>
                <w:szCs w:val="22"/>
                <w:lang w:val="en-US"/>
              </w:rPr>
              <w:t>unităților</w:t>
            </w:r>
            <w:proofErr w:type="spellEnd"/>
            <w:r w:rsidRPr="004F3FA1">
              <w:rPr>
                <w:rFonts w:ascii="Palatino Linotype" w:hAnsi="Palatino Linotype"/>
                <w:bCs/>
                <w:sz w:val="22"/>
                <w:szCs w:val="22"/>
                <w:lang w:val="en-US"/>
              </w:rPr>
              <w:t xml:space="preserve"> de </w:t>
            </w:r>
            <w:proofErr w:type="spellStart"/>
            <w:r w:rsidRPr="004F3FA1">
              <w:rPr>
                <w:rFonts w:ascii="Palatino Linotype" w:hAnsi="Palatino Linotype"/>
                <w:bCs/>
                <w:sz w:val="22"/>
                <w:szCs w:val="22"/>
                <w:lang w:val="en-US"/>
              </w:rPr>
              <w:t>învățământ</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preuniversitare</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în</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perioada</w:t>
            </w:r>
            <w:proofErr w:type="spellEnd"/>
            <w:r w:rsidRPr="004F3FA1">
              <w:rPr>
                <w:rFonts w:ascii="Palatino Linotype" w:hAnsi="Palatino Linotype"/>
                <w:bCs/>
                <w:sz w:val="22"/>
                <w:szCs w:val="22"/>
                <w:lang w:val="en-US"/>
              </w:rPr>
              <w:t xml:space="preserve"> de </w:t>
            </w:r>
            <w:proofErr w:type="spellStart"/>
            <w:r w:rsidRPr="004F3FA1">
              <w:rPr>
                <w:rFonts w:ascii="Palatino Linotype" w:hAnsi="Palatino Linotype"/>
                <w:bCs/>
                <w:sz w:val="22"/>
                <w:szCs w:val="22"/>
                <w:lang w:val="en-US"/>
              </w:rPr>
              <w:t>referinţă</w:t>
            </w:r>
            <w:proofErr w:type="spellEnd"/>
            <w:r w:rsidRPr="004F3FA1">
              <w:rPr>
                <w:rFonts w:ascii="Palatino Linotype" w:hAnsi="Palatino Linotype"/>
                <w:bCs/>
                <w:sz w:val="22"/>
                <w:szCs w:val="22"/>
                <w:lang w:val="en-US"/>
              </w:rPr>
              <w:t>:</w:t>
            </w:r>
          </w:p>
        </w:tc>
        <w:tc>
          <w:tcPr>
            <w:tcW w:w="866" w:type="dxa"/>
            <w:tcBorders>
              <w:top w:val="nil"/>
              <w:left w:val="nil"/>
              <w:bottom w:val="single" w:sz="4" w:space="0" w:color="auto"/>
              <w:right w:val="single" w:sz="4" w:space="0" w:color="auto"/>
            </w:tcBorders>
            <w:shd w:val="clear" w:color="000000" w:fill="EBF1DE"/>
            <w:noWrap/>
            <w:vAlign w:val="bottom"/>
            <w:hideMark/>
          </w:tcPr>
          <w:p w14:paraId="4F2B47B6"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914" w:type="dxa"/>
            <w:tcBorders>
              <w:top w:val="nil"/>
              <w:left w:val="nil"/>
              <w:bottom w:val="single" w:sz="4" w:space="0" w:color="auto"/>
              <w:right w:val="single" w:sz="4" w:space="0" w:color="auto"/>
            </w:tcBorders>
            <w:shd w:val="clear" w:color="000000" w:fill="EBF1DE"/>
            <w:noWrap/>
            <w:vAlign w:val="bottom"/>
            <w:hideMark/>
          </w:tcPr>
          <w:p w14:paraId="4A6AFA8A"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856" w:type="dxa"/>
            <w:gridSpan w:val="2"/>
            <w:tcBorders>
              <w:top w:val="nil"/>
              <w:left w:val="nil"/>
              <w:bottom w:val="single" w:sz="4" w:space="0" w:color="auto"/>
              <w:right w:val="single" w:sz="4" w:space="0" w:color="auto"/>
            </w:tcBorders>
            <w:shd w:val="clear" w:color="000000" w:fill="EBF1DE"/>
            <w:noWrap/>
            <w:vAlign w:val="bottom"/>
            <w:hideMark/>
          </w:tcPr>
          <w:p w14:paraId="051A6FC8"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986" w:type="dxa"/>
            <w:gridSpan w:val="2"/>
            <w:tcBorders>
              <w:top w:val="nil"/>
              <w:left w:val="nil"/>
              <w:bottom w:val="single" w:sz="4" w:space="0" w:color="auto"/>
              <w:right w:val="single" w:sz="4" w:space="0" w:color="auto"/>
            </w:tcBorders>
            <w:shd w:val="clear" w:color="000000" w:fill="EBF1DE"/>
            <w:noWrap/>
            <w:vAlign w:val="bottom"/>
            <w:hideMark/>
          </w:tcPr>
          <w:p w14:paraId="623EF17E"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724" w:type="dxa"/>
            <w:tcBorders>
              <w:top w:val="nil"/>
              <w:left w:val="nil"/>
              <w:bottom w:val="single" w:sz="4" w:space="0" w:color="auto"/>
              <w:right w:val="single" w:sz="4" w:space="0" w:color="auto"/>
            </w:tcBorders>
            <w:shd w:val="clear" w:color="000000" w:fill="EBF1DE"/>
            <w:noWrap/>
            <w:vAlign w:val="bottom"/>
            <w:hideMark/>
          </w:tcPr>
          <w:p w14:paraId="23C36490"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894" w:type="dxa"/>
            <w:tcBorders>
              <w:top w:val="nil"/>
              <w:left w:val="nil"/>
              <w:bottom w:val="single" w:sz="4" w:space="0" w:color="auto"/>
              <w:right w:val="single" w:sz="8" w:space="0" w:color="auto"/>
            </w:tcBorders>
            <w:shd w:val="clear" w:color="000000" w:fill="EBF1DE"/>
            <w:noWrap/>
            <w:vAlign w:val="bottom"/>
            <w:hideMark/>
          </w:tcPr>
          <w:p w14:paraId="19F5B079"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r>
      <w:tr w:rsidR="00EC6BE0" w:rsidRPr="00070E7D" w14:paraId="46BF03AE" w14:textId="77777777" w:rsidTr="00FB1318">
        <w:trPr>
          <w:trHeight w:val="70"/>
        </w:trPr>
        <w:tc>
          <w:tcPr>
            <w:tcW w:w="4498" w:type="dxa"/>
            <w:tcBorders>
              <w:top w:val="nil"/>
              <w:left w:val="single" w:sz="8" w:space="0" w:color="auto"/>
              <w:bottom w:val="single" w:sz="4" w:space="0" w:color="auto"/>
              <w:right w:val="single" w:sz="4" w:space="0" w:color="auto"/>
            </w:tcBorders>
            <w:shd w:val="clear" w:color="000000" w:fill="EBF1DE"/>
            <w:vAlign w:val="center"/>
            <w:hideMark/>
          </w:tcPr>
          <w:p w14:paraId="1D502A4D" w14:textId="77777777" w:rsidR="00EC6BE0" w:rsidRPr="004F3FA1" w:rsidRDefault="00EC6BE0" w:rsidP="0018203D">
            <w:pPr>
              <w:spacing w:after="0" w:line="276" w:lineRule="auto"/>
              <w:jc w:val="both"/>
              <w:rPr>
                <w:rFonts w:ascii="Palatino Linotype" w:hAnsi="Palatino Linotype"/>
                <w:sz w:val="22"/>
                <w:szCs w:val="22"/>
                <w:lang w:val="en-US"/>
              </w:rPr>
            </w:pPr>
            <w:proofErr w:type="spellStart"/>
            <w:r w:rsidRPr="004F3FA1">
              <w:rPr>
                <w:rFonts w:ascii="Palatino Linotype" w:hAnsi="Palatino Linotype"/>
                <w:sz w:val="22"/>
                <w:szCs w:val="22"/>
                <w:lang w:val="en-US"/>
              </w:rPr>
              <w:lastRenderedPageBreak/>
              <w:t>grădiniţe</w:t>
            </w:r>
            <w:proofErr w:type="spellEnd"/>
          </w:p>
        </w:tc>
        <w:tc>
          <w:tcPr>
            <w:tcW w:w="866" w:type="dxa"/>
            <w:tcBorders>
              <w:top w:val="nil"/>
              <w:left w:val="nil"/>
              <w:bottom w:val="single" w:sz="4" w:space="0" w:color="auto"/>
              <w:right w:val="single" w:sz="4" w:space="0" w:color="auto"/>
            </w:tcBorders>
            <w:shd w:val="clear" w:color="000000" w:fill="EBF1DE"/>
            <w:noWrap/>
            <w:vAlign w:val="bottom"/>
            <w:hideMark/>
          </w:tcPr>
          <w:p w14:paraId="27738E83"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914" w:type="dxa"/>
            <w:tcBorders>
              <w:top w:val="nil"/>
              <w:left w:val="nil"/>
              <w:bottom w:val="single" w:sz="4" w:space="0" w:color="auto"/>
              <w:right w:val="single" w:sz="4" w:space="0" w:color="auto"/>
            </w:tcBorders>
            <w:shd w:val="clear" w:color="000000" w:fill="EBF1DE"/>
            <w:noWrap/>
            <w:vAlign w:val="bottom"/>
            <w:hideMark/>
          </w:tcPr>
          <w:p w14:paraId="172F01F6"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856" w:type="dxa"/>
            <w:gridSpan w:val="2"/>
            <w:tcBorders>
              <w:top w:val="nil"/>
              <w:left w:val="nil"/>
              <w:bottom w:val="single" w:sz="4" w:space="0" w:color="auto"/>
              <w:right w:val="single" w:sz="4" w:space="0" w:color="auto"/>
            </w:tcBorders>
            <w:shd w:val="clear" w:color="000000" w:fill="EBF1DE"/>
            <w:noWrap/>
            <w:vAlign w:val="bottom"/>
            <w:hideMark/>
          </w:tcPr>
          <w:p w14:paraId="016AE558"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986" w:type="dxa"/>
            <w:gridSpan w:val="2"/>
            <w:tcBorders>
              <w:top w:val="nil"/>
              <w:left w:val="nil"/>
              <w:bottom w:val="single" w:sz="4" w:space="0" w:color="auto"/>
              <w:right w:val="single" w:sz="4" w:space="0" w:color="auto"/>
            </w:tcBorders>
            <w:shd w:val="clear" w:color="000000" w:fill="EBF1DE"/>
            <w:noWrap/>
            <w:vAlign w:val="bottom"/>
            <w:hideMark/>
          </w:tcPr>
          <w:p w14:paraId="7CED07D1"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724" w:type="dxa"/>
            <w:tcBorders>
              <w:top w:val="nil"/>
              <w:left w:val="nil"/>
              <w:bottom w:val="single" w:sz="4" w:space="0" w:color="auto"/>
              <w:right w:val="single" w:sz="4" w:space="0" w:color="auto"/>
            </w:tcBorders>
            <w:shd w:val="clear" w:color="000000" w:fill="EBF1DE"/>
            <w:noWrap/>
            <w:vAlign w:val="bottom"/>
            <w:hideMark/>
          </w:tcPr>
          <w:p w14:paraId="2C51D0E1"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894" w:type="dxa"/>
            <w:tcBorders>
              <w:top w:val="nil"/>
              <w:left w:val="nil"/>
              <w:bottom w:val="single" w:sz="4" w:space="0" w:color="auto"/>
              <w:right w:val="single" w:sz="8" w:space="0" w:color="auto"/>
            </w:tcBorders>
            <w:shd w:val="clear" w:color="000000" w:fill="EBF1DE"/>
            <w:noWrap/>
            <w:vAlign w:val="bottom"/>
            <w:hideMark/>
          </w:tcPr>
          <w:p w14:paraId="59C71D61"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r>
      <w:tr w:rsidR="00EC6BE0" w:rsidRPr="00070E7D" w14:paraId="03297FBA" w14:textId="77777777" w:rsidTr="00FB1318">
        <w:trPr>
          <w:trHeight w:val="70"/>
        </w:trPr>
        <w:tc>
          <w:tcPr>
            <w:tcW w:w="4498" w:type="dxa"/>
            <w:tcBorders>
              <w:top w:val="nil"/>
              <w:left w:val="single" w:sz="8" w:space="0" w:color="auto"/>
              <w:bottom w:val="single" w:sz="4" w:space="0" w:color="auto"/>
              <w:right w:val="single" w:sz="4" w:space="0" w:color="auto"/>
            </w:tcBorders>
            <w:shd w:val="clear" w:color="000000" w:fill="EBF1DE"/>
            <w:vAlign w:val="center"/>
            <w:hideMark/>
          </w:tcPr>
          <w:p w14:paraId="28FD0434" w14:textId="77777777" w:rsidR="00EC6BE0" w:rsidRPr="004F3FA1" w:rsidRDefault="00EC6BE0" w:rsidP="0018203D">
            <w:pPr>
              <w:spacing w:after="0" w:line="276" w:lineRule="auto"/>
              <w:jc w:val="both"/>
              <w:rPr>
                <w:rFonts w:ascii="Palatino Linotype" w:hAnsi="Palatino Linotype"/>
                <w:sz w:val="22"/>
                <w:szCs w:val="22"/>
                <w:lang w:val="en-US"/>
              </w:rPr>
            </w:pPr>
            <w:proofErr w:type="spellStart"/>
            <w:r w:rsidRPr="004F3FA1">
              <w:rPr>
                <w:rFonts w:ascii="Palatino Linotype" w:hAnsi="Palatino Linotype"/>
                <w:sz w:val="22"/>
                <w:szCs w:val="22"/>
                <w:lang w:val="en-US"/>
              </w:rPr>
              <w:t>şcoli</w:t>
            </w:r>
            <w:proofErr w:type="spellEnd"/>
            <w:r w:rsidRPr="004F3FA1">
              <w:rPr>
                <w:rFonts w:ascii="Palatino Linotype" w:hAnsi="Palatino Linotype"/>
                <w:sz w:val="22"/>
                <w:szCs w:val="22"/>
                <w:lang w:val="en-US"/>
              </w:rPr>
              <w:t xml:space="preserve"> </w:t>
            </w:r>
            <w:proofErr w:type="spellStart"/>
            <w:r w:rsidRPr="004F3FA1">
              <w:rPr>
                <w:rFonts w:ascii="Palatino Linotype" w:hAnsi="Palatino Linotype"/>
                <w:sz w:val="22"/>
                <w:szCs w:val="22"/>
                <w:lang w:val="en-US"/>
              </w:rPr>
              <w:t>primare</w:t>
            </w:r>
            <w:proofErr w:type="spellEnd"/>
            <w:r w:rsidRPr="004F3FA1">
              <w:rPr>
                <w:rFonts w:ascii="Palatino Linotype" w:hAnsi="Palatino Linotype"/>
                <w:sz w:val="22"/>
                <w:szCs w:val="22"/>
                <w:lang w:val="en-US"/>
              </w:rPr>
              <w:t>/</w:t>
            </w:r>
            <w:proofErr w:type="spellStart"/>
            <w:r w:rsidRPr="004F3FA1">
              <w:rPr>
                <w:rFonts w:ascii="Palatino Linotype" w:hAnsi="Palatino Linotype"/>
                <w:sz w:val="22"/>
                <w:szCs w:val="22"/>
                <w:lang w:val="en-US"/>
              </w:rPr>
              <w:t>gimnaziale</w:t>
            </w:r>
            <w:proofErr w:type="spellEnd"/>
          </w:p>
        </w:tc>
        <w:tc>
          <w:tcPr>
            <w:tcW w:w="866" w:type="dxa"/>
            <w:tcBorders>
              <w:top w:val="nil"/>
              <w:left w:val="nil"/>
              <w:bottom w:val="single" w:sz="4" w:space="0" w:color="auto"/>
              <w:right w:val="single" w:sz="4" w:space="0" w:color="auto"/>
            </w:tcBorders>
            <w:shd w:val="clear" w:color="000000" w:fill="EBF1DE"/>
            <w:noWrap/>
            <w:vAlign w:val="bottom"/>
            <w:hideMark/>
          </w:tcPr>
          <w:p w14:paraId="0D96F824"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914" w:type="dxa"/>
            <w:tcBorders>
              <w:top w:val="nil"/>
              <w:left w:val="nil"/>
              <w:bottom w:val="single" w:sz="4" w:space="0" w:color="auto"/>
              <w:right w:val="single" w:sz="4" w:space="0" w:color="auto"/>
            </w:tcBorders>
            <w:shd w:val="clear" w:color="000000" w:fill="EBF1DE"/>
            <w:noWrap/>
            <w:vAlign w:val="bottom"/>
            <w:hideMark/>
          </w:tcPr>
          <w:p w14:paraId="73BA27DC"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856" w:type="dxa"/>
            <w:gridSpan w:val="2"/>
            <w:tcBorders>
              <w:top w:val="nil"/>
              <w:left w:val="nil"/>
              <w:bottom w:val="single" w:sz="4" w:space="0" w:color="auto"/>
              <w:right w:val="single" w:sz="4" w:space="0" w:color="auto"/>
            </w:tcBorders>
            <w:shd w:val="clear" w:color="000000" w:fill="EBF1DE"/>
            <w:noWrap/>
            <w:vAlign w:val="bottom"/>
            <w:hideMark/>
          </w:tcPr>
          <w:p w14:paraId="47981842"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986" w:type="dxa"/>
            <w:gridSpan w:val="2"/>
            <w:tcBorders>
              <w:top w:val="nil"/>
              <w:left w:val="nil"/>
              <w:bottom w:val="single" w:sz="4" w:space="0" w:color="auto"/>
              <w:right w:val="single" w:sz="4" w:space="0" w:color="auto"/>
            </w:tcBorders>
            <w:shd w:val="clear" w:color="000000" w:fill="EBF1DE"/>
            <w:noWrap/>
            <w:vAlign w:val="bottom"/>
            <w:hideMark/>
          </w:tcPr>
          <w:p w14:paraId="30E78733"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724" w:type="dxa"/>
            <w:tcBorders>
              <w:top w:val="nil"/>
              <w:left w:val="nil"/>
              <w:bottom w:val="single" w:sz="4" w:space="0" w:color="auto"/>
              <w:right w:val="single" w:sz="4" w:space="0" w:color="auto"/>
            </w:tcBorders>
            <w:shd w:val="clear" w:color="000000" w:fill="EBF1DE"/>
            <w:noWrap/>
            <w:vAlign w:val="bottom"/>
            <w:hideMark/>
          </w:tcPr>
          <w:p w14:paraId="3D3A8698"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894" w:type="dxa"/>
            <w:tcBorders>
              <w:top w:val="nil"/>
              <w:left w:val="nil"/>
              <w:bottom w:val="single" w:sz="4" w:space="0" w:color="auto"/>
              <w:right w:val="single" w:sz="8" w:space="0" w:color="auto"/>
            </w:tcBorders>
            <w:shd w:val="clear" w:color="000000" w:fill="EBF1DE"/>
            <w:noWrap/>
            <w:vAlign w:val="bottom"/>
            <w:hideMark/>
          </w:tcPr>
          <w:p w14:paraId="094A519C"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r>
      <w:tr w:rsidR="00EC6BE0" w:rsidRPr="00070E7D" w14:paraId="74103B70" w14:textId="77777777" w:rsidTr="00FB1318">
        <w:trPr>
          <w:trHeight w:val="70"/>
        </w:trPr>
        <w:tc>
          <w:tcPr>
            <w:tcW w:w="4498" w:type="dxa"/>
            <w:tcBorders>
              <w:top w:val="nil"/>
              <w:left w:val="single" w:sz="8" w:space="0" w:color="auto"/>
              <w:bottom w:val="single" w:sz="8" w:space="0" w:color="auto"/>
              <w:right w:val="single" w:sz="4" w:space="0" w:color="auto"/>
            </w:tcBorders>
            <w:shd w:val="clear" w:color="000000" w:fill="EBF1DE"/>
            <w:vAlign w:val="center"/>
            <w:hideMark/>
          </w:tcPr>
          <w:p w14:paraId="6A15C2EE" w14:textId="77777777" w:rsidR="00EC6BE0" w:rsidRPr="004F3FA1" w:rsidRDefault="00EC6BE0" w:rsidP="0018203D">
            <w:pPr>
              <w:spacing w:after="0" w:line="276" w:lineRule="auto"/>
              <w:jc w:val="both"/>
              <w:rPr>
                <w:rFonts w:ascii="Palatino Linotype" w:hAnsi="Palatino Linotype"/>
                <w:sz w:val="22"/>
                <w:szCs w:val="22"/>
                <w:lang w:val="en-US"/>
              </w:rPr>
            </w:pPr>
            <w:proofErr w:type="spellStart"/>
            <w:r w:rsidRPr="004F3FA1">
              <w:rPr>
                <w:rFonts w:ascii="Palatino Linotype" w:hAnsi="Palatino Linotype"/>
                <w:sz w:val="22"/>
                <w:szCs w:val="22"/>
                <w:lang w:val="en-US"/>
              </w:rPr>
              <w:t>licee</w:t>
            </w:r>
            <w:proofErr w:type="spellEnd"/>
            <w:r w:rsidRPr="004F3FA1">
              <w:rPr>
                <w:rFonts w:ascii="Palatino Linotype" w:hAnsi="Palatino Linotype"/>
                <w:sz w:val="22"/>
                <w:szCs w:val="22"/>
                <w:lang w:val="en-US"/>
              </w:rPr>
              <w:t xml:space="preserve">, </w:t>
            </w:r>
            <w:proofErr w:type="spellStart"/>
            <w:r w:rsidRPr="004F3FA1">
              <w:rPr>
                <w:rFonts w:ascii="Palatino Linotype" w:hAnsi="Palatino Linotype"/>
                <w:sz w:val="22"/>
                <w:szCs w:val="22"/>
                <w:lang w:val="en-US"/>
              </w:rPr>
              <w:t>colegii</w:t>
            </w:r>
            <w:proofErr w:type="spellEnd"/>
            <w:r w:rsidRPr="004F3FA1">
              <w:rPr>
                <w:rFonts w:ascii="Palatino Linotype" w:hAnsi="Palatino Linotype"/>
                <w:sz w:val="22"/>
                <w:szCs w:val="22"/>
                <w:lang w:val="en-US"/>
              </w:rPr>
              <w:t>, etc.</w:t>
            </w:r>
          </w:p>
        </w:tc>
        <w:tc>
          <w:tcPr>
            <w:tcW w:w="866" w:type="dxa"/>
            <w:tcBorders>
              <w:top w:val="nil"/>
              <w:left w:val="nil"/>
              <w:bottom w:val="single" w:sz="8" w:space="0" w:color="auto"/>
              <w:right w:val="single" w:sz="4" w:space="0" w:color="auto"/>
            </w:tcBorders>
            <w:shd w:val="clear" w:color="000000" w:fill="EBF1DE"/>
            <w:noWrap/>
            <w:vAlign w:val="bottom"/>
            <w:hideMark/>
          </w:tcPr>
          <w:p w14:paraId="5FE425CA"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914" w:type="dxa"/>
            <w:tcBorders>
              <w:top w:val="nil"/>
              <w:left w:val="nil"/>
              <w:bottom w:val="single" w:sz="8" w:space="0" w:color="auto"/>
              <w:right w:val="single" w:sz="4" w:space="0" w:color="auto"/>
            </w:tcBorders>
            <w:shd w:val="clear" w:color="000000" w:fill="EBF1DE"/>
            <w:noWrap/>
            <w:vAlign w:val="bottom"/>
            <w:hideMark/>
          </w:tcPr>
          <w:p w14:paraId="4E8A947E"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856" w:type="dxa"/>
            <w:gridSpan w:val="2"/>
            <w:tcBorders>
              <w:top w:val="nil"/>
              <w:left w:val="nil"/>
              <w:bottom w:val="single" w:sz="8" w:space="0" w:color="auto"/>
              <w:right w:val="single" w:sz="4" w:space="0" w:color="auto"/>
            </w:tcBorders>
            <w:shd w:val="clear" w:color="000000" w:fill="EBF1DE"/>
            <w:noWrap/>
            <w:vAlign w:val="bottom"/>
            <w:hideMark/>
          </w:tcPr>
          <w:p w14:paraId="356F8502"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986" w:type="dxa"/>
            <w:gridSpan w:val="2"/>
            <w:tcBorders>
              <w:top w:val="nil"/>
              <w:left w:val="nil"/>
              <w:bottom w:val="single" w:sz="8" w:space="0" w:color="auto"/>
              <w:right w:val="single" w:sz="4" w:space="0" w:color="auto"/>
            </w:tcBorders>
            <w:shd w:val="clear" w:color="000000" w:fill="EBF1DE"/>
            <w:noWrap/>
            <w:vAlign w:val="bottom"/>
            <w:hideMark/>
          </w:tcPr>
          <w:p w14:paraId="124E7266"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724" w:type="dxa"/>
            <w:tcBorders>
              <w:top w:val="nil"/>
              <w:left w:val="nil"/>
              <w:bottom w:val="single" w:sz="8" w:space="0" w:color="auto"/>
              <w:right w:val="single" w:sz="4" w:space="0" w:color="auto"/>
            </w:tcBorders>
            <w:shd w:val="clear" w:color="000000" w:fill="EBF1DE"/>
            <w:noWrap/>
            <w:vAlign w:val="bottom"/>
            <w:hideMark/>
          </w:tcPr>
          <w:p w14:paraId="66877045"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894" w:type="dxa"/>
            <w:tcBorders>
              <w:top w:val="nil"/>
              <w:left w:val="nil"/>
              <w:bottom w:val="single" w:sz="8" w:space="0" w:color="auto"/>
              <w:right w:val="single" w:sz="8" w:space="0" w:color="auto"/>
            </w:tcBorders>
            <w:shd w:val="clear" w:color="000000" w:fill="EBF1DE"/>
            <w:noWrap/>
            <w:vAlign w:val="bottom"/>
            <w:hideMark/>
          </w:tcPr>
          <w:p w14:paraId="74EAF043"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r>
      <w:tr w:rsidR="00EC6BE0" w:rsidRPr="00070E7D" w14:paraId="2BFB3ED2" w14:textId="77777777" w:rsidTr="00FB1318">
        <w:trPr>
          <w:trHeight w:val="110"/>
        </w:trPr>
        <w:tc>
          <w:tcPr>
            <w:tcW w:w="4498" w:type="dxa"/>
            <w:tcBorders>
              <w:top w:val="nil"/>
              <w:left w:val="single" w:sz="8" w:space="0" w:color="auto"/>
              <w:bottom w:val="single" w:sz="4" w:space="0" w:color="auto"/>
              <w:right w:val="single" w:sz="4" w:space="0" w:color="auto"/>
            </w:tcBorders>
            <w:shd w:val="clear" w:color="auto" w:fill="auto"/>
            <w:vAlign w:val="center"/>
            <w:hideMark/>
          </w:tcPr>
          <w:p w14:paraId="2DC536B1" w14:textId="77777777" w:rsidR="00EC6BE0" w:rsidRPr="004F3FA1" w:rsidRDefault="00EC6BE0" w:rsidP="0018203D">
            <w:pPr>
              <w:spacing w:after="0" w:line="276" w:lineRule="auto"/>
              <w:jc w:val="both"/>
              <w:rPr>
                <w:rFonts w:ascii="Palatino Linotype" w:hAnsi="Palatino Linotype"/>
                <w:bCs/>
                <w:sz w:val="22"/>
                <w:szCs w:val="22"/>
                <w:lang w:val="en-US"/>
              </w:rPr>
            </w:pPr>
            <w:r w:rsidRPr="004F3FA1">
              <w:rPr>
                <w:rFonts w:ascii="Palatino Linotype" w:hAnsi="Palatino Linotype"/>
                <w:bCs/>
                <w:sz w:val="22"/>
                <w:szCs w:val="22"/>
                <w:lang w:val="en-US"/>
              </w:rPr>
              <w:t xml:space="preserve">Suma </w:t>
            </w:r>
            <w:proofErr w:type="spellStart"/>
            <w:r w:rsidRPr="004F3FA1">
              <w:rPr>
                <w:rFonts w:ascii="Palatino Linotype" w:hAnsi="Palatino Linotype"/>
                <w:bCs/>
                <w:sz w:val="22"/>
                <w:szCs w:val="22"/>
                <w:lang w:val="en-US"/>
              </w:rPr>
              <w:t>alocată</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pentru</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împrejmuirea</w:t>
            </w:r>
            <w:proofErr w:type="spellEnd"/>
            <w:r w:rsidRPr="004F3FA1">
              <w:rPr>
                <w:rFonts w:ascii="Palatino Linotype" w:hAnsi="Palatino Linotype"/>
                <w:bCs/>
                <w:sz w:val="22"/>
                <w:szCs w:val="22"/>
                <w:lang w:val="en-US"/>
              </w:rPr>
              <w:t xml:space="preserve"> cu </w:t>
            </w:r>
            <w:proofErr w:type="spellStart"/>
            <w:r w:rsidRPr="004F3FA1">
              <w:rPr>
                <w:rFonts w:ascii="Palatino Linotype" w:hAnsi="Palatino Linotype"/>
                <w:bCs/>
                <w:sz w:val="22"/>
                <w:szCs w:val="22"/>
                <w:lang w:val="en-US"/>
              </w:rPr>
              <w:t>gard</w:t>
            </w:r>
            <w:proofErr w:type="spellEnd"/>
            <w:r w:rsidRPr="004F3FA1">
              <w:rPr>
                <w:rFonts w:ascii="Palatino Linotype" w:hAnsi="Palatino Linotype"/>
                <w:bCs/>
                <w:sz w:val="22"/>
                <w:szCs w:val="22"/>
                <w:lang w:val="en-US"/>
              </w:rPr>
              <w:t xml:space="preserve"> a </w:t>
            </w:r>
            <w:proofErr w:type="spellStart"/>
            <w:r w:rsidRPr="004F3FA1">
              <w:rPr>
                <w:rFonts w:ascii="Palatino Linotype" w:hAnsi="Palatino Linotype"/>
                <w:bCs/>
                <w:sz w:val="22"/>
                <w:szCs w:val="22"/>
                <w:lang w:val="en-US"/>
              </w:rPr>
              <w:t>unităţilor</w:t>
            </w:r>
            <w:proofErr w:type="spellEnd"/>
            <w:r w:rsidRPr="004F3FA1">
              <w:rPr>
                <w:rFonts w:ascii="Palatino Linotype" w:hAnsi="Palatino Linotype"/>
                <w:bCs/>
                <w:sz w:val="22"/>
                <w:szCs w:val="22"/>
                <w:lang w:val="en-US"/>
              </w:rPr>
              <w:t xml:space="preserve"> de </w:t>
            </w:r>
            <w:proofErr w:type="spellStart"/>
            <w:r w:rsidRPr="004F3FA1">
              <w:rPr>
                <w:rFonts w:ascii="Palatino Linotype" w:hAnsi="Palatino Linotype"/>
                <w:bCs/>
                <w:sz w:val="22"/>
                <w:szCs w:val="22"/>
                <w:lang w:val="en-US"/>
              </w:rPr>
              <w:t>învăţământ</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preuniversitar</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în</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perioada</w:t>
            </w:r>
            <w:proofErr w:type="spellEnd"/>
            <w:r w:rsidRPr="004F3FA1">
              <w:rPr>
                <w:rFonts w:ascii="Palatino Linotype" w:hAnsi="Palatino Linotype"/>
                <w:bCs/>
                <w:sz w:val="22"/>
                <w:szCs w:val="22"/>
                <w:lang w:val="en-US"/>
              </w:rPr>
              <w:t xml:space="preserve"> de </w:t>
            </w:r>
            <w:proofErr w:type="spellStart"/>
            <w:r w:rsidRPr="004F3FA1">
              <w:rPr>
                <w:rFonts w:ascii="Palatino Linotype" w:hAnsi="Palatino Linotype"/>
                <w:bCs/>
                <w:sz w:val="22"/>
                <w:szCs w:val="22"/>
                <w:lang w:val="en-US"/>
              </w:rPr>
              <w:t>referinţă</w:t>
            </w:r>
            <w:proofErr w:type="spellEnd"/>
            <w:r w:rsidRPr="004F3FA1">
              <w:rPr>
                <w:rFonts w:ascii="Palatino Linotype" w:hAnsi="Palatino Linotype"/>
                <w:bCs/>
                <w:sz w:val="22"/>
                <w:szCs w:val="22"/>
                <w:lang w:val="en-US"/>
              </w:rPr>
              <w:t>:</w:t>
            </w:r>
          </w:p>
        </w:tc>
        <w:tc>
          <w:tcPr>
            <w:tcW w:w="866" w:type="dxa"/>
            <w:tcBorders>
              <w:top w:val="nil"/>
              <w:left w:val="nil"/>
              <w:bottom w:val="single" w:sz="4" w:space="0" w:color="auto"/>
              <w:right w:val="single" w:sz="4" w:space="0" w:color="auto"/>
            </w:tcBorders>
            <w:shd w:val="clear" w:color="auto" w:fill="auto"/>
            <w:noWrap/>
            <w:vAlign w:val="bottom"/>
            <w:hideMark/>
          </w:tcPr>
          <w:p w14:paraId="01CFF9A6"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914" w:type="dxa"/>
            <w:tcBorders>
              <w:top w:val="nil"/>
              <w:left w:val="nil"/>
              <w:bottom w:val="single" w:sz="4" w:space="0" w:color="auto"/>
              <w:right w:val="single" w:sz="4" w:space="0" w:color="auto"/>
            </w:tcBorders>
            <w:shd w:val="clear" w:color="auto" w:fill="auto"/>
            <w:noWrap/>
            <w:vAlign w:val="bottom"/>
            <w:hideMark/>
          </w:tcPr>
          <w:p w14:paraId="22A90483"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856" w:type="dxa"/>
            <w:gridSpan w:val="2"/>
            <w:tcBorders>
              <w:top w:val="nil"/>
              <w:left w:val="nil"/>
              <w:bottom w:val="single" w:sz="4" w:space="0" w:color="auto"/>
              <w:right w:val="single" w:sz="4" w:space="0" w:color="auto"/>
            </w:tcBorders>
            <w:shd w:val="clear" w:color="auto" w:fill="auto"/>
            <w:noWrap/>
            <w:vAlign w:val="bottom"/>
            <w:hideMark/>
          </w:tcPr>
          <w:p w14:paraId="491ED9B4"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986" w:type="dxa"/>
            <w:gridSpan w:val="2"/>
            <w:tcBorders>
              <w:top w:val="nil"/>
              <w:left w:val="nil"/>
              <w:bottom w:val="single" w:sz="4" w:space="0" w:color="auto"/>
              <w:right w:val="single" w:sz="4" w:space="0" w:color="auto"/>
            </w:tcBorders>
            <w:shd w:val="clear" w:color="auto" w:fill="auto"/>
            <w:noWrap/>
            <w:vAlign w:val="bottom"/>
            <w:hideMark/>
          </w:tcPr>
          <w:p w14:paraId="3F929D24"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724" w:type="dxa"/>
            <w:tcBorders>
              <w:top w:val="nil"/>
              <w:left w:val="nil"/>
              <w:bottom w:val="single" w:sz="4" w:space="0" w:color="auto"/>
              <w:right w:val="single" w:sz="4" w:space="0" w:color="auto"/>
            </w:tcBorders>
            <w:shd w:val="clear" w:color="auto" w:fill="auto"/>
            <w:noWrap/>
            <w:vAlign w:val="bottom"/>
            <w:hideMark/>
          </w:tcPr>
          <w:p w14:paraId="76A3443E"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894" w:type="dxa"/>
            <w:tcBorders>
              <w:top w:val="nil"/>
              <w:left w:val="nil"/>
              <w:bottom w:val="single" w:sz="4" w:space="0" w:color="auto"/>
              <w:right w:val="single" w:sz="8" w:space="0" w:color="auto"/>
            </w:tcBorders>
            <w:shd w:val="clear" w:color="auto" w:fill="auto"/>
            <w:noWrap/>
            <w:vAlign w:val="bottom"/>
            <w:hideMark/>
          </w:tcPr>
          <w:p w14:paraId="707DFA61"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r>
      <w:tr w:rsidR="00EC6BE0" w:rsidRPr="00070E7D" w14:paraId="16007BA6" w14:textId="77777777" w:rsidTr="00FB1318">
        <w:trPr>
          <w:trHeight w:val="70"/>
        </w:trPr>
        <w:tc>
          <w:tcPr>
            <w:tcW w:w="4498" w:type="dxa"/>
            <w:tcBorders>
              <w:top w:val="nil"/>
              <w:left w:val="single" w:sz="8" w:space="0" w:color="auto"/>
              <w:bottom w:val="single" w:sz="4" w:space="0" w:color="auto"/>
              <w:right w:val="single" w:sz="4" w:space="0" w:color="auto"/>
            </w:tcBorders>
            <w:shd w:val="clear" w:color="auto" w:fill="auto"/>
            <w:vAlign w:val="center"/>
            <w:hideMark/>
          </w:tcPr>
          <w:p w14:paraId="60A5C133" w14:textId="77777777" w:rsidR="00EC6BE0" w:rsidRPr="004F3FA1" w:rsidRDefault="00EC6BE0" w:rsidP="0018203D">
            <w:pPr>
              <w:spacing w:after="0" w:line="276" w:lineRule="auto"/>
              <w:jc w:val="both"/>
              <w:rPr>
                <w:rFonts w:ascii="Palatino Linotype" w:hAnsi="Palatino Linotype"/>
                <w:sz w:val="22"/>
                <w:szCs w:val="22"/>
                <w:lang w:val="en-US"/>
              </w:rPr>
            </w:pPr>
            <w:proofErr w:type="spellStart"/>
            <w:r w:rsidRPr="004F3FA1">
              <w:rPr>
                <w:rFonts w:ascii="Palatino Linotype" w:hAnsi="Palatino Linotype"/>
                <w:sz w:val="22"/>
                <w:szCs w:val="22"/>
                <w:lang w:val="en-US"/>
              </w:rPr>
              <w:t>grădiniţe</w:t>
            </w:r>
            <w:proofErr w:type="spellEnd"/>
          </w:p>
        </w:tc>
        <w:tc>
          <w:tcPr>
            <w:tcW w:w="866" w:type="dxa"/>
            <w:tcBorders>
              <w:top w:val="nil"/>
              <w:left w:val="nil"/>
              <w:bottom w:val="single" w:sz="4" w:space="0" w:color="auto"/>
              <w:right w:val="single" w:sz="4" w:space="0" w:color="auto"/>
            </w:tcBorders>
            <w:shd w:val="clear" w:color="auto" w:fill="auto"/>
            <w:noWrap/>
            <w:vAlign w:val="bottom"/>
            <w:hideMark/>
          </w:tcPr>
          <w:p w14:paraId="51F1A33C"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914" w:type="dxa"/>
            <w:tcBorders>
              <w:top w:val="nil"/>
              <w:left w:val="nil"/>
              <w:bottom w:val="single" w:sz="4" w:space="0" w:color="auto"/>
              <w:right w:val="single" w:sz="4" w:space="0" w:color="auto"/>
            </w:tcBorders>
            <w:shd w:val="clear" w:color="auto" w:fill="auto"/>
            <w:noWrap/>
            <w:vAlign w:val="bottom"/>
            <w:hideMark/>
          </w:tcPr>
          <w:p w14:paraId="3E10093E"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856" w:type="dxa"/>
            <w:gridSpan w:val="2"/>
            <w:tcBorders>
              <w:top w:val="nil"/>
              <w:left w:val="nil"/>
              <w:bottom w:val="single" w:sz="4" w:space="0" w:color="auto"/>
              <w:right w:val="single" w:sz="4" w:space="0" w:color="auto"/>
            </w:tcBorders>
            <w:shd w:val="clear" w:color="auto" w:fill="auto"/>
            <w:noWrap/>
            <w:vAlign w:val="bottom"/>
            <w:hideMark/>
          </w:tcPr>
          <w:p w14:paraId="083F5E34"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986" w:type="dxa"/>
            <w:gridSpan w:val="2"/>
            <w:tcBorders>
              <w:top w:val="nil"/>
              <w:left w:val="nil"/>
              <w:bottom w:val="single" w:sz="4" w:space="0" w:color="auto"/>
              <w:right w:val="single" w:sz="4" w:space="0" w:color="auto"/>
            </w:tcBorders>
            <w:shd w:val="clear" w:color="auto" w:fill="auto"/>
            <w:noWrap/>
            <w:vAlign w:val="bottom"/>
            <w:hideMark/>
          </w:tcPr>
          <w:p w14:paraId="020D99BB"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724" w:type="dxa"/>
            <w:tcBorders>
              <w:top w:val="nil"/>
              <w:left w:val="nil"/>
              <w:bottom w:val="single" w:sz="4" w:space="0" w:color="auto"/>
              <w:right w:val="single" w:sz="4" w:space="0" w:color="auto"/>
            </w:tcBorders>
            <w:shd w:val="clear" w:color="auto" w:fill="auto"/>
            <w:noWrap/>
            <w:vAlign w:val="bottom"/>
            <w:hideMark/>
          </w:tcPr>
          <w:p w14:paraId="5ECF4E2F"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894" w:type="dxa"/>
            <w:tcBorders>
              <w:top w:val="nil"/>
              <w:left w:val="nil"/>
              <w:bottom w:val="single" w:sz="4" w:space="0" w:color="auto"/>
              <w:right w:val="single" w:sz="8" w:space="0" w:color="auto"/>
            </w:tcBorders>
            <w:shd w:val="clear" w:color="auto" w:fill="auto"/>
            <w:noWrap/>
            <w:vAlign w:val="bottom"/>
            <w:hideMark/>
          </w:tcPr>
          <w:p w14:paraId="51F74435"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r>
      <w:tr w:rsidR="00EC6BE0" w:rsidRPr="00070E7D" w14:paraId="76CBA6C1" w14:textId="77777777" w:rsidTr="00FB1318">
        <w:trPr>
          <w:trHeight w:val="330"/>
        </w:trPr>
        <w:tc>
          <w:tcPr>
            <w:tcW w:w="4498" w:type="dxa"/>
            <w:tcBorders>
              <w:top w:val="nil"/>
              <w:left w:val="single" w:sz="8" w:space="0" w:color="auto"/>
              <w:bottom w:val="single" w:sz="4" w:space="0" w:color="auto"/>
              <w:right w:val="single" w:sz="4" w:space="0" w:color="auto"/>
            </w:tcBorders>
            <w:shd w:val="clear" w:color="auto" w:fill="auto"/>
            <w:vAlign w:val="center"/>
            <w:hideMark/>
          </w:tcPr>
          <w:p w14:paraId="2B945357" w14:textId="77777777" w:rsidR="00EC6BE0" w:rsidRPr="004F3FA1" w:rsidRDefault="00EC6BE0" w:rsidP="0018203D">
            <w:pPr>
              <w:spacing w:after="0" w:line="276" w:lineRule="auto"/>
              <w:jc w:val="both"/>
              <w:rPr>
                <w:rFonts w:ascii="Palatino Linotype" w:hAnsi="Palatino Linotype"/>
                <w:sz w:val="22"/>
                <w:szCs w:val="22"/>
                <w:lang w:val="en-US"/>
              </w:rPr>
            </w:pPr>
            <w:proofErr w:type="spellStart"/>
            <w:r w:rsidRPr="004F3FA1">
              <w:rPr>
                <w:rFonts w:ascii="Palatino Linotype" w:hAnsi="Palatino Linotype"/>
                <w:sz w:val="22"/>
                <w:szCs w:val="22"/>
                <w:lang w:val="en-US"/>
              </w:rPr>
              <w:t>şcoli</w:t>
            </w:r>
            <w:proofErr w:type="spellEnd"/>
            <w:r w:rsidRPr="004F3FA1">
              <w:rPr>
                <w:rFonts w:ascii="Palatino Linotype" w:hAnsi="Palatino Linotype"/>
                <w:sz w:val="22"/>
                <w:szCs w:val="22"/>
                <w:lang w:val="en-US"/>
              </w:rPr>
              <w:t xml:space="preserve"> </w:t>
            </w:r>
            <w:proofErr w:type="spellStart"/>
            <w:r w:rsidRPr="004F3FA1">
              <w:rPr>
                <w:rFonts w:ascii="Palatino Linotype" w:hAnsi="Palatino Linotype"/>
                <w:sz w:val="22"/>
                <w:szCs w:val="22"/>
                <w:lang w:val="en-US"/>
              </w:rPr>
              <w:t>primare</w:t>
            </w:r>
            <w:proofErr w:type="spellEnd"/>
            <w:r w:rsidRPr="004F3FA1">
              <w:rPr>
                <w:rFonts w:ascii="Palatino Linotype" w:hAnsi="Palatino Linotype"/>
                <w:sz w:val="22"/>
                <w:szCs w:val="22"/>
                <w:lang w:val="en-US"/>
              </w:rPr>
              <w:t>/</w:t>
            </w:r>
            <w:proofErr w:type="spellStart"/>
            <w:r w:rsidRPr="004F3FA1">
              <w:rPr>
                <w:rFonts w:ascii="Palatino Linotype" w:hAnsi="Palatino Linotype"/>
                <w:sz w:val="22"/>
                <w:szCs w:val="22"/>
                <w:lang w:val="en-US"/>
              </w:rPr>
              <w:t>gimnaziale</w:t>
            </w:r>
            <w:proofErr w:type="spellEnd"/>
          </w:p>
        </w:tc>
        <w:tc>
          <w:tcPr>
            <w:tcW w:w="866" w:type="dxa"/>
            <w:tcBorders>
              <w:top w:val="nil"/>
              <w:left w:val="nil"/>
              <w:bottom w:val="single" w:sz="4" w:space="0" w:color="auto"/>
              <w:right w:val="single" w:sz="4" w:space="0" w:color="auto"/>
            </w:tcBorders>
            <w:shd w:val="clear" w:color="auto" w:fill="auto"/>
            <w:noWrap/>
            <w:vAlign w:val="bottom"/>
            <w:hideMark/>
          </w:tcPr>
          <w:p w14:paraId="744E07BF"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914" w:type="dxa"/>
            <w:tcBorders>
              <w:top w:val="nil"/>
              <w:left w:val="nil"/>
              <w:bottom w:val="single" w:sz="4" w:space="0" w:color="auto"/>
              <w:right w:val="single" w:sz="4" w:space="0" w:color="auto"/>
            </w:tcBorders>
            <w:shd w:val="clear" w:color="auto" w:fill="auto"/>
            <w:noWrap/>
            <w:vAlign w:val="bottom"/>
            <w:hideMark/>
          </w:tcPr>
          <w:p w14:paraId="708C0DBD"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856" w:type="dxa"/>
            <w:gridSpan w:val="2"/>
            <w:tcBorders>
              <w:top w:val="nil"/>
              <w:left w:val="nil"/>
              <w:bottom w:val="single" w:sz="4" w:space="0" w:color="auto"/>
              <w:right w:val="single" w:sz="4" w:space="0" w:color="auto"/>
            </w:tcBorders>
            <w:shd w:val="clear" w:color="auto" w:fill="auto"/>
            <w:noWrap/>
            <w:vAlign w:val="bottom"/>
            <w:hideMark/>
          </w:tcPr>
          <w:p w14:paraId="47F80678"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986" w:type="dxa"/>
            <w:gridSpan w:val="2"/>
            <w:tcBorders>
              <w:top w:val="nil"/>
              <w:left w:val="nil"/>
              <w:bottom w:val="single" w:sz="4" w:space="0" w:color="auto"/>
              <w:right w:val="single" w:sz="4" w:space="0" w:color="auto"/>
            </w:tcBorders>
            <w:shd w:val="clear" w:color="auto" w:fill="auto"/>
            <w:noWrap/>
            <w:vAlign w:val="bottom"/>
            <w:hideMark/>
          </w:tcPr>
          <w:p w14:paraId="111CF859"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724" w:type="dxa"/>
            <w:tcBorders>
              <w:top w:val="nil"/>
              <w:left w:val="nil"/>
              <w:bottom w:val="single" w:sz="4" w:space="0" w:color="auto"/>
              <w:right w:val="single" w:sz="4" w:space="0" w:color="auto"/>
            </w:tcBorders>
            <w:shd w:val="clear" w:color="auto" w:fill="auto"/>
            <w:noWrap/>
            <w:vAlign w:val="bottom"/>
            <w:hideMark/>
          </w:tcPr>
          <w:p w14:paraId="1F701E23"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894" w:type="dxa"/>
            <w:tcBorders>
              <w:top w:val="nil"/>
              <w:left w:val="nil"/>
              <w:bottom w:val="single" w:sz="4" w:space="0" w:color="auto"/>
              <w:right w:val="single" w:sz="8" w:space="0" w:color="auto"/>
            </w:tcBorders>
            <w:shd w:val="clear" w:color="auto" w:fill="auto"/>
            <w:noWrap/>
            <w:vAlign w:val="bottom"/>
            <w:hideMark/>
          </w:tcPr>
          <w:p w14:paraId="2B40FA36"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r>
      <w:tr w:rsidR="00EC6BE0" w:rsidRPr="00070E7D" w14:paraId="06E03FE9" w14:textId="77777777" w:rsidTr="00FB1318">
        <w:trPr>
          <w:trHeight w:val="330"/>
        </w:trPr>
        <w:tc>
          <w:tcPr>
            <w:tcW w:w="4498" w:type="dxa"/>
            <w:tcBorders>
              <w:top w:val="nil"/>
              <w:left w:val="single" w:sz="8" w:space="0" w:color="auto"/>
              <w:bottom w:val="single" w:sz="8" w:space="0" w:color="auto"/>
              <w:right w:val="single" w:sz="4" w:space="0" w:color="auto"/>
            </w:tcBorders>
            <w:shd w:val="clear" w:color="auto" w:fill="auto"/>
            <w:vAlign w:val="center"/>
            <w:hideMark/>
          </w:tcPr>
          <w:p w14:paraId="7DC942B4" w14:textId="77777777" w:rsidR="00EC6BE0" w:rsidRPr="004F3FA1" w:rsidRDefault="00EC6BE0" w:rsidP="0018203D">
            <w:pPr>
              <w:spacing w:after="0" w:line="276" w:lineRule="auto"/>
              <w:jc w:val="both"/>
              <w:rPr>
                <w:rFonts w:ascii="Palatino Linotype" w:hAnsi="Palatino Linotype"/>
                <w:sz w:val="22"/>
                <w:szCs w:val="22"/>
                <w:lang w:val="en-US"/>
              </w:rPr>
            </w:pPr>
            <w:proofErr w:type="spellStart"/>
            <w:r w:rsidRPr="004F3FA1">
              <w:rPr>
                <w:rFonts w:ascii="Palatino Linotype" w:hAnsi="Palatino Linotype"/>
                <w:sz w:val="22"/>
                <w:szCs w:val="22"/>
                <w:lang w:val="en-US"/>
              </w:rPr>
              <w:t>licee</w:t>
            </w:r>
            <w:proofErr w:type="spellEnd"/>
            <w:r w:rsidRPr="004F3FA1">
              <w:rPr>
                <w:rFonts w:ascii="Palatino Linotype" w:hAnsi="Palatino Linotype"/>
                <w:sz w:val="22"/>
                <w:szCs w:val="22"/>
                <w:lang w:val="en-US"/>
              </w:rPr>
              <w:t xml:space="preserve">, </w:t>
            </w:r>
            <w:proofErr w:type="spellStart"/>
            <w:r w:rsidRPr="004F3FA1">
              <w:rPr>
                <w:rFonts w:ascii="Palatino Linotype" w:hAnsi="Palatino Linotype"/>
                <w:sz w:val="22"/>
                <w:szCs w:val="22"/>
                <w:lang w:val="en-US"/>
              </w:rPr>
              <w:t>colegii</w:t>
            </w:r>
            <w:proofErr w:type="spellEnd"/>
            <w:r w:rsidRPr="004F3FA1">
              <w:rPr>
                <w:rFonts w:ascii="Palatino Linotype" w:hAnsi="Palatino Linotype"/>
                <w:sz w:val="22"/>
                <w:szCs w:val="22"/>
                <w:lang w:val="en-US"/>
              </w:rPr>
              <w:t>, etc.</w:t>
            </w:r>
          </w:p>
        </w:tc>
        <w:tc>
          <w:tcPr>
            <w:tcW w:w="866" w:type="dxa"/>
            <w:tcBorders>
              <w:top w:val="nil"/>
              <w:left w:val="nil"/>
              <w:bottom w:val="single" w:sz="8" w:space="0" w:color="auto"/>
              <w:right w:val="single" w:sz="4" w:space="0" w:color="auto"/>
            </w:tcBorders>
            <w:shd w:val="clear" w:color="auto" w:fill="auto"/>
            <w:noWrap/>
            <w:vAlign w:val="bottom"/>
            <w:hideMark/>
          </w:tcPr>
          <w:p w14:paraId="2D10F8B1"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914" w:type="dxa"/>
            <w:tcBorders>
              <w:top w:val="nil"/>
              <w:left w:val="nil"/>
              <w:bottom w:val="single" w:sz="8" w:space="0" w:color="auto"/>
              <w:right w:val="single" w:sz="4" w:space="0" w:color="auto"/>
            </w:tcBorders>
            <w:shd w:val="clear" w:color="auto" w:fill="auto"/>
            <w:noWrap/>
            <w:vAlign w:val="bottom"/>
            <w:hideMark/>
          </w:tcPr>
          <w:p w14:paraId="7F21572B"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856" w:type="dxa"/>
            <w:gridSpan w:val="2"/>
            <w:tcBorders>
              <w:top w:val="nil"/>
              <w:left w:val="nil"/>
              <w:bottom w:val="single" w:sz="8" w:space="0" w:color="auto"/>
              <w:right w:val="single" w:sz="4" w:space="0" w:color="auto"/>
            </w:tcBorders>
            <w:shd w:val="clear" w:color="auto" w:fill="auto"/>
            <w:noWrap/>
            <w:vAlign w:val="bottom"/>
            <w:hideMark/>
          </w:tcPr>
          <w:p w14:paraId="3D1A07A7"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986" w:type="dxa"/>
            <w:gridSpan w:val="2"/>
            <w:tcBorders>
              <w:top w:val="nil"/>
              <w:left w:val="nil"/>
              <w:bottom w:val="single" w:sz="8" w:space="0" w:color="auto"/>
              <w:right w:val="single" w:sz="4" w:space="0" w:color="auto"/>
            </w:tcBorders>
            <w:shd w:val="clear" w:color="auto" w:fill="auto"/>
            <w:noWrap/>
            <w:vAlign w:val="bottom"/>
            <w:hideMark/>
          </w:tcPr>
          <w:p w14:paraId="2AA47566"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724" w:type="dxa"/>
            <w:tcBorders>
              <w:top w:val="nil"/>
              <w:left w:val="nil"/>
              <w:bottom w:val="single" w:sz="8" w:space="0" w:color="auto"/>
              <w:right w:val="single" w:sz="4" w:space="0" w:color="auto"/>
            </w:tcBorders>
            <w:shd w:val="clear" w:color="auto" w:fill="auto"/>
            <w:noWrap/>
            <w:vAlign w:val="bottom"/>
            <w:hideMark/>
          </w:tcPr>
          <w:p w14:paraId="02389AD5"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894" w:type="dxa"/>
            <w:tcBorders>
              <w:top w:val="nil"/>
              <w:left w:val="nil"/>
              <w:bottom w:val="single" w:sz="8" w:space="0" w:color="auto"/>
              <w:right w:val="single" w:sz="8" w:space="0" w:color="auto"/>
            </w:tcBorders>
            <w:shd w:val="clear" w:color="auto" w:fill="auto"/>
            <w:noWrap/>
            <w:vAlign w:val="bottom"/>
            <w:hideMark/>
          </w:tcPr>
          <w:p w14:paraId="50988983"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r>
      <w:tr w:rsidR="00EC6BE0" w:rsidRPr="00070E7D" w14:paraId="7D745EA8" w14:textId="77777777" w:rsidTr="00FB1318">
        <w:trPr>
          <w:trHeight w:val="110"/>
        </w:trPr>
        <w:tc>
          <w:tcPr>
            <w:tcW w:w="4498" w:type="dxa"/>
            <w:tcBorders>
              <w:top w:val="nil"/>
              <w:left w:val="single" w:sz="8" w:space="0" w:color="auto"/>
              <w:bottom w:val="single" w:sz="4" w:space="0" w:color="auto"/>
              <w:right w:val="single" w:sz="4" w:space="0" w:color="auto"/>
            </w:tcBorders>
            <w:shd w:val="clear" w:color="auto" w:fill="auto"/>
            <w:vAlign w:val="center"/>
            <w:hideMark/>
          </w:tcPr>
          <w:p w14:paraId="6400858A" w14:textId="77777777" w:rsidR="00EC6BE0" w:rsidRPr="004F3FA1" w:rsidRDefault="00EC6BE0" w:rsidP="0018203D">
            <w:pPr>
              <w:spacing w:after="0" w:line="276" w:lineRule="auto"/>
              <w:jc w:val="both"/>
              <w:rPr>
                <w:rFonts w:ascii="Palatino Linotype" w:hAnsi="Palatino Linotype"/>
                <w:bCs/>
                <w:sz w:val="22"/>
                <w:szCs w:val="22"/>
                <w:lang w:val="en-US"/>
              </w:rPr>
            </w:pPr>
            <w:r w:rsidRPr="004F3FA1">
              <w:rPr>
                <w:rFonts w:ascii="Palatino Linotype" w:hAnsi="Palatino Linotype"/>
                <w:bCs/>
                <w:sz w:val="22"/>
                <w:szCs w:val="22"/>
                <w:lang w:val="en-US"/>
              </w:rPr>
              <w:t xml:space="preserve">Suma </w:t>
            </w:r>
            <w:proofErr w:type="spellStart"/>
            <w:r w:rsidRPr="004F3FA1">
              <w:rPr>
                <w:rFonts w:ascii="Palatino Linotype" w:hAnsi="Palatino Linotype"/>
                <w:bCs/>
                <w:sz w:val="22"/>
                <w:szCs w:val="22"/>
                <w:lang w:val="en-US"/>
              </w:rPr>
              <w:t>alocată</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pentru</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achiziționarea</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sau</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mentenanța</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sistemului</w:t>
            </w:r>
            <w:proofErr w:type="spellEnd"/>
            <w:r w:rsidRPr="004F3FA1">
              <w:rPr>
                <w:rFonts w:ascii="Palatino Linotype" w:hAnsi="Palatino Linotype"/>
                <w:bCs/>
                <w:sz w:val="22"/>
                <w:szCs w:val="22"/>
                <w:lang w:val="en-US"/>
              </w:rPr>
              <w:t xml:space="preserve"> de </w:t>
            </w:r>
            <w:proofErr w:type="spellStart"/>
            <w:r w:rsidRPr="004F3FA1">
              <w:rPr>
                <w:rFonts w:ascii="Palatino Linotype" w:hAnsi="Palatino Linotype"/>
                <w:bCs/>
                <w:sz w:val="22"/>
                <w:szCs w:val="22"/>
                <w:lang w:val="en-US"/>
              </w:rPr>
              <w:t>supraveghere</w:t>
            </w:r>
            <w:proofErr w:type="spellEnd"/>
            <w:r w:rsidRPr="004F3FA1">
              <w:rPr>
                <w:rFonts w:ascii="Palatino Linotype" w:hAnsi="Palatino Linotype"/>
                <w:bCs/>
                <w:sz w:val="22"/>
                <w:szCs w:val="22"/>
                <w:lang w:val="en-US"/>
              </w:rPr>
              <w:t xml:space="preserve"> audio-video </w:t>
            </w:r>
            <w:proofErr w:type="spellStart"/>
            <w:r w:rsidRPr="004F3FA1">
              <w:rPr>
                <w:rFonts w:ascii="Palatino Linotype" w:hAnsi="Palatino Linotype"/>
                <w:bCs/>
                <w:sz w:val="22"/>
                <w:szCs w:val="22"/>
                <w:lang w:val="en-US"/>
              </w:rPr>
              <w:t>pentru</w:t>
            </w:r>
            <w:proofErr w:type="spellEnd"/>
            <w:r w:rsidRPr="004F3FA1">
              <w:rPr>
                <w:rFonts w:ascii="Palatino Linotype" w:hAnsi="Palatino Linotype"/>
                <w:bCs/>
                <w:sz w:val="22"/>
                <w:szCs w:val="22"/>
                <w:lang w:val="en-US"/>
              </w:rPr>
              <w:t xml:space="preserve"> </w:t>
            </w:r>
            <w:proofErr w:type="spellStart"/>
            <w:r w:rsidRPr="004F3FA1">
              <w:rPr>
                <w:rFonts w:ascii="Palatino Linotype" w:hAnsi="Palatino Linotype"/>
                <w:bCs/>
                <w:sz w:val="22"/>
                <w:szCs w:val="22"/>
                <w:lang w:val="en-US"/>
              </w:rPr>
              <w:t>unitățile</w:t>
            </w:r>
            <w:proofErr w:type="spellEnd"/>
            <w:r w:rsidRPr="004F3FA1">
              <w:rPr>
                <w:rFonts w:ascii="Palatino Linotype" w:hAnsi="Palatino Linotype"/>
                <w:bCs/>
                <w:sz w:val="22"/>
                <w:szCs w:val="22"/>
                <w:lang w:val="en-US"/>
              </w:rPr>
              <w:t xml:space="preserve"> de </w:t>
            </w:r>
            <w:proofErr w:type="spellStart"/>
            <w:r w:rsidRPr="004F3FA1">
              <w:rPr>
                <w:rFonts w:ascii="Palatino Linotype" w:hAnsi="Palatino Linotype"/>
                <w:bCs/>
                <w:sz w:val="22"/>
                <w:szCs w:val="22"/>
                <w:lang w:val="en-US"/>
              </w:rPr>
              <w:t>învățământ</w:t>
            </w:r>
            <w:proofErr w:type="spellEnd"/>
            <w:r w:rsidRPr="004F3FA1">
              <w:rPr>
                <w:rFonts w:ascii="Palatino Linotype" w:hAnsi="Palatino Linotype"/>
                <w:bCs/>
                <w:sz w:val="22"/>
                <w:szCs w:val="22"/>
                <w:lang w:val="en-US"/>
              </w:rPr>
              <w:t>:</w:t>
            </w:r>
          </w:p>
        </w:tc>
        <w:tc>
          <w:tcPr>
            <w:tcW w:w="866" w:type="dxa"/>
            <w:tcBorders>
              <w:top w:val="nil"/>
              <w:left w:val="nil"/>
              <w:bottom w:val="single" w:sz="4" w:space="0" w:color="auto"/>
              <w:right w:val="single" w:sz="4" w:space="0" w:color="auto"/>
            </w:tcBorders>
            <w:shd w:val="clear" w:color="auto" w:fill="auto"/>
            <w:noWrap/>
            <w:vAlign w:val="bottom"/>
            <w:hideMark/>
          </w:tcPr>
          <w:p w14:paraId="030FEC4F"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914" w:type="dxa"/>
            <w:tcBorders>
              <w:top w:val="nil"/>
              <w:left w:val="nil"/>
              <w:bottom w:val="single" w:sz="4" w:space="0" w:color="auto"/>
              <w:right w:val="single" w:sz="4" w:space="0" w:color="auto"/>
            </w:tcBorders>
            <w:shd w:val="clear" w:color="auto" w:fill="auto"/>
            <w:noWrap/>
            <w:vAlign w:val="bottom"/>
            <w:hideMark/>
          </w:tcPr>
          <w:p w14:paraId="14E938C4"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856" w:type="dxa"/>
            <w:gridSpan w:val="2"/>
            <w:tcBorders>
              <w:top w:val="nil"/>
              <w:left w:val="nil"/>
              <w:bottom w:val="single" w:sz="4" w:space="0" w:color="auto"/>
              <w:right w:val="single" w:sz="4" w:space="0" w:color="auto"/>
            </w:tcBorders>
            <w:shd w:val="clear" w:color="auto" w:fill="auto"/>
            <w:noWrap/>
            <w:vAlign w:val="bottom"/>
            <w:hideMark/>
          </w:tcPr>
          <w:p w14:paraId="5233752C"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986" w:type="dxa"/>
            <w:gridSpan w:val="2"/>
            <w:tcBorders>
              <w:top w:val="nil"/>
              <w:left w:val="nil"/>
              <w:bottom w:val="single" w:sz="4" w:space="0" w:color="auto"/>
              <w:right w:val="single" w:sz="4" w:space="0" w:color="auto"/>
            </w:tcBorders>
            <w:shd w:val="clear" w:color="auto" w:fill="auto"/>
            <w:noWrap/>
            <w:vAlign w:val="bottom"/>
            <w:hideMark/>
          </w:tcPr>
          <w:p w14:paraId="1B22EBC8"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724" w:type="dxa"/>
            <w:tcBorders>
              <w:top w:val="nil"/>
              <w:left w:val="nil"/>
              <w:bottom w:val="single" w:sz="4" w:space="0" w:color="auto"/>
              <w:right w:val="single" w:sz="4" w:space="0" w:color="auto"/>
            </w:tcBorders>
            <w:shd w:val="clear" w:color="auto" w:fill="auto"/>
            <w:noWrap/>
            <w:vAlign w:val="bottom"/>
            <w:hideMark/>
          </w:tcPr>
          <w:p w14:paraId="25BC267C"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894" w:type="dxa"/>
            <w:tcBorders>
              <w:top w:val="nil"/>
              <w:left w:val="nil"/>
              <w:bottom w:val="single" w:sz="4" w:space="0" w:color="auto"/>
              <w:right w:val="single" w:sz="8" w:space="0" w:color="auto"/>
            </w:tcBorders>
            <w:shd w:val="clear" w:color="auto" w:fill="auto"/>
            <w:noWrap/>
            <w:vAlign w:val="bottom"/>
            <w:hideMark/>
          </w:tcPr>
          <w:p w14:paraId="3E1D19D2"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r>
      <w:tr w:rsidR="00EC6BE0" w:rsidRPr="00070E7D" w14:paraId="557F55D8" w14:textId="77777777" w:rsidTr="00FB1318">
        <w:trPr>
          <w:trHeight w:val="70"/>
        </w:trPr>
        <w:tc>
          <w:tcPr>
            <w:tcW w:w="4498" w:type="dxa"/>
            <w:tcBorders>
              <w:top w:val="nil"/>
              <w:left w:val="single" w:sz="8" w:space="0" w:color="auto"/>
              <w:bottom w:val="single" w:sz="4" w:space="0" w:color="auto"/>
              <w:right w:val="single" w:sz="4" w:space="0" w:color="auto"/>
            </w:tcBorders>
            <w:shd w:val="clear" w:color="auto" w:fill="auto"/>
            <w:vAlign w:val="center"/>
            <w:hideMark/>
          </w:tcPr>
          <w:p w14:paraId="74605D45" w14:textId="77777777" w:rsidR="00EC6BE0" w:rsidRPr="004F3FA1" w:rsidRDefault="00EC6BE0" w:rsidP="0018203D">
            <w:pPr>
              <w:spacing w:after="0" w:line="276" w:lineRule="auto"/>
              <w:jc w:val="both"/>
              <w:rPr>
                <w:rFonts w:ascii="Palatino Linotype" w:hAnsi="Palatino Linotype"/>
                <w:sz w:val="22"/>
                <w:szCs w:val="22"/>
                <w:lang w:val="en-US"/>
              </w:rPr>
            </w:pPr>
            <w:proofErr w:type="spellStart"/>
            <w:r w:rsidRPr="004F3FA1">
              <w:rPr>
                <w:rFonts w:ascii="Palatino Linotype" w:hAnsi="Palatino Linotype"/>
                <w:sz w:val="22"/>
                <w:szCs w:val="22"/>
                <w:lang w:val="en-US"/>
              </w:rPr>
              <w:t>grădiniţe</w:t>
            </w:r>
            <w:proofErr w:type="spellEnd"/>
          </w:p>
        </w:tc>
        <w:tc>
          <w:tcPr>
            <w:tcW w:w="866" w:type="dxa"/>
            <w:tcBorders>
              <w:top w:val="nil"/>
              <w:left w:val="nil"/>
              <w:bottom w:val="single" w:sz="4" w:space="0" w:color="auto"/>
              <w:right w:val="single" w:sz="4" w:space="0" w:color="auto"/>
            </w:tcBorders>
            <w:shd w:val="clear" w:color="auto" w:fill="auto"/>
            <w:noWrap/>
            <w:vAlign w:val="bottom"/>
            <w:hideMark/>
          </w:tcPr>
          <w:p w14:paraId="2FE72537"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914" w:type="dxa"/>
            <w:tcBorders>
              <w:top w:val="nil"/>
              <w:left w:val="nil"/>
              <w:bottom w:val="single" w:sz="4" w:space="0" w:color="auto"/>
              <w:right w:val="single" w:sz="4" w:space="0" w:color="auto"/>
            </w:tcBorders>
            <w:shd w:val="clear" w:color="auto" w:fill="auto"/>
            <w:noWrap/>
            <w:vAlign w:val="bottom"/>
            <w:hideMark/>
          </w:tcPr>
          <w:p w14:paraId="518B8047"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856" w:type="dxa"/>
            <w:gridSpan w:val="2"/>
            <w:tcBorders>
              <w:top w:val="nil"/>
              <w:left w:val="nil"/>
              <w:bottom w:val="single" w:sz="4" w:space="0" w:color="auto"/>
              <w:right w:val="single" w:sz="4" w:space="0" w:color="auto"/>
            </w:tcBorders>
            <w:shd w:val="clear" w:color="auto" w:fill="auto"/>
            <w:noWrap/>
            <w:vAlign w:val="bottom"/>
            <w:hideMark/>
          </w:tcPr>
          <w:p w14:paraId="6FC500B4"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986" w:type="dxa"/>
            <w:gridSpan w:val="2"/>
            <w:tcBorders>
              <w:top w:val="nil"/>
              <w:left w:val="nil"/>
              <w:bottom w:val="single" w:sz="4" w:space="0" w:color="auto"/>
              <w:right w:val="single" w:sz="4" w:space="0" w:color="auto"/>
            </w:tcBorders>
            <w:shd w:val="clear" w:color="auto" w:fill="auto"/>
            <w:noWrap/>
            <w:vAlign w:val="bottom"/>
            <w:hideMark/>
          </w:tcPr>
          <w:p w14:paraId="73B8DC38"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724" w:type="dxa"/>
            <w:tcBorders>
              <w:top w:val="nil"/>
              <w:left w:val="nil"/>
              <w:bottom w:val="single" w:sz="4" w:space="0" w:color="auto"/>
              <w:right w:val="single" w:sz="4" w:space="0" w:color="auto"/>
            </w:tcBorders>
            <w:shd w:val="clear" w:color="auto" w:fill="auto"/>
            <w:noWrap/>
            <w:vAlign w:val="bottom"/>
            <w:hideMark/>
          </w:tcPr>
          <w:p w14:paraId="15E540AA"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894" w:type="dxa"/>
            <w:tcBorders>
              <w:top w:val="nil"/>
              <w:left w:val="nil"/>
              <w:bottom w:val="single" w:sz="4" w:space="0" w:color="auto"/>
              <w:right w:val="single" w:sz="8" w:space="0" w:color="auto"/>
            </w:tcBorders>
            <w:shd w:val="clear" w:color="auto" w:fill="auto"/>
            <w:noWrap/>
            <w:vAlign w:val="bottom"/>
            <w:hideMark/>
          </w:tcPr>
          <w:p w14:paraId="16EE7807"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r>
      <w:tr w:rsidR="00EC6BE0" w:rsidRPr="00070E7D" w14:paraId="179C4F6F" w14:textId="77777777" w:rsidTr="00FB1318">
        <w:trPr>
          <w:trHeight w:val="330"/>
        </w:trPr>
        <w:tc>
          <w:tcPr>
            <w:tcW w:w="4498" w:type="dxa"/>
            <w:tcBorders>
              <w:top w:val="nil"/>
              <w:left w:val="single" w:sz="8" w:space="0" w:color="auto"/>
              <w:bottom w:val="single" w:sz="4" w:space="0" w:color="auto"/>
              <w:right w:val="single" w:sz="4" w:space="0" w:color="auto"/>
            </w:tcBorders>
            <w:shd w:val="clear" w:color="auto" w:fill="auto"/>
            <w:vAlign w:val="center"/>
            <w:hideMark/>
          </w:tcPr>
          <w:p w14:paraId="110D2D3E" w14:textId="77777777" w:rsidR="00EC6BE0" w:rsidRPr="00070E7D" w:rsidRDefault="00EC6BE0" w:rsidP="0018203D">
            <w:pPr>
              <w:spacing w:after="0" w:line="276" w:lineRule="auto"/>
              <w:jc w:val="both"/>
              <w:rPr>
                <w:rFonts w:ascii="Palatino Linotype" w:hAnsi="Palatino Linotype"/>
                <w:sz w:val="22"/>
                <w:szCs w:val="22"/>
                <w:lang w:val="en-US"/>
              </w:rPr>
            </w:pPr>
            <w:proofErr w:type="spellStart"/>
            <w:r w:rsidRPr="00070E7D">
              <w:rPr>
                <w:rFonts w:ascii="Palatino Linotype" w:hAnsi="Palatino Linotype"/>
                <w:sz w:val="22"/>
                <w:szCs w:val="22"/>
                <w:lang w:val="en-US"/>
              </w:rPr>
              <w:t>şcoli</w:t>
            </w:r>
            <w:proofErr w:type="spellEnd"/>
            <w:r w:rsidRPr="00070E7D">
              <w:rPr>
                <w:rFonts w:ascii="Palatino Linotype" w:hAnsi="Palatino Linotype"/>
                <w:sz w:val="22"/>
                <w:szCs w:val="22"/>
                <w:lang w:val="en-US"/>
              </w:rPr>
              <w:t xml:space="preserve"> </w:t>
            </w:r>
            <w:proofErr w:type="spellStart"/>
            <w:r w:rsidRPr="00070E7D">
              <w:rPr>
                <w:rFonts w:ascii="Palatino Linotype" w:hAnsi="Palatino Linotype"/>
                <w:sz w:val="22"/>
                <w:szCs w:val="22"/>
                <w:lang w:val="en-US"/>
              </w:rPr>
              <w:t>primare</w:t>
            </w:r>
            <w:proofErr w:type="spellEnd"/>
            <w:r w:rsidRPr="00070E7D">
              <w:rPr>
                <w:rFonts w:ascii="Palatino Linotype" w:hAnsi="Palatino Linotype"/>
                <w:sz w:val="22"/>
                <w:szCs w:val="22"/>
                <w:lang w:val="en-US"/>
              </w:rPr>
              <w:t>/</w:t>
            </w:r>
            <w:proofErr w:type="spellStart"/>
            <w:r w:rsidRPr="00070E7D">
              <w:rPr>
                <w:rFonts w:ascii="Palatino Linotype" w:hAnsi="Palatino Linotype"/>
                <w:sz w:val="22"/>
                <w:szCs w:val="22"/>
                <w:lang w:val="en-US"/>
              </w:rPr>
              <w:t>gimnaziale</w:t>
            </w:r>
            <w:proofErr w:type="spellEnd"/>
          </w:p>
        </w:tc>
        <w:tc>
          <w:tcPr>
            <w:tcW w:w="866" w:type="dxa"/>
            <w:tcBorders>
              <w:top w:val="nil"/>
              <w:left w:val="nil"/>
              <w:bottom w:val="single" w:sz="4" w:space="0" w:color="auto"/>
              <w:right w:val="single" w:sz="4" w:space="0" w:color="auto"/>
            </w:tcBorders>
            <w:shd w:val="clear" w:color="auto" w:fill="auto"/>
            <w:noWrap/>
            <w:vAlign w:val="bottom"/>
            <w:hideMark/>
          </w:tcPr>
          <w:p w14:paraId="418D5AF8"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914" w:type="dxa"/>
            <w:tcBorders>
              <w:top w:val="nil"/>
              <w:left w:val="nil"/>
              <w:bottom w:val="single" w:sz="4" w:space="0" w:color="auto"/>
              <w:right w:val="single" w:sz="4" w:space="0" w:color="auto"/>
            </w:tcBorders>
            <w:shd w:val="clear" w:color="auto" w:fill="auto"/>
            <w:noWrap/>
            <w:vAlign w:val="bottom"/>
            <w:hideMark/>
          </w:tcPr>
          <w:p w14:paraId="66E7C5D1"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856" w:type="dxa"/>
            <w:gridSpan w:val="2"/>
            <w:tcBorders>
              <w:top w:val="nil"/>
              <w:left w:val="nil"/>
              <w:bottom w:val="single" w:sz="4" w:space="0" w:color="auto"/>
              <w:right w:val="single" w:sz="4" w:space="0" w:color="auto"/>
            </w:tcBorders>
            <w:shd w:val="clear" w:color="auto" w:fill="auto"/>
            <w:noWrap/>
            <w:vAlign w:val="bottom"/>
            <w:hideMark/>
          </w:tcPr>
          <w:p w14:paraId="649CC814"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986" w:type="dxa"/>
            <w:gridSpan w:val="2"/>
            <w:tcBorders>
              <w:top w:val="nil"/>
              <w:left w:val="nil"/>
              <w:bottom w:val="single" w:sz="4" w:space="0" w:color="auto"/>
              <w:right w:val="single" w:sz="4" w:space="0" w:color="auto"/>
            </w:tcBorders>
            <w:shd w:val="clear" w:color="auto" w:fill="auto"/>
            <w:noWrap/>
            <w:vAlign w:val="bottom"/>
            <w:hideMark/>
          </w:tcPr>
          <w:p w14:paraId="6DB48958"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724" w:type="dxa"/>
            <w:tcBorders>
              <w:top w:val="nil"/>
              <w:left w:val="nil"/>
              <w:bottom w:val="single" w:sz="4" w:space="0" w:color="auto"/>
              <w:right w:val="single" w:sz="4" w:space="0" w:color="auto"/>
            </w:tcBorders>
            <w:shd w:val="clear" w:color="auto" w:fill="auto"/>
            <w:noWrap/>
            <w:vAlign w:val="bottom"/>
            <w:hideMark/>
          </w:tcPr>
          <w:p w14:paraId="4205EC41"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894" w:type="dxa"/>
            <w:tcBorders>
              <w:top w:val="nil"/>
              <w:left w:val="nil"/>
              <w:bottom w:val="single" w:sz="4" w:space="0" w:color="auto"/>
              <w:right w:val="single" w:sz="8" w:space="0" w:color="auto"/>
            </w:tcBorders>
            <w:shd w:val="clear" w:color="auto" w:fill="auto"/>
            <w:noWrap/>
            <w:vAlign w:val="bottom"/>
            <w:hideMark/>
          </w:tcPr>
          <w:p w14:paraId="78455A0B"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r>
      <w:tr w:rsidR="00EC6BE0" w:rsidRPr="00070E7D" w14:paraId="7C2E97FF" w14:textId="77777777" w:rsidTr="00FB1318">
        <w:trPr>
          <w:trHeight w:val="330"/>
        </w:trPr>
        <w:tc>
          <w:tcPr>
            <w:tcW w:w="4498" w:type="dxa"/>
            <w:tcBorders>
              <w:top w:val="nil"/>
              <w:left w:val="single" w:sz="8" w:space="0" w:color="auto"/>
              <w:bottom w:val="single" w:sz="8" w:space="0" w:color="auto"/>
              <w:right w:val="single" w:sz="4" w:space="0" w:color="auto"/>
            </w:tcBorders>
            <w:shd w:val="clear" w:color="auto" w:fill="auto"/>
            <w:vAlign w:val="center"/>
            <w:hideMark/>
          </w:tcPr>
          <w:p w14:paraId="62A01D7A" w14:textId="77777777" w:rsidR="00EC6BE0" w:rsidRPr="00070E7D" w:rsidRDefault="00EC6BE0" w:rsidP="0018203D">
            <w:pPr>
              <w:spacing w:after="0" w:line="276" w:lineRule="auto"/>
              <w:jc w:val="both"/>
              <w:rPr>
                <w:rFonts w:ascii="Palatino Linotype" w:hAnsi="Palatino Linotype"/>
                <w:sz w:val="22"/>
                <w:szCs w:val="22"/>
                <w:lang w:val="en-US"/>
              </w:rPr>
            </w:pPr>
            <w:proofErr w:type="spellStart"/>
            <w:r w:rsidRPr="00070E7D">
              <w:rPr>
                <w:rFonts w:ascii="Palatino Linotype" w:hAnsi="Palatino Linotype"/>
                <w:sz w:val="22"/>
                <w:szCs w:val="22"/>
                <w:lang w:val="en-US"/>
              </w:rPr>
              <w:t>licee</w:t>
            </w:r>
            <w:proofErr w:type="spellEnd"/>
            <w:r w:rsidRPr="00070E7D">
              <w:rPr>
                <w:rFonts w:ascii="Palatino Linotype" w:hAnsi="Palatino Linotype"/>
                <w:sz w:val="22"/>
                <w:szCs w:val="22"/>
                <w:lang w:val="en-US"/>
              </w:rPr>
              <w:t>, colegii, etc.</w:t>
            </w:r>
          </w:p>
        </w:tc>
        <w:tc>
          <w:tcPr>
            <w:tcW w:w="866" w:type="dxa"/>
            <w:tcBorders>
              <w:top w:val="nil"/>
              <w:left w:val="nil"/>
              <w:bottom w:val="single" w:sz="8" w:space="0" w:color="auto"/>
              <w:right w:val="single" w:sz="4" w:space="0" w:color="auto"/>
            </w:tcBorders>
            <w:shd w:val="clear" w:color="auto" w:fill="auto"/>
            <w:noWrap/>
            <w:vAlign w:val="bottom"/>
            <w:hideMark/>
          </w:tcPr>
          <w:p w14:paraId="3397CE74"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914" w:type="dxa"/>
            <w:tcBorders>
              <w:top w:val="nil"/>
              <w:left w:val="nil"/>
              <w:bottom w:val="single" w:sz="8" w:space="0" w:color="auto"/>
              <w:right w:val="single" w:sz="4" w:space="0" w:color="auto"/>
            </w:tcBorders>
            <w:shd w:val="clear" w:color="auto" w:fill="auto"/>
            <w:noWrap/>
            <w:vAlign w:val="bottom"/>
            <w:hideMark/>
          </w:tcPr>
          <w:p w14:paraId="61D7F8A7"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856" w:type="dxa"/>
            <w:gridSpan w:val="2"/>
            <w:tcBorders>
              <w:top w:val="nil"/>
              <w:left w:val="nil"/>
              <w:bottom w:val="single" w:sz="8" w:space="0" w:color="auto"/>
              <w:right w:val="single" w:sz="4" w:space="0" w:color="auto"/>
            </w:tcBorders>
            <w:shd w:val="clear" w:color="auto" w:fill="auto"/>
            <w:noWrap/>
            <w:vAlign w:val="bottom"/>
            <w:hideMark/>
          </w:tcPr>
          <w:p w14:paraId="356B0792"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986" w:type="dxa"/>
            <w:gridSpan w:val="2"/>
            <w:tcBorders>
              <w:top w:val="nil"/>
              <w:left w:val="nil"/>
              <w:bottom w:val="single" w:sz="8" w:space="0" w:color="auto"/>
              <w:right w:val="single" w:sz="4" w:space="0" w:color="auto"/>
            </w:tcBorders>
            <w:shd w:val="clear" w:color="auto" w:fill="auto"/>
            <w:noWrap/>
            <w:vAlign w:val="bottom"/>
            <w:hideMark/>
          </w:tcPr>
          <w:p w14:paraId="660E2AE7"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724" w:type="dxa"/>
            <w:tcBorders>
              <w:top w:val="nil"/>
              <w:left w:val="nil"/>
              <w:bottom w:val="single" w:sz="8" w:space="0" w:color="auto"/>
              <w:right w:val="single" w:sz="4" w:space="0" w:color="auto"/>
            </w:tcBorders>
            <w:shd w:val="clear" w:color="auto" w:fill="auto"/>
            <w:noWrap/>
            <w:vAlign w:val="bottom"/>
            <w:hideMark/>
          </w:tcPr>
          <w:p w14:paraId="4890C8F8"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c>
          <w:tcPr>
            <w:tcW w:w="894" w:type="dxa"/>
            <w:tcBorders>
              <w:top w:val="nil"/>
              <w:left w:val="nil"/>
              <w:bottom w:val="single" w:sz="8" w:space="0" w:color="auto"/>
              <w:right w:val="single" w:sz="8" w:space="0" w:color="auto"/>
            </w:tcBorders>
            <w:shd w:val="clear" w:color="auto" w:fill="auto"/>
            <w:noWrap/>
            <w:vAlign w:val="bottom"/>
            <w:hideMark/>
          </w:tcPr>
          <w:p w14:paraId="757A9EE4" w14:textId="77777777" w:rsidR="00EC6BE0" w:rsidRPr="00070E7D" w:rsidRDefault="00EC6BE0" w:rsidP="00EC6BE0">
            <w:pPr>
              <w:spacing w:after="0" w:line="276" w:lineRule="auto"/>
              <w:ind w:right="-563"/>
              <w:jc w:val="both"/>
              <w:rPr>
                <w:rFonts w:ascii="Palatino Linotype" w:hAnsi="Palatino Linotype"/>
                <w:sz w:val="22"/>
                <w:szCs w:val="22"/>
                <w:lang w:val="en-US"/>
              </w:rPr>
            </w:pPr>
            <w:r w:rsidRPr="00070E7D">
              <w:rPr>
                <w:rFonts w:ascii="Palatino Linotype" w:hAnsi="Palatino Linotype"/>
                <w:sz w:val="22"/>
                <w:szCs w:val="22"/>
                <w:lang w:val="en-US"/>
              </w:rPr>
              <w:t> </w:t>
            </w:r>
          </w:p>
        </w:tc>
      </w:tr>
    </w:tbl>
    <w:p w14:paraId="228A058E" w14:textId="77777777" w:rsidR="00EC6BE0" w:rsidRPr="00070E7D" w:rsidRDefault="00EC6BE0" w:rsidP="00EC6BE0">
      <w:pPr>
        <w:spacing w:after="0" w:line="276" w:lineRule="auto"/>
        <w:ind w:right="-563"/>
        <w:jc w:val="both"/>
        <w:rPr>
          <w:rFonts w:ascii="Palatino Linotype" w:hAnsi="Palatino Linotype"/>
        </w:rPr>
      </w:pPr>
      <w:r w:rsidRPr="00070E7D">
        <w:rPr>
          <w:rFonts w:ascii="Palatino Linotype" w:hAnsi="Palatino Linotype"/>
        </w:rPr>
        <w:tab/>
      </w:r>
    </w:p>
    <w:p w14:paraId="5A0EAA54" w14:textId="0DBB3E2B" w:rsidR="001907F9" w:rsidRDefault="001907F9">
      <w:pPr>
        <w:spacing w:line="259" w:lineRule="auto"/>
        <w:rPr>
          <w:rFonts w:ascii="Palatino Linotype" w:hAnsi="Palatino Linotype"/>
        </w:rPr>
      </w:pPr>
      <w:r>
        <w:rPr>
          <w:rFonts w:ascii="Palatino Linotype" w:hAnsi="Palatino Linotype"/>
        </w:rPr>
        <w:br w:type="page"/>
      </w:r>
    </w:p>
    <w:p w14:paraId="3CB72235" w14:textId="0D5B6C78" w:rsidR="00EC6BE0" w:rsidRPr="00070E7D" w:rsidRDefault="0018203D" w:rsidP="00206D5D">
      <w:pPr>
        <w:spacing w:after="0" w:line="276" w:lineRule="auto"/>
        <w:ind w:right="36"/>
        <w:jc w:val="right"/>
        <w:rPr>
          <w:rFonts w:ascii="Palatino Linotype" w:hAnsi="Palatino Linotype"/>
          <w:sz w:val="22"/>
        </w:rPr>
      </w:pPr>
      <w:r w:rsidRPr="00070E7D">
        <w:rPr>
          <w:rFonts w:ascii="Palatino Linotype" w:hAnsi="Palatino Linotype"/>
          <w:b/>
          <w:sz w:val="22"/>
        </w:rPr>
        <w:lastRenderedPageBreak/>
        <w:t xml:space="preserve">                                                                                                    </w:t>
      </w:r>
      <w:r w:rsidR="00AD5BD3">
        <w:rPr>
          <w:rFonts w:ascii="Palatino Linotype" w:hAnsi="Palatino Linotype"/>
          <w:b/>
          <w:sz w:val="22"/>
        </w:rPr>
        <w:t xml:space="preserve">Anexa nr. </w:t>
      </w:r>
      <w:r w:rsidR="00206D5D">
        <w:rPr>
          <w:rFonts w:ascii="Palatino Linotype" w:hAnsi="Palatino Linotype"/>
          <w:b/>
          <w:sz w:val="22"/>
        </w:rPr>
        <w:t>3 la Plan</w:t>
      </w:r>
    </w:p>
    <w:p w14:paraId="58A80D90" w14:textId="77777777" w:rsidR="00EC6BE0" w:rsidRPr="00070E7D" w:rsidRDefault="00EC6BE0" w:rsidP="00EC6BE0">
      <w:pPr>
        <w:spacing w:after="0" w:line="276" w:lineRule="auto"/>
        <w:ind w:right="-563"/>
        <w:jc w:val="both"/>
        <w:rPr>
          <w:rFonts w:ascii="Palatino Linotype" w:hAnsi="Palatino Linotype"/>
          <w:sz w:val="22"/>
        </w:rPr>
      </w:pPr>
    </w:p>
    <w:tbl>
      <w:tblPr>
        <w:tblpPr w:leftFromText="180" w:rightFromText="180" w:vertAnchor="text" w:tblpY="1"/>
        <w:tblOverlap w:val="never"/>
        <w:tblW w:w="7230" w:type="dxa"/>
        <w:tblLook w:val="04A0" w:firstRow="1" w:lastRow="0" w:firstColumn="1" w:lastColumn="0" w:noHBand="0" w:noVBand="1"/>
      </w:tblPr>
      <w:tblGrid>
        <w:gridCol w:w="7230"/>
      </w:tblGrid>
      <w:tr w:rsidR="00EC6BE0" w:rsidRPr="00070E7D" w14:paraId="5C91E6BE" w14:textId="77777777" w:rsidTr="00991917">
        <w:trPr>
          <w:trHeight w:val="1740"/>
        </w:trPr>
        <w:tc>
          <w:tcPr>
            <w:tcW w:w="7230" w:type="dxa"/>
          </w:tcPr>
          <w:p w14:paraId="421D4400" w14:textId="28E791AC" w:rsidR="00EC6BE0" w:rsidRPr="00070E7D" w:rsidRDefault="00991917" w:rsidP="00EC6BE0">
            <w:pPr>
              <w:spacing w:after="0" w:line="276" w:lineRule="auto"/>
              <w:ind w:right="-563"/>
              <w:jc w:val="both"/>
              <w:rPr>
                <w:rFonts w:ascii="Palatino Linotype" w:hAnsi="Palatino Linotype"/>
                <w:sz w:val="22"/>
              </w:rPr>
            </w:pPr>
            <w:r w:rsidRPr="00070E7D">
              <w:rPr>
                <w:rFonts w:ascii="Palatino Linotype" w:hAnsi="Palatino Linotype"/>
                <w:sz w:val="22"/>
              </w:rPr>
              <w:t xml:space="preserve">             </w:t>
            </w:r>
            <w:r w:rsidR="00EC6BE0" w:rsidRPr="00070E7D">
              <w:rPr>
                <w:rFonts w:ascii="Palatino Linotype" w:hAnsi="Palatino Linotype"/>
                <w:sz w:val="22"/>
              </w:rPr>
              <w:t>MINISTERUL AFACERILOR INTERNE</w:t>
            </w:r>
          </w:p>
          <w:p w14:paraId="77C6830C" w14:textId="77777777" w:rsidR="00EC6BE0" w:rsidRPr="00070E7D" w:rsidRDefault="00EC6BE0" w:rsidP="00EC6BE0">
            <w:pPr>
              <w:spacing w:after="0" w:line="276" w:lineRule="auto"/>
              <w:ind w:right="-563"/>
              <w:jc w:val="both"/>
              <w:rPr>
                <w:rFonts w:ascii="Palatino Linotype" w:hAnsi="Palatino Linotype"/>
                <w:sz w:val="22"/>
              </w:rPr>
            </w:pPr>
            <w:r w:rsidRPr="00070E7D">
              <w:rPr>
                <w:rFonts w:ascii="Palatino Linotype" w:hAnsi="Palatino Linotype"/>
                <w:sz w:val="22"/>
              </w:rPr>
              <w:t>INSPECTORATUL GENERAL AL POLIŢIEI ROMÂNE</w:t>
            </w:r>
          </w:p>
          <w:p w14:paraId="159E5567" w14:textId="771A2AAB" w:rsidR="00EC6BE0" w:rsidRPr="00070E7D" w:rsidRDefault="00991917" w:rsidP="00991917">
            <w:pPr>
              <w:spacing w:after="0" w:line="276" w:lineRule="auto"/>
              <w:ind w:right="-563"/>
              <w:rPr>
                <w:rFonts w:ascii="Palatino Linotype" w:hAnsi="Palatino Linotype"/>
                <w:sz w:val="22"/>
              </w:rPr>
            </w:pPr>
            <w:r w:rsidRPr="00070E7D">
              <w:rPr>
                <w:rFonts w:ascii="Palatino Linotype" w:hAnsi="Palatino Linotype"/>
                <w:sz w:val="22"/>
              </w:rPr>
              <w:t xml:space="preserve">                                            </w:t>
            </w:r>
            <w:r w:rsidR="00EC6BE0" w:rsidRPr="00070E7D">
              <w:rPr>
                <w:rFonts w:ascii="Palatino Linotype" w:hAnsi="Palatino Linotype"/>
                <w:noProof/>
                <w:sz w:val="22"/>
                <w:lang w:val="en-US"/>
              </w:rPr>
              <w:drawing>
                <wp:inline distT="0" distB="0" distL="0" distR="0" wp14:anchorId="24787898" wp14:editId="5BD00C5F">
                  <wp:extent cx="495300" cy="628650"/>
                  <wp:effectExtent l="0" t="0" r="0" b="0"/>
                  <wp:docPr id="2" name="Picture 2" descr="stema p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tema po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5300" cy="628650"/>
                          </a:xfrm>
                          <a:prstGeom prst="rect">
                            <a:avLst/>
                          </a:prstGeom>
                          <a:noFill/>
                          <a:ln>
                            <a:noFill/>
                          </a:ln>
                        </pic:spPr>
                      </pic:pic>
                    </a:graphicData>
                  </a:graphic>
                </wp:inline>
              </w:drawing>
            </w:r>
          </w:p>
          <w:p w14:paraId="763F1593" w14:textId="570595FB" w:rsidR="00EC6BE0" w:rsidRPr="00070E7D" w:rsidRDefault="00EC6BE0" w:rsidP="00EC6BE0">
            <w:pPr>
              <w:spacing w:after="0" w:line="276" w:lineRule="auto"/>
              <w:ind w:right="-563"/>
              <w:jc w:val="both"/>
              <w:rPr>
                <w:rFonts w:ascii="Palatino Linotype" w:hAnsi="Palatino Linotype"/>
                <w:sz w:val="22"/>
              </w:rPr>
            </w:pPr>
            <w:r w:rsidRPr="00070E7D">
              <w:rPr>
                <w:rFonts w:ascii="Palatino Linotype" w:hAnsi="Palatino Linotype"/>
                <w:sz w:val="22"/>
              </w:rPr>
              <w:t>D.G.P.M.B.</w:t>
            </w:r>
            <w:r w:rsidR="00747A7C">
              <w:rPr>
                <w:rFonts w:ascii="Palatino Linotype" w:hAnsi="Palatino Linotype"/>
                <w:sz w:val="22"/>
              </w:rPr>
              <w:t>/</w:t>
            </w:r>
            <w:r w:rsidRPr="00070E7D">
              <w:rPr>
                <w:rFonts w:ascii="Palatino Linotype" w:hAnsi="Palatino Linotype"/>
                <w:sz w:val="22"/>
              </w:rPr>
              <w:t>INSPECTORATUL DE POLIŢIE AL JUDEŢULUI ______________</w:t>
            </w:r>
          </w:p>
          <w:p w14:paraId="6D2B9B57" w14:textId="77777777" w:rsidR="00EC6BE0" w:rsidRPr="00070E7D" w:rsidRDefault="00EC6BE0" w:rsidP="00EC6BE0">
            <w:pPr>
              <w:spacing w:after="0" w:line="276" w:lineRule="auto"/>
              <w:ind w:right="-563"/>
              <w:jc w:val="both"/>
              <w:rPr>
                <w:rFonts w:ascii="Palatino Linotype" w:hAnsi="Palatino Linotype"/>
                <w:sz w:val="22"/>
              </w:rPr>
            </w:pPr>
            <w:r w:rsidRPr="00070E7D">
              <w:rPr>
                <w:rFonts w:ascii="Palatino Linotype" w:hAnsi="Palatino Linotype"/>
                <w:sz w:val="22"/>
              </w:rPr>
              <w:t xml:space="preserve">Unitatea de </w:t>
            </w:r>
            <w:proofErr w:type="spellStart"/>
            <w:r w:rsidRPr="00070E7D">
              <w:rPr>
                <w:rFonts w:ascii="Palatino Linotype" w:hAnsi="Palatino Linotype"/>
                <w:sz w:val="22"/>
              </w:rPr>
              <w:t>poliţie</w:t>
            </w:r>
            <w:proofErr w:type="spellEnd"/>
            <w:r w:rsidRPr="00070E7D">
              <w:rPr>
                <w:rFonts w:ascii="Palatino Linotype" w:hAnsi="Palatino Linotype"/>
                <w:sz w:val="22"/>
              </w:rPr>
              <w:t xml:space="preserve"> (localitate)</w:t>
            </w:r>
          </w:p>
          <w:p w14:paraId="3CF34B06" w14:textId="77777777" w:rsidR="00EC6BE0" w:rsidRPr="00070E7D" w:rsidRDefault="00EC6BE0" w:rsidP="00EC6BE0">
            <w:pPr>
              <w:spacing w:after="0" w:line="276" w:lineRule="auto"/>
              <w:ind w:right="-563"/>
              <w:jc w:val="both"/>
              <w:rPr>
                <w:rFonts w:ascii="Palatino Linotype" w:hAnsi="Palatino Linotype"/>
                <w:b/>
                <w:bCs/>
                <w:sz w:val="22"/>
              </w:rPr>
            </w:pPr>
            <w:proofErr w:type="spellStart"/>
            <w:r w:rsidRPr="00070E7D">
              <w:rPr>
                <w:rFonts w:ascii="Palatino Linotype" w:hAnsi="Palatino Linotype"/>
                <w:sz w:val="22"/>
              </w:rPr>
              <w:t>Poliţist</w:t>
            </w:r>
            <w:proofErr w:type="spellEnd"/>
            <w:r w:rsidRPr="00070E7D">
              <w:rPr>
                <w:rFonts w:ascii="Palatino Linotype" w:hAnsi="Palatino Linotype"/>
                <w:sz w:val="22"/>
              </w:rPr>
              <w:t xml:space="preserve"> responsabil________________________</w:t>
            </w:r>
          </w:p>
        </w:tc>
      </w:tr>
    </w:tbl>
    <w:p w14:paraId="0AA7DBEB" w14:textId="77777777" w:rsidR="006B1DE7" w:rsidRPr="00070E7D" w:rsidRDefault="006B1DE7" w:rsidP="00EC6BE0">
      <w:pPr>
        <w:spacing w:after="0" w:line="276" w:lineRule="auto"/>
        <w:ind w:right="-563"/>
        <w:jc w:val="center"/>
        <w:rPr>
          <w:rFonts w:ascii="Palatino Linotype" w:hAnsi="Palatino Linotype"/>
          <w:b/>
          <w:bCs/>
          <w:sz w:val="22"/>
        </w:rPr>
      </w:pPr>
    </w:p>
    <w:p w14:paraId="4A4C4EAA" w14:textId="77777777" w:rsidR="006B1DE7" w:rsidRPr="00070E7D" w:rsidRDefault="006B1DE7" w:rsidP="00EC6BE0">
      <w:pPr>
        <w:spacing w:after="0" w:line="276" w:lineRule="auto"/>
        <w:ind w:right="-563"/>
        <w:jc w:val="center"/>
        <w:rPr>
          <w:rFonts w:ascii="Palatino Linotype" w:hAnsi="Palatino Linotype"/>
          <w:b/>
          <w:bCs/>
          <w:sz w:val="22"/>
        </w:rPr>
      </w:pPr>
    </w:p>
    <w:p w14:paraId="0612020F" w14:textId="77777777" w:rsidR="006B1DE7" w:rsidRPr="00070E7D" w:rsidRDefault="006B1DE7" w:rsidP="00EC6BE0">
      <w:pPr>
        <w:spacing w:after="0" w:line="276" w:lineRule="auto"/>
        <w:ind w:right="-563"/>
        <w:jc w:val="center"/>
        <w:rPr>
          <w:rFonts w:ascii="Palatino Linotype" w:hAnsi="Palatino Linotype"/>
          <w:b/>
          <w:bCs/>
          <w:sz w:val="22"/>
        </w:rPr>
      </w:pPr>
    </w:p>
    <w:p w14:paraId="361946E8" w14:textId="77777777" w:rsidR="006B1DE7" w:rsidRPr="00070E7D" w:rsidRDefault="006B1DE7" w:rsidP="00EC6BE0">
      <w:pPr>
        <w:spacing w:after="0" w:line="276" w:lineRule="auto"/>
        <w:ind w:right="-563"/>
        <w:jc w:val="center"/>
        <w:rPr>
          <w:rFonts w:ascii="Palatino Linotype" w:hAnsi="Palatino Linotype"/>
          <w:b/>
          <w:bCs/>
          <w:sz w:val="22"/>
        </w:rPr>
      </w:pPr>
    </w:p>
    <w:p w14:paraId="6929D500" w14:textId="77777777" w:rsidR="006B1DE7" w:rsidRPr="00070E7D" w:rsidRDefault="006B1DE7" w:rsidP="00EC6BE0">
      <w:pPr>
        <w:spacing w:after="0" w:line="276" w:lineRule="auto"/>
        <w:ind w:right="-563"/>
        <w:jc w:val="center"/>
        <w:rPr>
          <w:rFonts w:ascii="Palatino Linotype" w:hAnsi="Palatino Linotype"/>
          <w:b/>
          <w:bCs/>
          <w:sz w:val="22"/>
        </w:rPr>
      </w:pPr>
    </w:p>
    <w:p w14:paraId="3A37C3F7" w14:textId="77777777" w:rsidR="006B1DE7" w:rsidRPr="00070E7D" w:rsidRDefault="006B1DE7" w:rsidP="00EC6BE0">
      <w:pPr>
        <w:spacing w:after="0" w:line="276" w:lineRule="auto"/>
        <w:ind w:right="-563"/>
        <w:jc w:val="center"/>
        <w:rPr>
          <w:rFonts w:ascii="Palatino Linotype" w:hAnsi="Palatino Linotype"/>
          <w:b/>
          <w:bCs/>
          <w:sz w:val="22"/>
        </w:rPr>
      </w:pPr>
    </w:p>
    <w:p w14:paraId="4006BFA2" w14:textId="77777777" w:rsidR="006B1DE7" w:rsidRPr="00070E7D" w:rsidRDefault="006B1DE7" w:rsidP="00EC6BE0">
      <w:pPr>
        <w:spacing w:after="0" w:line="276" w:lineRule="auto"/>
        <w:ind w:right="-563"/>
        <w:jc w:val="center"/>
        <w:rPr>
          <w:rFonts w:ascii="Palatino Linotype" w:hAnsi="Palatino Linotype"/>
          <w:b/>
          <w:bCs/>
          <w:sz w:val="22"/>
        </w:rPr>
      </w:pPr>
    </w:p>
    <w:p w14:paraId="3E003476" w14:textId="77777777" w:rsidR="006B1DE7" w:rsidRPr="00070E7D" w:rsidRDefault="006B1DE7" w:rsidP="00EC6BE0">
      <w:pPr>
        <w:spacing w:after="0" w:line="276" w:lineRule="auto"/>
        <w:ind w:right="-563"/>
        <w:jc w:val="center"/>
        <w:rPr>
          <w:rFonts w:ascii="Palatino Linotype" w:hAnsi="Palatino Linotype"/>
          <w:b/>
          <w:bCs/>
          <w:sz w:val="22"/>
        </w:rPr>
      </w:pPr>
    </w:p>
    <w:p w14:paraId="1DCB4FA0" w14:textId="77777777" w:rsidR="006B1DE7" w:rsidRPr="00070E7D" w:rsidRDefault="006B1DE7" w:rsidP="00EC6BE0">
      <w:pPr>
        <w:spacing w:after="0" w:line="276" w:lineRule="auto"/>
        <w:ind w:right="-563"/>
        <w:jc w:val="center"/>
        <w:rPr>
          <w:rFonts w:ascii="Palatino Linotype" w:hAnsi="Palatino Linotype"/>
          <w:b/>
          <w:bCs/>
          <w:sz w:val="22"/>
        </w:rPr>
      </w:pPr>
    </w:p>
    <w:p w14:paraId="5CC76FB0" w14:textId="77777777" w:rsidR="006B1DE7" w:rsidRPr="00070E7D" w:rsidRDefault="006B1DE7" w:rsidP="00EC6BE0">
      <w:pPr>
        <w:spacing w:after="0" w:line="276" w:lineRule="auto"/>
        <w:ind w:right="-563"/>
        <w:jc w:val="center"/>
        <w:rPr>
          <w:rFonts w:ascii="Palatino Linotype" w:hAnsi="Palatino Linotype"/>
          <w:b/>
          <w:bCs/>
          <w:sz w:val="22"/>
        </w:rPr>
      </w:pPr>
    </w:p>
    <w:p w14:paraId="2288DBBF" w14:textId="1BBA7FD9" w:rsidR="00EC6BE0" w:rsidRPr="00070E7D" w:rsidRDefault="00EC6BE0" w:rsidP="00EC6BE0">
      <w:pPr>
        <w:spacing w:after="0" w:line="276" w:lineRule="auto"/>
        <w:ind w:right="-563"/>
        <w:jc w:val="center"/>
        <w:rPr>
          <w:rFonts w:ascii="Palatino Linotype" w:hAnsi="Palatino Linotype"/>
          <w:b/>
          <w:bCs/>
          <w:sz w:val="22"/>
        </w:rPr>
      </w:pPr>
      <w:r w:rsidRPr="00070E7D">
        <w:rPr>
          <w:rFonts w:ascii="Palatino Linotype" w:hAnsi="Palatino Linotype"/>
          <w:b/>
          <w:bCs/>
          <w:sz w:val="22"/>
        </w:rPr>
        <w:t>DOSAR DE OBIECTIV</w:t>
      </w:r>
    </w:p>
    <w:p w14:paraId="776300BB" w14:textId="77777777" w:rsidR="00EC6BE0" w:rsidRPr="00070E7D" w:rsidRDefault="00EC6BE0" w:rsidP="0018203D">
      <w:pPr>
        <w:spacing w:after="0"/>
        <w:ind w:right="-563"/>
        <w:jc w:val="both"/>
        <w:rPr>
          <w:rFonts w:ascii="Palatino Linotype" w:hAnsi="Palatino Linotype"/>
          <w:b/>
          <w:sz w:val="22"/>
        </w:rPr>
      </w:pPr>
    </w:p>
    <w:p w14:paraId="2C1FF7AD" w14:textId="77777777" w:rsidR="00EC6BE0" w:rsidRPr="00070E7D" w:rsidRDefault="00EC6BE0" w:rsidP="0018203D">
      <w:pPr>
        <w:spacing w:after="0"/>
        <w:ind w:right="-563"/>
        <w:jc w:val="both"/>
        <w:rPr>
          <w:rFonts w:ascii="Palatino Linotype" w:hAnsi="Palatino Linotype"/>
          <w:sz w:val="22"/>
        </w:rPr>
      </w:pPr>
      <w:r w:rsidRPr="00070E7D">
        <w:rPr>
          <w:rFonts w:ascii="Palatino Linotype" w:hAnsi="Palatino Linotype"/>
          <w:sz w:val="22"/>
        </w:rPr>
        <w:t>Denumirea unității de învățământ …………………………….</w:t>
      </w:r>
    </w:p>
    <w:p w14:paraId="616D777F" w14:textId="77777777" w:rsidR="00EC6BE0" w:rsidRPr="00070E7D" w:rsidRDefault="00EC6BE0" w:rsidP="0018203D">
      <w:pPr>
        <w:numPr>
          <w:ilvl w:val="0"/>
          <w:numId w:val="19"/>
        </w:numPr>
        <w:spacing w:after="0"/>
        <w:ind w:right="-563"/>
        <w:jc w:val="both"/>
        <w:rPr>
          <w:rFonts w:ascii="Palatino Linotype" w:hAnsi="Palatino Linotype"/>
          <w:sz w:val="22"/>
        </w:rPr>
      </w:pPr>
      <w:r w:rsidRPr="00070E7D">
        <w:rPr>
          <w:rFonts w:ascii="Palatino Linotype" w:hAnsi="Palatino Linotype"/>
          <w:sz w:val="22"/>
        </w:rPr>
        <w:t>Localitate ...............................................</w:t>
      </w:r>
    </w:p>
    <w:p w14:paraId="3F8E2033" w14:textId="77777777" w:rsidR="00EC6BE0" w:rsidRPr="00070E7D" w:rsidRDefault="00EC6BE0" w:rsidP="0018203D">
      <w:pPr>
        <w:numPr>
          <w:ilvl w:val="0"/>
          <w:numId w:val="19"/>
        </w:numPr>
        <w:spacing w:after="0"/>
        <w:ind w:right="-563"/>
        <w:jc w:val="both"/>
        <w:rPr>
          <w:rFonts w:ascii="Palatino Linotype" w:hAnsi="Palatino Linotype"/>
          <w:b/>
          <w:bCs/>
          <w:sz w:val="22"/>
        </w:rPr>
      </w:pPr>
      <w:r w:rsidRPr="00070E7D">
        <w:rPr>
          <w:rFonts w:ascii="Palatino Linotype" w:hAnsi="Palatino Linotype"/>
          <w:sz w:val="22"/>
        </w:rPr>
        <w:t>Adresă: .................................................</w:t>
      </w:r>
    </w:p>
    <w:p w14:paraId="4A760EEE" w14:textId="77777777" w:rsidR="00EC6BE0" w:rsidRPr="00070E7D" w:rsidRDefault="00EC6BE0" w:rsidP="0018203D">
      <w:pPr>
        <w:numPr>
          <w:ilvl w:val="0"/>
          <w:numId w:val="19"/>
        </w:numPr>
        <w:spacing w:after="0"/>
        <w:ind w:right="-563"/>
        <w:jc w:val="both"/>
        <w:rPr>
          <w:rFonts w:ascii="Palatino Linotype" w:hAnsi="Palatino Linotype"/>
          <w:b/>
          <w:bCs/>
          <w:sz w:val="22"/>
        </w:rPr>
      </w:pPr>
      <w:r w:rsidRPr="00070E7D">
        <w:rPr>
          <w:rFonts w:ascii="Palatino Linotype" w:hAnsi="Palatino Linotype"/>
          <w:sz w:val="22"/>
        </w:rPr>
        <w:t>Număr de telefon ....................................</w:t>
      </w:r>
    </w:p>
    <w:p w14:paraId="2E27A876" w14:textId="7D6F6EAE" w:rsidR="00EC6BE0" w:rsidRPr="00070E7D" w:rsidRDefault="00EC6BE0" w:rsidP="0018203D">
      <w:pPr>
        <w:numPr>
          <w:ilvl w:val="0"/>
          <w:numId w:val="19"/>
        </w:numPr>
        <w:spacing w:after="0"/>
        <w:ind w:right="-563"/>
        <w:jc w:val="both"/>
        <w:rPr>
          <w:rFonts w:ascii="Palatino Linotype" w:hAnsi="Palatino Linotype"/>
          <w:b/>
          <w:bCs/>
          <w:sz w:val="22"/>
        </w:rPr>
      </w:pPr>
      <w:r w:rsidRPr="00070E7D">
        <w:rPr>
          <w:rFonts w:ascii="Palatino Linotype" w:hAnsi="Palatino Linotype"/>
          <w:sz w:val="22"/>
        </w:rPr>
        <w:t xml:space="preserve">Nume/prenume </w:t>
      </w:r>
      <w:r w:rsidRPr="00070E7D">
        <w:rPr>
          <w:rFonts w:ascii="Palatino Linotype" w:hAnsi="Palatino Linotype"/>
          <w:bCs/>
          <w:sz w:val="22"/>
        </w:rPr>
        <w:t>/date de contact</w:t>
      </w:r>
      <w:r w:rsidRPr="00070E7D">
        <w:rPr>
          <w:rFonts w:ascii="Palatino Linotype" w:hAnsi="Palatino Linotype"/>
          <w:sz w:val="22"/>
        </w:rPr>
        <w:t xml:space="preserve"> director unitatea școlară ___________________</w:t>
      </w:r>
      <w:r w:rsidR="00070E7D">
        <w:rPr>
          <w:rFonts w:ascii="Palatino Linotype" w:hAnsi="Palatino Linotype"/>
          <w:sz w:val="22"/>
        </w:rPr>
        <w:t>_____________</w:t>
      </w:r>
    </w:p>
    <w:p w14:paraId="42769534" w14:textId="512BBA21" w:rsidR="00EC6BE0" w:rsidRPr="00070E7D" w:rsidRDefault="00EC6BE0" w:rsidP="0018203D">
      <w:pPr>
        <w:numPr>
          <w:ilvl w:val="0"/>
          <w:numId w:val="19"/>
        </w:numPr>
        <w:spacing w:after="0"/>
        <w:ind w:right="-563"/>
        <w:jc w:val="both"/>
        <w:rPr>
          <w:rFonts w:ascii="Palatino Linotype" w:hAnsi="Palatino Linotype"/>
          <w:b/>
          <w:bCs/>
          <w:sz w:val="22"/>
        </w:rPr>
      </w:pPr>
      <w:r w:rsidRPr="00070E7D">
        <w:rPr>
          <w:rFonts w:ascii="Palatino Linotype" w:hAnsi="Palatino Linotype"/>
          <w:sz w:val="22"/>
        </w:rPr>
        <w:t xml:space="preserve">Nume/prenume </w:t>
      </w:r>
      <w:r w:rsidRPr="00070E7D">
        <w:rPr>
          <w:rFonts w:ascii="Palatino Linotype" w:hAnsi="Palatino Linotype"/>
          <w:bCs/>
          <w:sz w:val="22"/>
        </w:rPr>
        <w:t>/date de contact</w:t>
      </w:r>
      <w:r w:rsidRPr="00070E7D">
        <w:rPr>
          <w:rFonts w:ascii="Palatino Linotype" w:hAnsi="Palatino Linotype"/>
          <w:sz w:val="22"/>
        </w:rPr>
        <w:t xml:space="preserve"> director adjunct unitatea școlară _____________________</w:t>
      </w:r>
      <w:r w:rsidR="00070E7D">
        <w:rPr>
          <w:rFonts w:ascii="Palatino Linotype" w:hAnsi="Palatino Linotype"/>
          <w:sz w:val="22"/>
        </w:rPr>
        <w:t>_____</w:t>
      </w:r>
    </w:p>
    <w:p w14:paraId="5A46B9AA" w14:textId="15907402" w:rsidR="00EC6BE0" w:rsidRPr="00070E7D" w:rsidRDefault="00EC6BE0" w:rsidP="0018203D">
      <w:pPr>
        <w:numPr>
          <w:ilvl w:val="0"/>
          <w:numId w:val="19"/>
        </w:numPr>
        <w:spacing w:after="0"/>
        <w:ind w:right="-563"/>
        <w:jc w:val="both"/>
        <w:rPr>
          <w:rFonts w:ascii="Palatino Linotype" w:hAnsi="Palatino Linotype"/>
          <w:sz w:val="22"/>
        </w:rPr>
      </w:pPr>
      <w:r w:rsidRPr="00070E7D">
        <w:rPr>
          <w:rFonts w:ascii="Palatino Linotype" w:hAnsi="Palatino Linotype"/>
          <w:sz w:val="22"/>
        </w:rPr>
        <w:t xml:space="preserve">  Nume/prenume /date de contact  reprezentant al Comisiei pentru prevenirea și eliminarea violenței, a faptelor de corupție și discriminării în mediul școlar și promovarea interculturalității ________________________________________</w:t>
      </w:r>
    </w:p>
    <w:p w14:paraId="664D9D6D" w14:textId="7160D80C" w:rsidR="00EC6BE0" w:rsidRPr="00070E7D" w:rsidRDefault="00EC6BE0" w:rsidP="0018203D">
      <w:pPr>
        <w:numPr>
          <w:ilvl w:val="0"/>
          <w:numId w:val="19"/>
        </w:numPr>
        <w:spacing w:after="0"/>
        <w:ind w:right="-563"/>
        <w:jc w:val="both"/>
        <w:rPr>
          <w:rFonts w:ascii="Palatino Linotype" w:hAnsi="Palatino Linotype"/>
          <w:sz w:val="22"/>
        </w:rPr>
      </w:pPr>
      <w:r w:rsidRPr="00070E7D">
        <w:rPr>
          <w:rFonts w:ascii="Palatino Linotype" w:hAnsi="Palatino Linotype"/>
          <w:sz w:val="22"/>
        </w:rPr>
        <w:t xml:space="preserve">  Nume/prenume /date de contact  reprezentant consiliul părinților ________</w:t>
      </w:r>
      <w:r w:rsidR="00070E7D">
        <w:rPr>
          <w:rFonts w:ascii="Palatino Linotype" w:hAnsi="Palatino Linotype"/>
          <w:sz w:val="22"/>
        </w:rPr>
        <w:t>________________</w:t>
      </w:r>
    </w:p>
    <w:p w14:paraId="4A9D434D" w14:textId="497EAC8D" w:rsidR="00EC6BE0" w:rsidRPr="00070E7D" w:rsidRDefault="00EC6BE0" w:rsidP="0018203D">
      <w:pPr>
        <w:numPr>
          <w:ilvl w:val="0"/>
          <w:numId w:val="19"/>
        </w:numPr>
        <w:spacing w:after="0"/>
        <w:ind w:right="-563"/>
        <w:jc w:val="both"/>
        <w:rPr>
          <w:rFonts w:ascii="Palatino Linotype" w:hAnsi="Palatino Linotype"/>
          <w:sz w:val="22"/>
        </w:rPr>
      </w:pPr>
      <w:r w:rsidRPr="00070E7D">
        <w:rPr>
          <w:rFonts w:ascii="Palatino Linotype" w:hAnsi="Palatino Linotype"/>
          <w:sz w:val="22"/>
        </w:rPr>
        <w:t xml:space="preserve">  Nume/prenume /date de contact/telefon/email  consilier școlar ___________________</w:t>
      </w:r>
      <w:r w:rsidR="00070E7D">
        <w:rPr>
          <w:rFonts w:ascii="Palatino Linotype" w:hAnsi="Palatino Linotype"/>
          <w:sz w:val="22"/>
        </w:rPr>
        <w:t>________</w:t>
      </w:r>
    </w:p>
    <w:p w14:paraId="0E2BBF9C" w14:textId="120E877A" w:rsidR="00EC6BE0" w:rsidRPr="00070E7D" w:rsidRDefault="00EC6BE0" w:rsidP="0018203D">
      <w:pPr>
        <w:numPr>
          <w:ilvl w:val="0"/>
          <w:numId w:val="19"/>
        </w:numPr>
        <w:spacing w:after="0"/>
        <w:ind w:right="-563"/>
        <w:jc w:val="both"/>
        <w:rPr>
          <w:rFonts w:ascii="Palatino Linotype" w:hAnsi="Palatino Linotype"/>
          <w:sz w:val="22"/>
        </w:rPr>
      </w:pPr>
      <w:r w:rsidRPr="00070E7D">
        <w:rPr>
          <w:rFonts w:ascii="Palatino Linotype" w:hAnsi="Palatino Linotype"/>
          <w:sz w:val="22"/>
        </w:rPr>
        <w:t xml:space="preserve">  Nume/prenume /date de contact  reprezentant comitetul elevilor ________________________</w:t>
      </w:r>
      <w:r w:rsidR="00070E7D">
        <w:rPr>
          <w:rFonts w:ascii="Palatino Linotype" w:hAnsi="Palatino Linotype"/>
          <w:sz w:val="22"/>
        </w:rPr>
        <w:t>_</w:t>
      </w:r>
    </w:p>
    <w:p w14:paraId="3F6286F5" w14:textId="31A170AD" w:rsidR="00EC6BE0" w:rsidRPr="00070E7D" w:rsidRDefault="00EC6BE0" w:rsidP="0018203D">
      <w:pPr>
        <w:numPr>
          <w:ilvl w:val="0"/>
          <w:numId w:val="19"/>
        </w:numPr>
        <w:spacing w:after="0"/>
        <w:ind w:right="-563"/>
        <w:jc w:val="both"/>
        <w:rPr>
          <w:rFonts w:ascii="Palatino Linotype" w:hAnsi="Palatino Linotype"/>
          <w:sz w:val="22"/>
        </w:rPr>
      </w:pPr>
      <w:r w:rsidRPr="00070E7D">
        <w:rPr>
          <w:rFonts w:ascii="Palatino Linotype" w:hAnsi="Palatino Linotype"/>
          <w:sz w:val="22"/>
        </w:rPr>
        <w:t xml:space="preserve">  Nume/prenume /date de contact personal de pază ___________________________________</w:t>
      </w:r>
      <w:r w:rsidR="00070E7D">
        <w:rPr>
          <w:rFonts w:ascii="Palatino Linotype" w:hAnsi="Palatino Linotype"/>
          <w:sz w:val="22"/>
        </w:rPr>
        <w:t>___</w:t>
      </w:r>
    </w:p>
    <w:p w14:paraId="41E04330" w14:textId="77777777" w:rsidR="00EC6BE0" w:rsidRPr="00070E7D" w:rsidRDefault="00EC6BE0" w:rsidP="00EC6BE0">
      <w:pPr>
        <w:spacing w:after="0" w:line="276" w:lineRule="auto"/>
        <w:ind w:right="-563"/>
        <w:jc w:val="both"/>
        <w:rPr>
          <w:rFonts w:ascii="Palatino Linotype" w:hAnsi="Palatino Linotype"/>
          <w:sz w:val="22"/>
        </w:rPr>
      </w:pPr>
    </w:p>
    <w:p w14:paraId="537E6EA4" w14:textId="77777777" w:rsidR="00EC6BE0" w:rsidRPr="00070E7D" w:rsidRDefault="00EC6BE0" w:rsidP="00EC6BE0">
      <w:pPr>
        <w:numPr>
          <w:ilvl w:val="0"/>
          <w:numId w:val="22"/>
        </w:numPr>
        <w:spacing w:after="0" w:line="276" w:lineRule="auto"/>
        <w:ind w:right="-563"/>
        <w:jc w:val="both"/>
        <w:rPr>
          <w:rFonts w:ascii="Palatino Linotype" w:hAnsi="Palatino Linotype"/>
          <w:b/>
        </w:rPr>
      </w:pPr>
      <w:r w:rsidRPr="00070E7D">
        <w:rPr>
          <w:rFonts w:ascii="Palatino Linotype" w:hAnsi="Palatino Linotype"/>
          <w:b/>
          <w:sz w:val="22"/>
        </w:rPr>
        <w:t>CARACTERISTICI UNITATE ŞCOLARĂ:</w:t>
      </w:r>
    </w:p>
    <w:p w14:paraId="34675A21" w14:textId="77777777" w:rsidR="00EC6BE0" w:rsidRPr="00070E7D" w:rsidRDefault="00EC6BE0" w:rsidP="00EC6BE0">
      <w:pPr>
        <w:spacing w:after="0" w:line="276" w:lineRule="auto"/>
        <w:ind w:right="-563"/>
        <w:jc w:val="both"/>
        <w:rPr>
          <w:rFonts w:ascii="Palatino Linotype" w:hAnsi="Palatino Linotype"/>
          <w:b/>
          <w:sz w:val="14"/>
        </w:rPr>
      </w:pPr>
    </w:p>
    <w:p w14:paraId="7BF96193" w14:textId="77777777" w:rsidR="00EC6BE0" w:rsidRPr="00070E7D" w:rsidRDefault="00EC6BE0" w:rsidP="00EC6BE0">
      <w:pPr>
        <w:numPr>
          <w:ilvl w:val="0"/>
          <w:numId w:val="21"/>
        </w:numPr>
        <w:spacing w:after="0" w:line="276" w:lineRule="auto"/>
        <w:ind w:right="-563"/>
        <w:jc w:val="both"/>
        <w:rPr>
          <w:rFonts w:ascii="Palatino Linotype" w:hAnsi="Palatino Linotype"/>
          <w:b/>
          <w:sz w:val="22"/>
          <w:szCs w:val="22"/>
        </w:rPr>
      </w:pPr>
      <w:r w:rsidRPr="00070E7D">
        <w:rPr>
          <w:rFonts w:ascii="Palatino Linotype" w:hAnsi="Palatino Linotype"/>
          <w:b/>
          <w:sz w:val="22"/>
          <w:szCs w:val="22"/>
        </w:rPr>
        <w:t>ÎN INCINTĂ:</w:t>
      </w:r>
    </w:p>
    <w:p w14:paraId="29215072" w14:textId="77777777" w:rsidR="00EC6BE0" w:rsidRPr="00070E7D" w:rsidRDefault="00EC6BE0" w:rsidP="00EC6BE0">
      <w:pPr>
        <w:spacing w:after="0" w:line="276" w:lineRule="auto"/>
        <w:ind w:right="-563"/>
        <w:jc w:val="both"/>
        <w:rPr>
          <w:rFonts w:ascii="Palatino Linotype" w:hAnsi="Palatino Linotype"/>
          <w:b/>
          <w:sz w:val="6"/>
          <w:szCs w:val="22"/>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567"/>
        <w:gridCol w:w="1701"/>
        <w:gridCol w:w="1608"/>
        <w:gridCol w:w="1620"/>
        <w:gridCol w:w="1440"/>
      </w:tblGrid>
      <w:tr w:rsidR="00EC6BE0" w:rsidRPr="004F3FA1" w14:paraId="70646D53" w14:textId="77777777" w:rsidTr="001C5F93">
        <w:tc>
          <w:tcPr>
            <w:tcW w:w="2689" w:type="dxa"/>
          </w:tcPr>
          <w:p w14:paraId="7E17EB9E" w14:textId="77777777" w:rsidR="00EC6BE0" w:rsidRPr="004F3FA1" w:rsidRDefault="00EC6BE0" w:rsidP="00EC6BE0">
            <w:pPr>
              <w:spacing w:after="0" w:line="276" w:lineRule="auto"/>
              <w:ind w:right="-563"/>
              <w:jc w:val="both"/>
              <w:rPr>
                <w:rFonts w:ascii="Palatino Linotype" w:hAnsi="Palatino Linotype"/>
                <w:sz w:val="22"/>
                <w:szCs w:val="22"/>
              </w:rPr>
            </w:pPr>
            <w:r w:rsidRPr="004F3FA1">
              <w:rPr>
                <w:rFonts w:ascii="Palatino Linotype" w:hAnsi="Palatino Linotype"/>
                <w:sz w:val="22"/>
                <w:szCs w:val="22"/>
              </w:rPr>
              <w:t>Indicator</w:t>
            </w:r>
          </w:p>
        </w:tc>
        <w:tc>
          <w:tcPr>
            <w:tcW w:w="567" w:type="dxa"/>
          </w:tcPr>
          <w:p w14:paraId="76B7142A" w14:textId="77777777" w:rsidR="00EC6BE0" w:rsidRPr="004F3FA1" w:rsidRDefault="00EC6BE0" w:rsidP="00EC6BE0">
            <w:pPr>
              <w:spacing w:after="0" w:line="276" w:lineRule="auto"/>
              <w:ind w:right="-563"/>
              <w:jc w:val="both"/>
              <w:rPr>
                <w:rFonts w:ascii="Palatino Linotype" w:hAnsi="Palatino Linotype"/>
                <w:sz w:val="22"/>
                <w:szCs w:val="22"/>
              </w:rPr>
            </w:pPr>
            <w:r w:rsidRPr="004F3FA1">
              <w:rPr>
                <w:rFonts w:ascii="Palatino Linotype" w:hAnsi="Palatino Linotype"/>
                <w:sz w:val="22"/>
                <w:szCs w:val="22"/>
              </w:rPr>
              <w:t>Nr.</w:t>
            </w:r>
          </w:p>
        </w:tc>
        <w:tc>
          <w:tcPr>
            <w:tcW w:w="1701" w:type="dxa"/>
          </w:tcPr>
          <w:p w14:paraId="688D948E" w14:textId="77777777" w:rsidR="00EC6BE0" w:rsidRPr="004F3FA1" w:rsidRDefault="00EC6BE0" w:rsidP="00EC6BE0">
            <w:pPr>
              <w:spacing w:after="0" w:line="276" w:lineRule="auto"/>
              <w:ind w:right="-563"/>
              <w:jc w:val="both"/>
              <w:rPr>
                <w:rFonts w:ascii="Palatino Linotype" w:hAnsi="Palatino Linotype"/>
                <w:sz w:val="22"/>
                <w:szCs w:val="22"/>
              </w:rPr>
            </w:pPr>
            <w:r w:rsidRPr="004F3FA1">
              <w:rPr>
                <w:rFonts w:ascii="Palatino Linotype" w:hAnsi="Palatino Linotype"/>
                <w:sz w:val="22"/>
                <w:szCs w:val="22"/>
              </w:rPr>
              <w:t>Nr. intrări/</w:t>
            </w:r>
            <w:proofErr w:type="spellStart"/>
            <w:r w:rsidRPr="004F3FA1">
              <w:rPr>
                <w:rFonts w:ascii="Palatino Linotype" w:hAnsi="Palatino Linotype"/>
                <w:sz w:val="22"/>
                <w:szCs w:val="22"/>
              </w:rPr>
              <w:t>ieşiri</w:t>
            </w:r>
            <w:proofErr w:type="spellEnd"/>
          </w:p>
        </w:tc>
        <w:tc>
          <w:tcPr>
            <w:tcW w:w="1608" w:type="dxa"/>
          </w:tcPr>
          <w:p w14:paraId="1A88EAD3" w14:textId="77777777" w:rsidR="00EC6BE0" w:rsidRPr="004F3FA1" w:rsidRDefault="00EC6BE0" w:rsidP="001C5F93">
            <w:pPr>
              <w:spacing w:after="0" w:line="276" w:lineRule="auto"/>
              <w:ind w:right="70"/>
              <w:jc w:val="both"/>
              <w:rPr>
                <w:rFonts w:ascii="Palatino Linotype" w:hAnsi="Palatino Linotype"/>
                <w:sz w:val="22"/>
                <w:szCs w:val="22"/>
              </w:rPr>
            </w:pPr>
            <w:r w:rsidRPr="004F3FA1">
              <w:rPr>
                <w:rFonts w:ascii="Palatino Linotype" w:hAnsi="Palatino Linotype"/>
                <w:sz w:val="22"/>
                <w:szCs w:val="22"/>
              </w:rPr>
              <w:t>Asigurate cu pază</w:t>
            </w:r>
          </w:p>
        </w:tc>
        <w:tc>
          <w:tcPr>
            <w:tcW w:w="1620" w:type="dxa"/>
          </w:tcPr>
          <w:p w14:paraId="34C3FE84" w14:textId="77777777" w:rsidR="00EC6BE0" w:rsidRPr="004F3FA1" w:rsidRDefault="00EC6BE0" w:rsidP="00EC6BE0">
            <w:pPr>
              <w:spacing w:after="0" w:line="276" w:lineRule="auto"/>
              <w:ind w:right="-563"/>
              <w:jc w:val="both"/>
              <w:rPr>
                <w:rFonts w:ascii="Palatino Linotype" w:hAnsi="Palatino Linotype"/>
                <w:sz w:val="22"/>
                <w:szCs w:val="22"/>
              </w:rPr>
            </w:pPr>
            <w:r w:rsidRPr="004F3FA1">
              <w:rPr>
                <w:rFonts w:ascii="Palatino Linotype" w:hAnsi="Palatino Linotype"/>
                <w:sz w:val="22"/>
                <w:szCs w:val="22"/>
              </w:rPr>
              <w:t>Sistem de supraveghere</w:t>
            </w:r>
          </w:p>
          <w:p w14:paraId="11A54EF6" w14:textId="7AB60AA9" w:rsidR="00EC6BE0" w:rsidRPr="004F3FA1" w:rsidRDefault="00EC6BE0" w:rsidP="00EC6BE0">
            <w:pPr>
              <w:spacing w:after="0" w:line="276" w:lineRule="auto"/>
              <w:ind w:right="-563"/>
              <w:jc w:val="both"/>
              <w:rPr>
                <w:rFonts w:ascii="Palatino Linotype" w:hAnsi="Palatino Linotype"/>
                <w:sz w:val="22"/>
                <w:szCs w:val="22"/>
              </w:rPr>
            </w:pPr>
            <w:r w:rsidRPr="004F3FA1">
              <w:rPr>
                <w:rFonts w:ascii="Palatino Linotype" w:hAnsi="Palatino Linotype"/>
                <w:sz w:val="22"/>
                <w:szCs w:val="22"/>
              </w:rPr>
              <w:t xml:space="preserve"> video</w:t>
            </w:r>
          </w:p>
        </w:tc>
        <w:tc>
          <w:tcPr>
            <w:tcW w:w="1440" w:type="dxa"/>
          </w:tcPr>
          <w:p w14:paraId="0DD2F096" w14:textId="77777777" w:rsidR="00EC6BE0" w:rsidRPr="004F3FA1" w:rsidRDefault="00EC6BE0" w:rsidP="00EC6BE0">
            <w:pPr>
              <w:spacing w:after="0" w:line="276" w:lineRule="auto"/>
              <w:ind w:right="-563"/>
              <w:jc w:val="both"/>
              <w:rPr>
                <w:rFonts w:ascii="Palatino Linotype" w:hAnsi="Palatino Linotype"/>
                <w:sz w:val="22"/>
                <w:szCs w:val="22"/>
              </w:rPr>
            </w:pPr>
            <w:proofErr w:type="spellStart"/>
            <w:r w:rsidRPr="004F3FA1">
              <w:rPr>
                <w:rFonts w:ascii="Palatino Linotype" w:hAnsi="Palatino Linotype"/>
                <w:sz w:val="22"/>
                <w:szCs w:val="22"/>
              </w:rPr>
              <w:t>Observaţii</w:t>
            </w:r>
            <w:proofErr w:type="spellEnd"/>
          </w:p>
        </w:tc>
      </w:tr>
      <w:tr w:rsidR="00EC6BE0" w:rsidRPr="004F3FA1" w14:paraId="29BD871E" w14:textId="77777777" w:rsidTr="001C5F93">
        <w:tc>
          <w:tcPr>
            <w:tcW w:w="2689" w:type="dxa"/>
          </w:tcPr>
          <w:p w14:paraId="57C30A41" w14:textId="77777777" w:rsidR="00EC6BE0" w:rsidRPr="004F3FA1" w:rsidRDefault="00EC6BE0" w:rsidP="00EC6BE0">
            <w:pPr>
              <w:spacing w:after="0" w:line="276" w:lineRule="auto"/>
              <w:ind w:right="-563"/>
              <w:jc w:val="both"/>
              <w:rPr>
                <w:rFonts w:ascii="Palatino Linotype" w:hAnsi="Palatino Linotype"/>
                <w:sz w:val="22"/>
                <w:szCs w:val="22"/>
              </w:rPr>
            </w:pPr>
            <w:r w:rsidRPr="004F3FA1">
              <w:rPr>
                <w:rFonts w:ascii="Palatino Linotype" w:hAnsi="Palatino Linotype"/>
                <w:sz w:val="22"/>
                <w:szCs w:val="22"/>
              </w:rPr>
              <w:t>Corpuri de clădire</w:t>
            </w:r>
          </w:p>
        </w:tc>
        <w:tc>
          <w:tcPr>
            <w:tcW w:w="567" w:type="dxa"/>
          </w:tcPr>
          <w:p w14:paraId="706D3840"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1701" w:type="dxa"/>
          </w:tcPr>
          <w:p w14:paraId="2913EAE2"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1608" w:type="dxa"/>
          </w:tcPr>
          <w:p w14:paraId="7C26AED9"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1620" w:type="dxa"/>
          </w:tcPr>
          <w:p w14:paraId="730EB75C"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1440" w:type="dxa"/>
          </w:tcPr>
          <w:p w14:paraId="169D406E" w14:textId="77777777" w:rsidR="00EC6BE0" w:rsidRPr="004F3FA1" w:rsidRDefault="00EC6BE0" w:rsidP="00EC6BE0">
            <w:pPr>
              <w:spacing w:after="0" w:line="276" w:lineRule="auto"/>
              <w:ind w:right="-563"/>
              <w:jc w:val="both"/>
              <w:rPr>
                <w:rFonts w:ascii="Palatino Linotype" w:hAnsi="Palatino Linotype"/>
                <w:sz w:val="22"/>
                <w:szCs w:val="22"/>
              </w:rPr>
            </w:pPr>
          </w:p>
        </w:tc>
      </w:tr>
      <w:tr w:rsidR="00EC6BE0" w:rsidRPr="004F3FA1" w14:paraId="0B37554C" w14:textId="77777777" w:rsidTr="001C5F93">
        <w:tc>
          <w:tcPr>
            <w:tcW w:w="2689" w:type="dxa"/>
          </w:tcPr>
          <w:p w14:paraId="66F5447E" w14:textId="77777777" w:rsidR="00EC6BE0" w:rsidRPr="004F3FA1" w:rsidRDefault="00EC6BE0" w:rsidP="00EC6BE0">
            <w:pPr>
              <w:spacing w:after="0" w:line="276" w:lineRule="auto"/>
              <w:ind w:right="-563"/>
              <w:jc w:val="both"/>
              <w:rPr>
                <w:rFonts w:ascii="Palatino Linotype" w:hAnsi="Palatino Linotype"/>
                <w:sz w:val="22"/>
                <w:szCs w:val="22"/>
              </w:rPr>
            </w:pPr>
            <w:r w:rsidRPr="004F3FA1">
              <w:rPr>
                <w:rFonts w:ascii="Palatino Linotype" w:hAnsi="Palatino Linotype"/>
                <w:sz w:val="22"/>
                <w:szCs w:val="22"/>
              </w:rPr>
              <w:t xml:space="preserve">Anexe </w:t>
            </w:r>
          </w:p>
        </w:tc>
        <w:tc>
          <w:tcPr>
            <w:tcW w:w="567" w:type="dxa"/>
          </w:tcPr>
          <w:p w14:paraId="6A517142"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1701" w:type="dxa"/>
          </w:tcPr>
          <w:p w14:paraId="5172E8DC"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1608" w:type="dxa"/>
          </w:tcPr>
          <w:p w14:paraId="405C31BD"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1620" w:type="dxa"/>
          </w:tcPr>
          <w:p w14:paraId="2BECF621"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1440" w:type="dxa"/>
          </w:tcPr>
          <w:p w14:paraId="3CAB1AFE" w14:textId="77777777" w:rsidR="00EC6BE0" w:rsidRPr="004F3FA1" w:rsidRDefault="00EC6BE0" w:rsidP="00EC6BE0">
            <w:pPr>
              <w:spacing w:after="0" w:line="276" w:lineRule="auto"/>
              <w:ind w:right="-563"/>
              <w:jc w:val="both"/>
              <w:rPr>
                <w:rFonts w:ascii="Palatino Linotype" w:hAnsi="Palatino Linotype"/>
                <w:sz w:val="22"/>
                <w:szCs w:val="22"/>
              </w:rPr>
            </w:pPr>
          </w:p>
        </w:tc>
      </w:tr>
      <w:tr w:rsidR="00EC6BE0" w:rsidRPr="004F3FA1" w14:paraId="5FD816A7" w14:textId="77777777" w:rsidTr="001C5F93">
        <w:tc>
          <w:tcPr>
            <w:tcW w:w="2689" w:type="dxa"/>
          </w:tcPr>
          <w:p w14:paraId="64D001F9" w14:textId="77777777" w:rsidR="00EC6BE0" w:rsidRPr="004F3FA1" w:rsidRDefault="00EC6BE0" w:rsidP="00EC6BE0">
            <w:pPr>
              <w:spacing w:after="0" w:line="276" w:lineRule="auto"/>
              <w:ind w:right="-563"/>
              <w:jc w:val="both"/>
              <w:rPr>
                <w:rFonts w:ascii="Palatino Linotype" w:hAnsi="Palatino Linotype"/>
                <w:sz w:val="22"/>
                <w:szCs w:val="22"/>
              </w:rPr>
            </w:pPr>
            <w:r w:rsidRPr="004F3FA1">
              <w:rPr>
                <w:rFonts w:ascii="Palatino Linotype" w:hAnsi="Palatino Linotype"/>
                <w:sz w:val="22"/>
                <w:szCs w:val="22"/>
              </w:rPr>
              <w:t>Sală de sport</w:t>
            </w:r>
          </w:p>
        </w:tc>
        <w:tc>
          <w:tcPr>
            <w:tcW w:w="567" w:type="dxa"/>
          </w:tcPr>
          <w:p w14:paraId="1AE8A498"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1701" w:type="dxa"/>
          </w:tcPr>
          <w:p w14:paraId="69FF2DB6"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1608" w:type="dxa"/>
          </w:tcPr>
          <w:p w14:paraId="7D899ECB"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1620" w:type="dxa"/>
          </w:tcPr>
          <w:p w14:paraId="239DBF5E"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1440" w:type="dxa"/>
          </w:tcPr>
          <w:p w14:paraId="75C34918" w14:textId="77777777" w:rsidR="00EC6BE0" w:rsidRPr="004F3FA1" w:rsidRDefault="00EC6BE0" w:rsidP="00EC6BE0">
            <w:pPr>
              <w:spacing w:after="0" w:line="276" w:lineRule="auto"/>
              <w:ind w:right="-563"/>
              <w:jc w:val="both"/>
              <w:rPr>
                <w:rFonts w:ascii="Palatino Linotype" w:hAnsi="Palatino Linotype"/>
                <w:sz w:val="22"/>
                <w:szCs w:val="22"/>
              </w:rPr>
            </w:pPr>
          </w:p>
        </w:tc>
      </w:tr>
      <w:tr w:rsidR="00EC6BE0" w:rsidRPr="004F3FA1" w14:paraId="3C611F46" w14:textId="77777777" w:rsidTr="001C5F93">
        <w:tc>
          <w:tcPr>
            <w:tcW w:w="2689" w:type="dxa"/>
          </w:tcPr>
          <w:p w14:paraId="7FE9E519" w14:textId="77777777" w:rsidR="00EC6BE0" w:rsidRPr="004F3FA1" w:rsidRDefault="00EC6BE0" w:rsidP="00EC6BE0">
            <w:pPr>
              <w:spacing w:after="0" w:line="276" w:lineRule="auto"/>
              <w:ind w:right="-563"/>
              <w:jc w:val="both"/>
              <w:rPr>
                <w:rFonts w:ascii="Palatino Linotype" w:hAnsi="Palatino Linotype"/>
                <w:sz w:val="22"/>
                <w:szCs w:val="22"/>
              </w:rPr>
            </w:pPr>
            <w:r w:rsidRPr="004F3FA1">
              <w:rPr>
                <w:rFonts w:ascii="Palatino Linotype" w:hAnsi="Palatino Linotype"/>
                <w:sz w:val="22"/>
                <w:szCs w:val="22"/>
              </w:rPr>
              <w:t>Teren de sport</w:t>
            </w:r>
          </w:p>
        </w:tc>
        <w:tc>
          <w:tcPr>
            <w:tcW w:w="567" w:type="dxa"/>
          </w:tcPr>
          <w:p w14:paraId="4B06E784"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1701" w:type="dxa"/>
          </w:tcPr>
          <w:p w14:paraId="62ECA178"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1608" w:type="dxa"/>
          </w:tcPr>
          <w:p w14:paraId="2AFB75BA"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1620" w:type="dxa"/>
          </w:tcPr>
          <w:p w14:paraId="0BE02116"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1440" w:type="dxa"/>
          </w:tcPr>
          <w:p w14:paraId="30620B88" w14:textId="77777777" w:rsidR="00EC6BE0" w:rsidRPr="004F3FA1" w:rsidRDefault="00EC6BE0" w:rsidP="00EC6BE0">
            <w:pPr>
              <w:spacing w:after="0" w:line="276" w:lineRule="auto"/>
              <w:ind w:right="-563"/>
              <w:jc w:val="both"/>
              <w:rPr>
                <w:rFonts w:ascii="Palatino Linotype" w:hAnsi="Palatino Linotype"/>
                <w:sz w:val="22"/>
                <w:szCs w:val="22"/>
              </w:rPr>
            </w:pPr>
          </w:p>
        </w:tc>
      </w:tr>
      <w:tr w:rsidR="00EC6BE0" w:rsidRPr="004F3FA1" w14:paraId="7DF9109F" w14:textId="77777777" w:rsidTr="001C5F93">
        <w:tc>
          <w:tcPr>
            <w:tcW w:w="2689" w:type="dxa"/>
          </w:tcPr>
          <w:p w14:paraId="74F9831D" w14:textId="77777777" w:rsidR="00EC6BE0" w:rsidRPr="004F3FA1" w:rsidRDefault="00EC6BE0" w:rsidP="00EC6BE0">
            <w:pPr>
              <w:spacing w:after="0" w:line="276" w:lineRule="auto"/>
              <w:ind w:right="-563"/>
              <w:jc w:val="both"/>
              <w:rPr>
                <w:rFonts w:ascii="Palatino Linotype" w:hAnsi="Palatino Linotype"/>
                <w:sz w:val="22"/>
                <w:szCs w:val="22"/>
              </w:rPr>
            </w:pPr>
            <w:r w:rsidRPr="004F3FA1">
              <w:rPr>
                <w:rFonts w:ascii="Palatino Linotype" w:hAnsi="Palatino Linotype"/>
                <w:sz w:val="22"/>
                <w:szCs w:val="22"/>
              </w:rPr>
              <w:t>Curte interioară</w:t>
            </w:r>
          </w:p>
        </w:tc>
        <w:tc>
          <w:tcPr>
            <w:tcW w:w="567" w:type="dxa"/>
          </w:tcPr>
          <w:p w14:paraId="2327E2B4"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1701" w:type="dxa"/>
          </w:tcPr>
          <w:p w14:paraId="4C30CDE9"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1608" w:type="dxa"/>
          </w:tcPr>
          <w:p w14:paraId="0758382B"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1620" w:type="dxa"/>
          </w:tcPr>
          <w:p w14:paraId="5E6F78E6"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1440" w:type="dxa"/>
          </w:tcPr>
          <w:p w14:paraId="757E00FE" w14:textId="77777777" w:rsidR="00EC6BE0" w:rsidRPr="004F3FA1" w:rsidRDefault="00EC6BE0" w:rsidP="00EC6BE0">
            <w:pPr>
              <w:spacing w:after="0" w:line="276" w:lineRule="auto"/>
              <w:ind w:right="-563"/>
              <w:jc w:val="both"/>
              <w:rPr>
                <w:rFonts w:ascii="Palatino Linotype" w:hAnsi="Palatino Linotype"/>
                <w:sz w:val="22"/>
                <w:szCs w:val="22"/>
              </w:rPr>
            </w:pPr>
          </w:p>
        </w:tc>
      </w:tr>
      <w:tr w:rsidR="00EC6BE0" w:rsidRPr="004F3FA1" w14:paraId="2C0E8A53" w14:textId="77777777" w:rsidTr="001C5F93">
        <w:tc>
          <w:tcPr>
            <w:tcW w:w="2689" w:type="dxa"/>
          </w:tcPr>
          <w:p w14:paraId="56FFA9CF" w14:textId="77777777" w:rsidR="00EC6BE0" w:rsidRPr="004F3FA1" w:rsidRDefault="00EC6BE0" w:rsidP="00EC6BE0">
            <w:pPr>
              <w:spacing w:after="0" w:line="276" w:lineRule="auto"/>
              <w:ind w:right="-563"/>
              <w:jc w:val="both"/>
              <w:rPr>
                <w:rFonts w:ascii="Palatino Linotype" w:hAnsi="Palatino Linotype"/>
                <w:sz w:val="22"/>
                <w:szCs w:val="22"/>
              </w:rPr>
            </w:pPr>
            <w:r w:rsidRPr="004F3FA1">
              <w:rPr>
                <w:rFonts w:ascii="Palatino Linotype" w:hAnsi="Palatino Linotype"/>
                <w:sz w:val="22"/>
                <w:szCs w:val="22"/>
              </w:rPr>
              <w:t>Laboratoare</w:t>
            </w:r>
          </w:p>
        </w:tc>
        <w:tc>
          <w:tcPr>
            <w:tcW w:w="567" w:type="dxa"/>
          </w:tcPr>
          <w:p w14:paraId="29224264"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1701" w:type="dxa"/>
          </w:tcPr>
          <w:p w14:paraId="2259C827"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1608" w:type="dxa"/>
          </w:tcPr>
          <w:p w14:paraId="69604121"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1620" w:type="dxa"/>
          </w:tcPr>
          <w:p w14:paraId="2CAF7B56"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1440" w:type="dxa"/>
          </w:tcPr>
          <w:p w14:paraId="631B5EBE" w14:textId="77777777" w:rsidR="00EC6BE0" w:rsidRPr="004F3FA1" w:rsidRDefault="00EC6BE0" w:rsidP="00EC6BE0">
            <w:pPr>
              <w:spacing w:after="0" w:line="276" w:lineRule="auto"/>
              <w:ind w:right="-563"/>
              <w:jc w:val="both"/>
              <w:rPr>
                <w:rFonts w:ascii="Palatino Linotype" w:hAnsi="Palatino Linotype"/>
                <w:sz w:val="22"/>
                <w:szCs w:val="22"/>
              </w:rPr>
            </w:pPr>
          </w:p>
        </w:tc>
      </w:tr>
      <w:tr w:rsidR="00EC6BE0" w:rsidRPr="004F3FA1" w14:paraId="04C367B7" w14:textId="77777777" w:rsidTr="001C5F93">
        <w:tc>
          <w:tcPr>
            <w:tcW w:w="2689" w:type="dxa"/>
          </w:tcPr>
          <w:p w14:paraId="44DD49D3" w14:textId="77777777" w:rsidR="00EC6BE0" w:rsidRPr="004F3FA1" w:rsidRDefault="00EC6BE0" w:rsidP="00991917">
            <w:pPr>
              <w:spacing w:after="0" w:line="276" w:lineRule="auto"/>
              <w:ind w:right="-114"/>
              <w:jc w:val="both"/>
              <w:rPr>
                <w:rFonts w:ascii="Palatino Linotype" w:hAnsi="Palatino Linotype"/>
                <w:sz w:val="22"/>
                <w:szCs w:val="22"/>
              </w:rPr>
            </w:pPr>
            <w:r w:rsidRPr="004F3FA1">
              <w:rPr>
                <w:rFonts w:ascii="Palatino Linotype" w:hAnsi="Palatino Linotype"/>
                <w:sz w:val="22"/>
                <w:szCs w:val="22"/>
              </w:rPr>
              <w:t xml:space="preserve">Căi de acces în perimetrul </w:t>
            </w:r>
            <w:proofErr w:type="spellStart"/>
            <w:r w:rsidRPr="004F3FA1">
              <w:rPr>
                <w:rFonts w:ascii="Palatino Linotype" w:hAnsi="Palatino Linotype"/>
                <w:sz w:val="22"/>
                <w:szCs w:val="22"/>
              </w:rPr>
              <w:t>şcolii</w:t>
            </w:r>
            <w:proofErr w:type="spellEnd"/>
          </w:p>
        </w:tc>
        <w:tc>
          <w:tcPr>
            <w:tcW w:w="567" w:type="dxa"/>
          </w:tcPr>
          <w:p w14:paraId="7865FBEA"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1701" w:type="dxa"/>
          </w:tcPr>
          <w:p w14:paraId="7B7E3F28"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1608" w:type="dxa"/>
          </w:tcPr>
          <w:p w14:paraId="3549EB2D"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1620" w:type="dxa"/>
          </w:tcPr>
          <w:p w14:paraId="6FCFEABF"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1440" w:type="dxa"/>
          </w:tcPr>
          <w:p w14:paraId="166D9395" w14:textId="77777777" w:rsidR="00EC6BE0" w:rsidRPr="004F3FA1" w:rsidRDefault="00EC6BE0" w:rsidP="00EC6BE0">
            <w:pPr>
              <w:spacing w:after="0" w:line="276" w:lineRule="auto"/>
              <w:ind w:right="-563"/>
              <w:jc w:val="both"/>
              <w:rPr>
                <w:rFonts w:ascii="Palatino Linotype" w:hAnsi="Palatino Linotype"/>
                <w:sz w:val="22"/>
                <w:szCs w:val="22"/>
              </w:rPr>
            </w:pPr>
          </w:p>
        </w:tc>
      </w:tr>
      <w:tr w:rsidR="00EC6BE0" w:rsidRPr="004F3FA1" w14:paraId="33FDAFF0" w14:textId="77777777" w:rsidTr="001C5F93">
        <w:tc>
          <w:tcPr>
            <w:tcW w:w="2689" w:type="dxa"/>
          </w:tcPr>
          <w:p w14:paraId="576E8DE1" w14:textId="77777777" w:rsidR="00EC6BE0" w:rsidRPr="004F3FA1" w:rsidRDefault="00EC6BE0" w:rsidP="00991917">
            <w:pPr>
              <w:spacing w:after="0" w:line="276" w:lineRule="auto"/>
              <w:jc w:val="both"/>
              <w:rPr>
                <w:rFonts w:ascii="Palatino Linotype" w:hAnsi="Palatino Linotype"/>
                <w:sz w:val="22"/>
                <w:szCs w:val="22"/>
              </w:rPr>
            </w:pPr>
            <w:r w:rsidRPr="004F3FA1">
              <w:rPr>
                <w:rFonts w:ascii="Palatino Linotype" w:hAnsi="Palatino Linotype"/>
                <w:sz w:val="22"/>
                <w:szCs w:val="22"/>
              </w:rPr>
              <w:lastRenderedPageBreak/>
              <w:t>Căi de acces adaptate pentru persoanele cu dizabilități</w:t>
            </w:r>
          </w:p>
        </w:tc>
        <w:tc>
          <w:tcPr>
            <w:tcW w:w="567" w:type="dxa"/>
          </w:tcPr>
          <w:p w14:paraId="4745C5A2"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1701" w:type="dxa"/>
          </w:tcPr>
          <w:p w14:paraId="5ABBA9F9"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1608" w:type="dxa"/>
          </w:tcPr>
          <w:p w14:paraId="6C74924A"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1620" w:type="dxa"/>
          </w:tcPr>
          <w:p w14:paraId="4F1D231C"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1440" w:type="dxa"/>
          </w:tcPr>
          <w:p w14:paraId="2BD8B753" w14:textId="77777777" w:rsidR="00EC6BE0" w:rsidRPr="004F3FA1" w:rsidRDefault="00EC6BE0" w:rsidP="00EC6BE0">
            <w:pPr>
              <w:spacing w:after="0" w:line="276" w:lineRule="auto"/>
              <w:ind w:right="-563"/>
              <w:jc w:val="both"/>
              <w:rPr>
                <w:rFonts w:ascii="Palatino Linotype" w:hAnsi="Palatino Linotype"/>
                <w:sz w:val="22"/>
                <w:szCs w:val="22"/>
              </w:rPr>
            </w:pPr>
          </w:p>
        </w:tc>
      </w:tr>
      <w:tr w:rsidR="00EC6BE0" w:rsidRPr="004F3FA1" w14:paraId="3656E8DA" w14:textId="77777777" w:rsidTr="001C5F93">
        <w:tc>
          <w:tcPr>
            <w:tcW w:w="2689" w:type="dxa"/>
          </w:tcPr>
          <w:p w14:paraId="26535A4A" w14:textId="77777777" w:rsidR="00EC6BE0" w:rsidRPr="004F3FA1" w:rsidRDefault="00EC6BE0" w:rsidP="00EC6BE0">
            <w:pPr>
              <w:spacing w:after="0" w:line="276" w:lineRule="auto"/>
              <w:ind w:right="-563"/>
              <w:jc w:val="both"/>
              <w:rPr>
                <w:rFonts w:ascii="Palatino Linotype" w:hAnsi="Palatino Linotype"/>
                <w:sz w:val="22"/>
                <w:szCs w:val="22"/>
              </w:rPr>
            </w:pPr>
            <w:r w:rsidRPr="004F3FA1">
              <w:rPr>
                <w:rFonts w:ascii="Palatino Linotype" w:hAnsi="Palatino Linotype"/>
                <w:sz w:val="22"/>
                <w:szCs w:val="22"/>
              </w:rPr>
              <w:t>Gard împrejmuitor</w:t>
            </w:r>
          </w:p>
        </w:tc>
        <w:tc>
          <w:tcPr>
            <w:tcW w:w="567" w:type="dxa"/>
          </w:tcPr>
          <w:p w14:paraId="66BB8306"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1701" w:type="dxa"/>
          </w:tcPr>
          <w:p w14:paraId="429E7B95"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1608" w:type="dxa"/>
          </w:tcPr>
          <w:p w14:paraId="54F7ED60"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1620" w:type="dxa"/>
          </w:tcPr>
          <w:p w14:paraId="465A6B71"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1440" w:type="dxa"/>
          </w:tcPr>
          <w:p w14:paraId="15D8B9A7" w14:textId="77777777" w:rsidR="00EC6BE0" w:rsidRPr="004F3FA1" w:rsidRDefault="00EC6BE0" w:rsidP="00EC6BE0">
            <w:pPr>
              <w:spacing w:after="0" w:line="276" w:lineRule="auto"/>
              <w:ind w:right="-563"/>
              <w:jc w:val="both"/>
              <w:rPr>
                <w:rFonts w:ascii="Palatino Linotype" w:hAnsi="Palatino Linotype"/>
                <w:sz w:val="22"/>
                <w:szCs w:val="22"/>
              </w:rPr>
            </w:pPr>
          </w:p>
        </w:tc>
      </w:tr>
    </w:tbl>
    <w:p w14:paraId="3F2FBAFA" w14:textId="028F771A" w:rsidR="00EC6BE0" w:rsidRPr="004F3FA1" w:rsidRDefault="00EC6BE0" w:rsidP="00EC6BE0">
      <w:pPr>
        <w:spacing w:after="0" w:line="276" w:lineRule="auto"/>
        <w:ind w:right="-563"/>
        <w:jc w:val="both"/>
        <w:rPr>
          <w:rFonts w:ascii="Palatino Linotype" w:hAnsi="Palatino Linotype"/>
          <w:sz w:val="12"/>
        </w:rPr>
      </w:pPr>
    </w:p>
    <w:tbl>
      <w:tblPr>
        <w:tblW w:w="0" w:type="auto"/>
        <w:tblLook w:val="04A0" w:firstRow="1" w:lastRow="0" w:firstColumn="1" w:lastColumn="0" w:noHBand="0" w:noVBand="1"/>
      </w:tblPr>
      <w:tblGrid>
        <w:gridCol w:w="1413"/>
        <w:gridCol w:w="1276"/>
        <w:gridCol w:w="1275"/>
      </w:tblGrid>
      <w:tr w:rsidR="0018203D" w:rsidRPr="004F3FA1" w14:paraId="2277F4C1" w14:textId="77777777" w:rsidTr="00991917">
        <w:tc>
          <w:tcPr>
            <w:tcW w:w="1413" w:type="dxa"/>
            <w:tcBorders>
              <w:top w:val="single" w:sz="4" w:space="0" w:color="auto"/>
              <w:left w:val="single" w:sz="4" w:space="0" w:color="auto"/>
              <w:bottom w:val="single" w:sz="4" w:space="0" w:color="auto"/>
              <w:right w:val="single" w:sz="4" w:space="0" w:color="auto"/>
            </w:tcBorders>
          </w:tcPr>
          <w:p w14:paraId="21BC71D9" w14:textId="03AFC15B" w:rsidR="0018203D" w:rsidRPr="004F3FA1" w:rsidRDefault="0018203D" w:rsidP="00EC6BE0">
            <w:pPr>
              <w:spacing w:line="276" w:lineRule="auto"/>
              <w:ind w:right="-563"/>
              <w:jc w:val="both"/>
              <w:rPr>
                <w:rFonts w:ascii="Palatino Linotype" w:hAnsi="Palatino Linotype"/>
                <w:sz w:val="22"/>
                <w:szCs w:val="22"/>
              </w:rPr>
            </w:pPr>
            <w:r w:rsidRPr="004F3FA1">
              <w:rPr>
                <w:rFonts w:ascii="Palatino Linotype" w:hAnsi="Palatino Linotype"/>
                <w:sz w:val="22"/>
                <w:szCs w:val="22"/>
              </w:rPr>
              <w:t>Clasa</w:t>
            </w:r>
          </w:p>
        </w:tc>
        <w:tc>
          <w:tcPr>
            <w:tcW w:w="1276" w:type="dxa"/>
            <w:tcBorders>
              <w:top w:val="single" w:sz="4" w:space="0" w:color="auto"/>
              <w:left w:val="single" w:sz="4" w:space="0" w:color="auto"/>
              <w:bottom w:val="single" w:sz="4" w:space="0" w:color="auto"/>
              <w:right w:val="single" w:sz="4" w:space="0" w:color="auto"/>
            </w:tcBorders>
          </w:tcPr>
          <w:p w14:paraId="556851BF" w14:textId="33C1D2B9" w:rsidR="0018203D" w:rsidRPr="004F3FA1" w:rsidRDefault="0018203D" w:rsidP="00EC6BE0">
            <w:pPr>
              <w:spacing w:line="276" w:lineRule="auto"/>
              <w:ind w:right="-563"/>
              <w:jc w:val="both"/>
              <w:rPr>
                <w:rFonts w:ascii="Palatino Linotype" w:hAnsi="Palatino Linotype"/>
                <w:sz w:val="22"/>
                <w:szCs w:val="22"/>
              </w:rPr>
            </w:pPr>
            <w:r w:rsidRPr="004F3FA1">
              <w:rPr>
                <w:rFonts w:ascii="Palatino Linotype" w:hAnsi="Palatino Linotype"/>
                <w:sz w:val="22"/>
                <w:szCs w:val="22"/>
              </w:rPr>
              <w:t>Nr. clase</w:t>
            </w:r>
          </w:p>
        </w:tc>
        <w:tc>
          <w:tcPr>
            <w:tcW w:w="1275" w:type="dxa"/>
            <w:tcBorders>
              <w:top w:val="single" w:sz="4" w:space="0" w:color="auto"/>
              <w:left w:val="single" w:sz="4" w:space="0" w:color="auto"/>
              <w:bottom w:val="single" w:sz="4" w:space="0" w:color="auto"/>
              <w:right w:val="single" w:sz="4" w:space="0" w:color="auto"/>
            </w:tcBorders>
          </w:tcPr>
          <w:p w14:paraId="1E14E3E8" w14:textId="0D47DE39" w:rsidR="0018203D" w:rsidRPr="004F3FA1" w:rsidRDefault="0018203D" w:rsidP="00EC6BE0">
            <w:pPr>
              <w:spacing w:line="276" w:lineRule="auto"/>
              <w:ind w:right="-563"/>
              <w:jc w:val="both"/>
              <w:rPr>
                <w:rFonts w:ascii="Palatino Linotype" w:hAnsi="Palatino Linotype"/>
                <w:sz w:val="22"/>
                <w:szCs w:val="22"/>
              </w:rPr>
            </w:pPr>
            <w:r w:rsidRPr="004F3FA1">
              <w:rPr>
                <w:rFonts w:ascii="Palatino Linotype" w:hAnsi="Palatino Linotype"/>
                <w:sz w:val="22"/>
                <w:szCs w:val="22"/>
              </w:rPr>
              <w:t>Nr. elevi</w:t>
            </w:r>
          </w:p>
        </w:tc>
      </w:tr>
      <w:tr w:rsidR="00991917" w:rsidRPr="004F3FA1" w14:paraId="4A306E14" w14:textId="77777777" w:rsidTr="00991917">
        <w:trPr>
          <w:trHeight w:val="173"/>
        </w:trPr>
        <w:tc>
          <w:tcPr>
            <w:tcW w:w="1413" w:type="dxa"/>
            <w:tcBorders>
              <w:top w:val="single" w:sz="4" w:space="0" w:color="auto"/>
              <w:left w:val="single" w:sz="4" w:space="0" w:color="auto"/>
              <w:bottom w:val="single" w:sz="4" w:space="0" w:color="auto"/>
              <w:right w:val="single" w:sz="4" w:space="0" w:color="auto"/>
            </w:tcBorders>
          </w:tcPr>
          <w:p w14:paraId="5EAAF98F" w14:textId="77777777" w:rsidR="00991917" w:rsidRPr="004F3FA1" w:rsidRDefault="00991917" w:rsidP="00EC6BE0">
            <w:pPr>
              <w:spacing w:line="276" w:lineRule="auto"/>
              <w:ind w:right="-563"/>
              <w:jc w:val="both"/>
              <w:rPr>
                <w:rFonts w:ascii="Palatino Linotype" w:hAnsi="Palatino Linotype"/>
                <w:sz w:val="12"/>
                <w:szCs w:val="22"/>
              </w:rPr>
            </w:pPr>
          </w:p>
        </w:tc>
        <w:tc>
          <w:tcPr>
            <w:tcW w:w="1276" w:type="dxa"/>
            <w:tcBorders>
              <w:top w:val="single" w:sz="4" w:space="0" w:color="auto"/>
              <w:left w:val="single" w:sz="4" w:space="0" w:color="auto"/>
              <w:bottom w:val="single" w:sz="4" w:space="0" w:color="auto"/>
              <w:right w:val="single" w:sz="4" w:space="0" w:color="auto"/>
            </w:tcBorders>
          </w:tcPr>
          <w:p w14:paraId="6034CCD2" w14:textId="77777777" w:rsidR="00991917" w:rsidRPr="004F3FA1" w:rsidRDefault="00991917" w:rsidP="00EC6BE0">
            <w:pPr>
              <w:spacing w:line="276" w:lineRule="auto"/>
              <w:ind w:right="-563"/>
              <w:jc w:val="both"/>
              <w:rPr>
                <w:rFonts w:ascii="Palatino Linotype" w:hAnsi="Palatino Linotype"/>
                <w:sz w:val="12"/>
                <w:szCs w:val="22"/>
              </w:rPr>
            </w:pPr>
          </w:p>
        </w:tc>
        <w:tc>
          <w:tcPr>
            <w:tcW w:w="1275" w:type="dxa"/>
            <w:tcBorders>
              <w:top w:val="single" w:sz="4" w:space="0" w:color="auto"/>
              <w:left w:val="single" w:sz="4" w:space="0" w:color="auto"/>
              <w:bottom w:val="single" w:sz="4" w:space="0" w:color="auto"/>
              <w:right w:val="single" w:sz="4" w:space="0" w:color="auto"/>
            </w:tcBorders>
          </w:tcPr>
          <w:p w14:paraId="64A28761" w14:textId="77777777" w:rsidR="00991917" w:rsidRPr="004F3FA1" w:rsidRDefault="00991917" w:rsidP="00EC6BE0">
            <w:pPr>
              <w:spacing w:line="276" w:lineRule="auto"/>
              <w:ind w:right="-563"/>
              <w:jc w:val="both"/>
              <w:rPr>
                <w:rFonts w:ascii="Palatino Linotype" w:hAnsi="Palatino Linotype"/>
                <w:sz w:val="12"/>
                <w:szCs w:val="22"/>
              </w:rPr>
            </w:pPr>
          </w:p>
        </w:tc>
      </w:tr>
      <w:tr w:rsidR="00991917" w:rsidRPr="004F3FA1" w14:paraId="1FE1610D" w14:textId="77777777" w:rsidTr="00991917">
        <w:trPr>
          <w:trHeight w:val="223"/>
        </w:trPr>
        <w:tc>
          <w:tcPr>
            <w:tcW w:w="1413" w:type="dxa"/>
            <w:tcBorders>
              <w:top w:val="single" w:sz="4" w:space="0" w:color="auto"/>
              <w:left w:val="single" w:sz="4" w:space="0" w:color="auto"/>
              <w:bottom w:val="single" w:sz="4" w:space="0" w:color="auto"/>
              <w:right w:val="single" w:sz="4" w:space="0" w:color="auto"/>
            </w:tcBorders>
          </w:tcPr>
          <w:p w14:paraId="5AA83906" w14:textId="77777777" w:rsidR="00991917" w:rsidRPr="004F3FA1" w:rsidRDefault="00991917" w:rsidP="00EC6BE0">
            <w:pPr>
              <w:spacing w:line="276" w:lineRule="auto"/>
              <w:ind w:right="-563"/>
              <w:jc w:val="both"/>
              <w:rPr>
                <w:rFonts w:ascii="Palatino Linotype" w:hAnsi="Palatino Linotype"/>
                <w:sz w:val="12"/>
                <w:szCs w:val="22"/>
              </w:rPr>
            </w:pPr>
          </w:p>
        </w:tc>
        <w:tc>
          <w:tcPr>
            <w:tcW w:w="1276" w:type="dxa"/>
            <w:tcBorders>
              <w:top w:val="single" w:sz="4" w:space="0" w:color="auto"/>
              <w:left w:val="single" w:sz="4" w:space="0" w:color="auto"/>
              <w:bottom w:val="single" w:sz="4" w:space="0" w:color="auto"/>
              <w:right w:val="single" w:sz="4" w:space="0" w:color="auto"/>
            </w:tcBorders>
          </w:tcPr>
          <w:p w14:paraId="02A08D86" w14:textId="77777777" w:rsidR="00991917" w:rsidRPr="004F3FA1" w:rsidRDefault="00991917" w:rsidP="00EC6BE0">
            <w:pPr>
              <w:spacing w:line="276" w:lineRule="auto"/>
              <w:ind w:right="-563"/>
              <w:jc w:val="both"/>
              <w:rPr>
                <w:rFonts w:ascii="Palatino Linotype" w:hAnsi="Palatino Linotype"/>
                <w:sz w:val="12"/>
                <w:szCs w:val="22"/>
              </w:rPr>
            </w:pPr>
          </w:p>
        </w:tc>
        <w:tc>
          <w:tcPr>
            <w:tcW w:w="1275" w:type="dxa"/>
            <w:tcBorders>
              <w:top w:val="single" w:sz="4" w:space="0" w:color="auto"/>
              <w:left w:val="single" w:sz="4" w:space="0" w:color="auto"/>
              <w:bottom w:val="single" w:sz="4" w:space="0" w:color="auto"/>
              <w:right w:val="single" w:sz="4" w:space="0" w:color="auto"/>
            </w:tcBorders>
          </w:tcPr>
          <w:p w14:paraId="64620832" w14:textId="77777777" w:rsidR="00991917" w:rsidRPr="004F3FA1" w:rsidRDefault="00991917" w:rsidP="00EC6BE0">
            <w:pPr>
              <w:spacing w:line="276" w:lineRule="auto"/>
              <w:ind w:right="-563"/>
              <w:jc w:val="both"/>
              <w:rPr>
                <w:rFonts w:ascii="Palatino Linotype" w:hAnsi="Palatino Linotype"/>
                <w:sz w:val="12"/>
                <w:szCs w:val="22"/>
              </w:rPr>
            </w:pPr>
          </w:p>
        </w:tc>
      </w:tr>
    </w:tbl>
    <w:p w14:paraId="0DAEB62C" w14:textId="77777777" w:rsidR="00EC6BE0" w:rsidRPr="004F3FA1" w:rsidRDefault="00EC6BE0" w:rsidP="00EC6BE0">
      <w:pPr>
        <w:spacing w:after="0" w:line="276" w:lineRule="auto"/>
        <w:ind w:right="-563"/>
        <w:jc w:val="both"/>
        <w:rPr>
          <w:rFonts w:ascii="Palatino Linotype" w:hAnsi="Palatino Linotype"/>
          <w:vanish/>
          <w:sz w:val="16"/>
          <w:szCs w:val="22"/>
        </w:rPr>
      </w:pPr>
    </w:p>
    <w:p w14:paraId="557F7100" w14:textId="77777777" w:rsidR="00EC6BE0" w:rsidRPr="004F3FA1" w:rsidRDefault="00EC6BE0" w:rsidP="00EC6BE0">
      <w:pPr>
        <w:spacing w:after="0" w:line="276" w:lineRule="auto"/>
        <w:ind w:right="-563"/>
        <w:jc w:val="both"/>
        <w:rPr>
          <w:rFonts w:ascii="Palatino Linotype" w:hAnsi="Palatino Linotype"/>
          <w:vanish/>
          <w:sz w:val="22"/>
          <w:szCs w:val="22"/>
        </w:rPr>
      </w:pPr>
    </w:p>
    <w:p w14:paraId="151F033D" w14:textId="77777777" w:rsidR="00EC6BE0" w:rsidRPr="004F3FA1" w:rsidRDefault="00EC6BE0" w:rsidP="00EC6BE0">
      <w:pPr>
        <w:spacing w:after="0" w:line="276" w:lineRule="auto"/>
        <w:ind w:right="-563"/>
        <w:jc w:val="both"/>
        <w:rPr>
          <w:rFonts w:ascii="Palatino Linotype" w:hAnsi="Palatino Linotype"/>
          <w:vanish/>
          <w:sz w:val="22"/>
          <w:szCs w:val="22"/>
        </w:rPr>
      </w:pPr>
    </w:p>
    <w:p w14:paraId="61CC06C3" w14:textId="77777777" w:rsidR="00EC6BE0" w:rsidRPr="004F3FA1" w:rsidRDefault="00EC6BE0" w:rsidP="00EC6BE0">
      <w:pPr>
        <w:spacing w:after="0" w:line="276" w:lineRule="auto"/>
        <w:ind w:right="-563"/>
        <w:jc w:val="both"/>
        <w:rPr>
          <w:rFonts w:ascii="Palatino Linotype" w:hAnsi="Palatino Linotype"/>
          <w:bCs/>
          <w:sz w:val="22"/>
          <w:szCs w:val="22"/>
        </w:rPr>
      </w:pPr>
    </w:p>
    <w:tbl>
      <w:tblPr>
        <w:tblpPr w:leftFromText="180" w:rightFromText="180" w:vertAnchor="text" w:horzAnchor="margin" w:tblpY="-26"/>
        <w:tblW w:w="6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0"/>
        <w:gridCol w:w="1008"/>
        <w:gridCol w:w="990"/>
        <w:gridCol w:w="1454"/>
      </w:tblGrid>
      <w:tr w:rsidR="00EC6BE0" w:rsidRPr="004F3FA1" w14:paraId="0BEE1E27" w14:textId="77777777" w:rsidTr="00EC6BE0">
        <w:trPr>
          <w:trHeight w:val="242"/>
        </w:trPr>
        <w:tc>
          <w:tcPr>
            <w:tcW w:w="4608" w:type="dxa"/>
            <w:gridSpan w:val="3"/>
          </w:tcPr>
          <w:p w14:paraId="6B2C4B3E" w14:textId="77777777" w:rsidR="00EC6BE0" w:rsidRPr="004F3FA1" w:rsidRDefault="00EC6BE0" w:rsidP="00EC6BE0">
            <w:pPr>
              <w:spacing w:after="0" w:line="276" w:lineRule="auto"/>
              <w:ind w:right="-563"/>
              <w:jc w:val="both"/>
              <w:rPr>
                <w:rFonts w:ascii="Palatino Linotype" w:hAnsi="Palatino Linotype"/>
                <w:sz w:val="22"/>
                <w:szCs w:val="22"/>
              </w:rPr>
            </w:pPr>
            <w:r w:rsidRPr="004F3FA1">
              <w:rPr>
                <w:rFonts w:ascii="Palatino Linotype" w:hAnsi="Palatino Linotype"/>
                <w:sz w:val="22"/>
                <w:szCs w:val="22"/>
              </w:rPr>
              <w:t>Populație școlară și personal didactic</w:t>
            </w:r>
            <w:r w:rsidRPr="004F3FA1">
              <w:rPr>
                <w:rFonts w:ascii="Palatino Linotype" w:hAnsi="Palatino Linotype"/>
                <w:sz w:val="22"/>
                <w:szCs w:val="22"/>
                <w:vertAlign w:val="superscript"/>
              </w:rPr>
              <w:footnoteReference w:id="2"/>
            </w:r>
          </w:p>
        </w:tc>
        <w:tc>
          <w:tcPr>
            <w:tcW w:w="1454" w:type="dxa"/>
          </w:tcPr>
          <w:p w14:paraId="1D4F72A6" w14:textId="77777777" w:rsidR="00EC6BE0" w:rsidRPr="004F3FA1" w:rsidRDefault="00EC6BE0" w:rsidP="00EC6BE0">
            <w:pPr>
              <w:spacing w:after="0" w:line="276" w:lineRule="auto"/>
              <w:ind w:right="-563"/>
              <w:jc w:val="both"/>
              <w:rPr>
                <w:rFonts w:ascii="Palatino Linotype" w:hAnsi="Palatino Linotype"/>
                <w:sz w:val="22"/>
                <w:szCs w:val="22"/>
              </w:rPr>
            </w:pPr>
          </w:p>
        </w:tc>
      </w:tr>
      <w:tr w:rsidR="00EC6BE0" w:rsidRPr="004F3FA1" w14:paraId="218FAEBF" w14:textId="77777777" w:rsidTr="00EC6BE0">
        <w:trPr>
          <w:trHeight w:val="242"/>
        </w:trPr>
        <w:tc>
          <w:tcPr>
            <w:tcW w:w="2610" w:type="dxa"/>
          </w:tcPr>
          <w:p w14:paraId="49077B76"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1008" w:type="dxa"/>
          </w:tcPr>
          <w:p w14:paraId="3F1827AC" w14:textId="77777777" w:rsidR="00EC6BE0" w:rsidRPr="004F3FA1" w:rsidRDefault="00EC6BE0" w:rsidP="00EC6BE0">
            <w:pPr>
              <w:spacing w:after="0" w:line="276" w:lineRule="auto"/>
              <w:ind w:right="-563"/>
              <w:jc w:val="both"/>
              <w:rPr>
                <w:rFonts w:ascii="Palatino Linotype" w:hAnsi="Palatino Linotype"/>
                <w:sz w:val="22"/>
                <w:szCs w:val="22"/>
              </w:rPr>
            </w:pPr>
            <w:r w:rsidRPr="004F3FA1">
              <w:rPr>
                <w:rFonts w:ascii="Palatino Linotype" w:hAnsi="Palatino Linotype"/>
                <w:sz w:val="22"/>
                <w:szCs w:val="22"/>
              </w:rPr>
              <w:t>M</w:t>
            </w:r>
          </w:p>
        </w:tc>
        <w:tc>
          <w:tcPr>
            <w:tcW w:w="990" w:type="dxa"/>
          </w:tcPr>
          <w:p w14:paraId="1CB6C81B" w14:textId="77777777" w:rsidR="00EC6BE0" w:rsidRPr="004F3FA1" w:rsidRDefault="00EC6BE0" w:rsidP="00EC6BE0">
            <w:pPr>
              <w:spacing w:after="0" w:line="276" w:lineRule="auto"/>
              <w:ind w:right="-563"/>
              <w:jc w:val="both"/>
              <w:rPr>
                <w:rFonts w:ascii="Palatino Linotype" w:hAnsi="Palatino Linotype"/>
                <w:sz w:val="22"/>
                <w:szCs w:val="22"/>
              </w:rPr>
            </w:pPr>
            <w:r w:rsidRPr="004F3FA1">
              <w:rPr>
                <w:rFonts w:ascii="Palatino Linotype" w:hAnsi="Palatino Linotype"/>
                <w:sz w:val="22"/>
                <w:szCs w:val="22"/>
              </w:rPr>
              <w:t>F</w:t>
            </w:r>
          </w:p>
        </w:tc>
        <w:tc>
          <w:tcPr>
            <w:tcW w:w="1454" w:type="dxa"/>
          </w:tcPr>
          <w:p w14:paraId="2B276663" w14:textId="77777777" w:rsidR="00EC6BE0" w:rsidRPr="004F3FA1" w:rsidRDefault="00EC6BE0" w:rsidP="00EC6BE0">
            <w:pPr>
              <w:spacing w:after="0" w:line="276" w:lineRule="auto"/>
              <w:ind w:right="-563"/>
              <w:jc w:val="both"/>
              <w:rPr>
                <w:rFonts w:ascii="Palatino Linotype" w:hAnsi="Palatino Linotype"/>
                <w:sz w:val="22"/>
                <w:szCs w:val="22"/>
              </w:rPr>
            </w:pPr>
            <w:r w:rsidRPr="004F3FA1">
              <w:rPr>
                <w:rFonts w:ascii="Palatino Linotype" w:hAnsi="Palatino Linotype"/>
                <w:sz w:val="22"/>
                <w:szCs w:val="22"/>
              </w:rPr>
              <w:t>Total</w:t>
            </w:r>
          </w:p>
        </w:tc>
      </w:tr>
      <w:tr w:rsidR="00EC6BE0" w:rsidRPr="004F3FA1" w14:paraId="768B6C85" w14:textId="77777777" w:rsidTr="00EC6BE0">
        <w:trPr>
          <w:trHeight w:val="242"/>
        </w:trPr>
        <w:tc>
          <w:tcPr>
            <w:tcW w:w="2610" w:type="dxa"/>
          </w:tcPr>
          <w:p w14:paraId="202F9381" w14:textId="77777777" w:rsidR="00EC6BE0" w:rsidRPr="004F3FA1" w:rsidRDefault="00EC6BE0" w:rsidP="00EC6BE0">
            <w:pPr>
              <w:spacing w:after="0" w:line="276" w:lineRule="auto"/>
              <w:ind w:right="-563"/>
              <w:jc w:val="both"/>
              <w:rPr>
                <w:rFonts w:ascii="Palatino Linotype" w:hAnsi="Palatino Linotype"/>
                <w:sz w:val="22"/>
                <w:szCs w:val="22"/>
              </w:rPr>
            </w:pPr>
            <w:r w:rsidRPr="004F3FA1">
              <w:rPr>
                <w:rFonts w:ascii="Palatino Linotype" w:hAnsi="Palatino Linotype"/>
                <w:sz w:val="22"/>
                <w:szCs w:val="22"/>
              </w:rPr>
              <w:t>Preșcolari</w:t>
            </w:r>
          </w:p>
        </w:tc>
        <w:tc>
          <w:tcPr>
            <w:tcW w:w="1008" w:type="dxa"/>
          </w:tcPr>
          <w:p w14:paraId="5C3A8597"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990" w:type="dxa"/>
          </w:tcPr>
          <w:p w14:paraId="4C23E7DE"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1454" w:type="dxa"/>
          </w:tcPr>
          <w:p w14:paraId="18830CB6" w14:textId="77777777" w:rsidR="00EC6BE0" w:rsidRPr="004F3FA1" w:rsidRDefault="00EC6BE0" w:rsidP="00EC6BE0">
            <w:pPr>
              <w:spacing w:after="0" w:line="276" w:lineRule="auto"/>
              <w:ind w:right="-563"/>
              <w:jc w:val="both"/>
              <w:rPr>
                <w:rFonts w:ascii="Palatino Linotype" w:hAnsi="Palatino Linotype"/>
                <w:sz w:val="22"/>
                <w:szCs w:val="22"/>
              </w:rPr>
            </w:pPr>
          </w:p>
        </w:tc>
      </w:tr>
      <w:tr w:rsidR="00EC6BE0" w:rsidRPr="004F3FA1" w14:paraId="3EC78BD6" w14:textId="77777777" w:rsidTr="00EC6BE0">
        <w:trPr>
          <w:trHeight w:val="242"/>
        </w:trPr>
        <w:tc>
          <w:tcPr>
            <w:tcW w:w="2610" w:type="dxa"/>
          </w:tcPr>
          <w:p w14:paraId="5DCF1251" w14:textId="77777777" w:rsidR="00EC6BE0" w:rsidRPr="004F3FA1" w:rsidRDefault="00EC6BE0" w:rsidP="00EC6BE0">
            <w:pPr>
              <w:spacing w:after="0" w:line="276" w:lineRule="auto"/>
              <w:ind w:right="-563"/>
              <w:jc w:val="both"/>
              <w:rPr>
                <w:rFonts w:ascii="Palatino Linotype" w:hAnsi="Palatino Linotype"/>
                <w:sz w:val="22"/>
                <w:szCs w:val="22"/>
              </w:rPr>
            </w:pPr>
            <w:r w:rsidRPr="004F3FA1">
              <w:rPr>
                <w:rFonts w:ascii="Palatino Linotype" w:hAnsi="Palatino Linotype"/>
                <w:sz w:val="22"/>
                <w:szCs w:val="22"/>
              </w:rPr>
              <w:t>Elevi, din care</w:t>
            </w:r>
          </w:p>
        </w:tc>
        <w:tc>
          <w:tcPr>
            <w:tcW w:w="1008" w:type="dxa"/>
          </w:tcPr>
          <w:p w14:paraId="6BFE8BC2"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990" w:type="dxa"/>
          </w:tcPr>
          <w:p w14:paraId="1F44859E"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1454" w:type="dxa"/>
          </w:tcPr>
          <w:p w14:paraId="22C6C6DB" w14:textId="77777777" w:rsidR="00EC6BE0" w:rsidRPr="004F3FA1" w:rsidRDefault="00EC6BE0" w:rsidP="00EC6BE0">
            <w:pPr>
              <w:spacing w:after="0" w:line="276" w:lineRule="auto"/>
              <w:ind w:right="-563"/>
              <w:jc w:val="both"/>
              <w:rPr>
                <w:rFonts w:ascii="Palatino Linotype" w:hAnsi="Palatino Linotype"/>
                <w:sz w:val="22"/>
                <w:szCs w:val="22"/>
              </w:rPr>
            </w:pPr>
          </w:p>
        </w:tc>
      </w:tr>
      <w:tr w:rsidR="00EC6BE0" w:rsidRPr="004F3FA1" w14:paraId="09D5723E" w14:textId="77777777" w:rsidTr="00EC6BE0">
        <w:trPr>
          <w:trHeight w:val="251"/>
        </w:trPr>
        <w:tc>
          <w:tcPr>
            <w:tcW w:w="2610" w:type="dxa"/>
          </w:tcPr>
          <w:p w14:paraId="084C6723" w14:textId="77777777" w:rsidR="00EC6BE0" w:rsidRPr="004F3FA1" w:rsidRDefault="00EC6BE0" w:rsidP="00EC6BE0">
            <w:pPr>
              <w:spacing w:after="0" w:line="276" w:lineRule="auto"/>
              <w:ind w:right="-563"/>
              <w:jc w:val="both"/>
              <w:rPr>
                <w:rFonts w:ascii="Palatino Linotype" w:hAnsi="Palatino Linotype"/>
                <w:sz w:val="22"/>
                <w:szCs w:val="22"/>
              </w:rPr>
            </w:pPr>
            <w:r w:rsidRPr="004F3FA1">
              <w:rPr>
                <w:rFonts w:ascii="Palatino Linotype" w:hAnsi="Palatino Linotype"/>
                <w:bCs/>
                <w:sz w:val="22"/>
                <w:szCs w:val="22"/>
              </w:rPr>
              <w:t xml:space="preserve">             sub 14  ani</w:t>
            </w:r>
          </w:p>
        </w:tc>
        <w:tc>
          <w:tcPr>
            <w:tcW w:w="1008" w:type="dxa"/>
          </w:tcPr>
          <w:p w14:paraId="761D6DBF"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990" w:type="dxa"/>
          </w:tcPr>
          <w:p w14:paraId="620835E4"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1454" w:type="dxa"/>
          </w:tcPr>
          <w:p w14:paraId="70084F41" w14:textId="77777777" w:rsidR="00EC6BE0" w:rsidRPr="004F3FA1" w:rsidRDefault="00EC6BE0" w:rsidP="00EC6BE0">
            <w:pPr>
              <w:spacing w:after="0" w:line="276" w:lineRule="auto"/>
              <w:ind w:right="-563"/>
              <w:jc w:val="both"/>
              <w:rPr>
                <w:rFonts w:ascii="Palatino Linotype" w:hAnsi="Palatino Linotype"/>
                <w:sz w:val="22"/>
                <w:szCs w:val="22"/>
              </w:rPr>
            </w:pPr>
          </w:p>
        </w:tc>
      </w:tr>
      <w:tr w:rsidR="00EC6BE0" w:rsidRPr="004F3FA1" w14:paraId="62B58874" w14:textId="77777777" w:rsidTr="00EC6BE0">
        <w:trPr>
          <w:trHeight w:val="251"/>
        </w:trPr>
        <w:tc>
          <w:tcPr>
            <w:tcW w:w="2610" w:type="dxa"/>
          </w:tcPr>
          <w:p w14:paraId="5C8C714A" w14:textId="77777777" w:rsidR="00EC6BE0" w:rsidRPr="004F3FA1" w:rsidRDefault="00EC6BE0" w:rsidP="00EC6BE0">
            <w:pPr>
              <w:spacing w:after="0" w:line="276" w:lineRule="auto"/>
              <w:ind w:right="-563"/>
              <w:jc w:val="both"/>
              <w:rPr>
                <w:rFonts w:ascii="Palatino Linotype" w:hAnsi="Palatino Linotype"/>
                <w:bCs/>
                <w:sz w:val="22"/>
                <w:szCs w:val="22"/>
              </w:rPr>
            </w:pPr>
            <w:r w:rsidRPr="004F3FA1">
              <w:rPr>
                <w:rFonts w:ascii="Palatino Linotype" w:hAnsi="Palatino Linotype"/>
                <w:bCs/>
                <w:sz w:val="22"/>
                <w:szCs w:val="22"/>
              </w:rPr>
              <w:t xml:space="preserve">             între 14 - 16</w:t>
            </w:r>
          </w:p>
        </w:tc>
        <w:tc>
          <w:tcPr>
            <w:tcW w:w="1008" w:type="dxa"/>
          </w:tcPr>
          <w:p w14:paraId="12E309A3" w14:textId="77777777" w:rsidR="00EC6BE0" w:rsidRPr="004F3FA1" w:rsidRDefault="00EC6BE0" w:rsidP="00EC6BE0">
            <w:pPr>
              <w:spacing w:after="0" w:line="276" w:lineRule="auto"/>
              <w:ind w:right="-563"/>
              <w:jc w:val="both"/>
              <w:rPr>
                <w:rFonts w:ascii="Palatino Linotype" w:hAnsi="Palatino Linotype"/>
                <w:sz w:val="22"/>
                <w:szCs w:val="22"/>
              </w:rPr>
            </w:pPr>
            <w:r w:rsidRPr="004F3FA1">
              <w:rPr>
                <w:rFonts w:ascii="Palatino Linotype" w:hAnsi="Palatino Linotype"/>
                <w:sz w:val="22"/>
                <w:szCs w:val="22"/>
              </w:rPr>
              <w:t xml:space="preserve">    </w:t>
            </w:r>
          </w:p>
        </w:tc>
        <w:tc>
          <w:tcPr>
            <w:tcW w:w="990" w:type="dxa"/>
          </w:tcPr>
          <w:p w14:paraId="2AF57F51"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1454" w:type="dxa"/>
          </w:tcPr>
          <w:p w14:paraId="27221CBF" w14:textId="77777777" w:rsidR="00EC6BE0" w:rsidRPr="004F3FA1" w:rsidRDefault="00EC6BE0" w:rsidP="00EC6BE0">
            <w:pPr>
              <w:spacing w:after="0" w:line="276" w:lineRule="auto"/>
              <w:ind w:right="-563"/>
              <w:jc w:val="both"/>
              <w:rPr>
                <w:rFonts w:ascii="Palatino Linotype" w:hAnsi="Palatino Linotype"/>
                <w:sz w:val="22"/>
                <w:szCs w:val="22"/>
              </w:rPr>
            </w:pPr>
          </w:p>
        </w:tc>
      </w:tr>
      <w:tr w:rsidR="00EC6BE0" w:rsidRPr="004F3FA1" w14:paraId="12E427A1" w14:textId="77777777" w:rsidTr="00EC6BE0">
        <w:trPr>
          <w:trHeight w:val="242"/>
        </w:trPr>
        <w:tc>
          <w:tcPr>
            <w:tcW w:w="2610" w:type="dxa"/>
          </w:tcPr>
          <w:p w14:paraId="6940A567" w14:textId="77777777" w:rsidR="00EC6BE0" w:rsidRPr="004F3FA1" w:rsidRDefault="00EC6BE0" w:rsidP="00EC6BE0">
            <w:pPr>
              <w:spacing w:after="0" w:line="276" w:lineRule="auto"/>
              <w:ind w:right="-563"/>
              <w:jc w:val="both"/>
              <w:rPr>
                <w:rFonts w:ascii="Palatino Linotype" w:hAnsi="Palatino Linotype"/>
                <w:bCs/>
                <w:sz w:val="22"/>
                <w:szCs w:val="22"/>
              </w:rPr>
            </w:pPr>
            <w:r w:rsidRPr="004F3FA1">
              <w:rPr>
                <w:rFonts w:ascii="Palatino Linotype" w:hAnsi="Palatino Linotype"/>
                <w:bCs/>
                <w:sz w:val="22"/>
                <w:szCs w:val="22"/>
              </w:rPr>
              <w:t xml:space="preserve">             peste 16 ani</w:t>
            </w:r>
          </w:p>
        </w:tc>
        <w:tc>
          <w:tcPr>
            <w:tcW w:w="1008" w:type="dxa"/>
          </w:tcPr>
          <w:p w14:paraId="70164365"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990" w:type="dxa"/>
          </w:tcPr>
          <w:p w14:paraId="212477DF"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1454" w:type="dxa"/>
          </w:tcPr>
          <w:p w14:paraId="0F177B5C" w14:textId="77777777" w:rsidR="00EC6BE0" w:rsidRPr="004F3FA1" w:rsidRDefault="00EC6BE0" w:rsidP="00EC6BE0">
            <w:pPr>
              <w:spacing w:after="0" w:line="276" w:lineRule="auto"/>
              <w:ind w:right="-563"/>
              <w:jc w:val="both"/>
              <w:rPr>
                <w:rFonts w:ascii="Palatino Linotype" w:hAnsi="Palatino Linotype"/>
                <w:sz w:val="22"/>
                <w:szCs w:val="22"/>
              </w:rPr>
            </w:pPr>
          </w:p>
        </w:tc>
      </w:tr>
      <w:tr w:rsidR="00EC6BE0" w:rsidRPr="004F3FA1" w14:paraId="08649B45" w14:textId="77777777" w:rsidTr="00EC6BE0">
        <w:trPr>
          <w:trHeight w:val="242"/>
        </w:trPr>
        <w:tc>
          <w:tcPr>
            <w:tcW w:w="2610" w:type="dxa"/>
          </w:tcPr>
          <w:p w14:paraId="55D10F99" w14:textId="77777777" w:rsidR="00EC6BE0" w:rsidRPr="004F3FA1" w:rsidRDefault="00EC6BE0" w:rsidP="00EC6BE0">
            <w:pPr>
              <w:spacing w:after="0" w:line="276" w:lineRule="auto"/>
              <w:ind w:right="-563"/>
              <w:jc w:val="both"/>
              <w:rPr>
                <w:rFonts w:ascii="Palatino Linotype" w:hAnsi="Palatino Linotype"/>
                <w:bCs/>
                <w:sz w:val="22"/>
                <w:szCs w:val="22"/>
              </w:rPr>
            </w:pPr>
            <w:r w:rsidRPr="004F3FA1">
              <w:rPr>
                <w:rFonts w:ascii="Palatino Linotype" w:hAnsi="Palatino Linotype"/>
                <w:bCs/>
                <w:sz w:val="22"/>
                <w:szCs w:val="22"/>
              </w:rPr>
              <w:t>Cadre didactice</w:t>
            </w:r>
          </w:p>
        </w:tc>
        <w:tc>
          <w:tcPr>
            <w:tcW w:w="1008" w:type="dxa"/>
          </w:tcPr>
          <w:p w14:paraId="50503EB1"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990" w:type="dxa"/>
          </w:tcPr>
          <w:p w14:paraId="3181EB89"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1454" w:type="dxa"/>
          </w:tcPr>
          <w:p w14:paraId="6035BB70" w14:textId="77777777" w:rsidR="00EC6BE0" w:rsidRPr="004F3FA1" w:rsidRDefault="00EC6BE0" w:rsidP="00EC6BE0">
            <w:pPr>
              <w:spacing w:after="0" w:line="276" w:lineRule="auto"/>
              <w:ind w:right="-563"/>
              <w:jc w:val="both"/>
              <w:rPr>
                <w:rFonts w:ascii="Palatino Linotype" w:hAnsi="Palatino Linotype"/>
                <w:sz w:val="22"/>
                <w:szCs w:val="22"/>
              </w:rPr>
            </w:pPr>
          </w:p>
        </w:tc>
      </w:tr>
      <w:tr w:rsidR="00EC6BE0" w:rsidRPr="004F3FA1" w14:paraId="7205CCD2" w14:textId="77777777" w:rsidTr="00EC6BE0">
        <w:trPr>
          <w:trHeight w:val="242"/>
        </w:trPr>
        <w:tc>
          <w:tcPr>
            <w:tcW w:w="2610" w:type="dxa"/>
          </w:tcPr>
          <w:p w14:paraId="16A568E8" w14:textId="77777777" w:rsidR="00EC6BE0" w:rsidRPr="004F3FA1" w:rsidRDefault="00EC6BE0" w:rsidP="00EC6BE0">
            <w:pPr>
              <w:spacing w:after="0" w:line="276" w:lineRule="auto"/>
              <w:ind w:right="-563"/>
              <w:jc w:val="both"/>
              <w:rPr>
                <w:rFonts w:ascii="Palatino Linotype" w:hAnsi="Palatino Linotype"/>
                <w:bCs/>
                <w:sz w:val="22"/>
                <w:szCs w:val="22"/>
              </w:rPr>
            </w:pPr>
            <w:r w:rsidRPr="004F3FA1">
              <w:rPr>
                <w:rFonts w:ascii="Palatino Linotype" w:hAnsi="Palatino Linotype"/>
                <w:bCs/>
                <w:sz w:val="22"/>
                <w:szCs w:val="22"/>
              </w:rPr>
              <w:t>Personal auxiliar</w:t>
            </w:r>
          </w:p>
        </w:tc>
        <w:tc>
          <w:tcPr>
            <w:tcW w:w="1008" w:type="dxa"/>
          </w:tcPr>
          <w:p w14:paraId="62B640A8"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990" w:type="dxa"/>
          </w:tcPr>
          <w:p w14:paraId="04DB459A"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1454" w:type="dxa"/>
          </w:tcPr>
          <w:p w14:paraId="6B09CCE1" w14:textId="77777777" w:rsidR="00EC6BE0" w:rsidRPr="004F3FA1" w:rsidRDefault="00EC6BE0" w:rsidP="00EC6BE0">
            <w:pPr>
              <w:spacing w:after="0" w:line="276" w:lineRule="auto"/>
              <w:ind w:right="-563"/>
              <w:jc w:val="both"/>
              <w:rPr>
                <w:rFonts w:ascii="Palatino Linotype" w:hAnsi="Palatino Linotype"/>
                <w:sz w:val="22"/>
                <w:szCs w:val="22"/>
              </w:rPr>
            </w:pPr>
          </w:p>
        </w:tc>
      </w:tr>
      <w:tr w:rsidR="00EC6BE0" w:rsidRPr="004F3FA1" w14:paraId="188DA336" w14:textId="77777777" w:rsidTr="00EC6BE0">
        <w:trPr>
          <w:trHeight w:val="242"/>
        </w:trPr>
        <w:tc>
          <w:tcPr>
            <w:tcW w:w="2610" w:type="dxa"/>
          </w:tcPr>
          <w:p w14:paraId="638F8282" w14:textId="77777777" w:rsidR="00EC6BE0" w:rsidRPr="004F3FA1" w:rsidRDefault="00EC6BE0" w:rsidP="00EC6BE0">
            <w:pPr>
              <w:spacing w:after="0" w:line="276" w:lineRule="auto"/>
              <w:ind w:right="-563"/>
              <w:jc w:val="both"/>
              <w:rPr>
                <w:rFonts w:ascii="Palatino Linotype" w:hAnsi="Palatino Linotype"/>
                <w:bCs/>
                <w:sz w:val="22"/>
                <w:szCs w:val="22"/>
              </w:rPr>
            </w:pPr>
            <w:r w:rsidRPr="004F3FA1">
              <w:rPr>
                <w:rFonts w:ascii="Palatino Linotype" w:hAnsi="Palatino Linotype"/>
                <w:bCs/>
                <w:sz w:val="22"/>
                <w:szCs w:val="22"/>
              </w:rPr>
              <w:t>Personal de pază</w:t>
            </w:r>
          </w:p>
        </w:tc>
        <w:tc>
          <w:tcPr>
            <w:tcW w:w="1008" w:type="dxa"/>
          </w:tcPr>
          <w:p w14:paraId="138E9690"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990" w:type="dxa"/>
          </w:tcPr>
          <w:p w14:paraId="6032C3EA" w14:textId="77777777" w:rsidR="00EC6BE0" w:rsidRPr="004F3FA1" w:rsidRDefault="00EC6BE0" w:rsidP="00EC6BE0">
            <w:pPr>
              <w:spacing w:after="0" w:line="276" w:lineRule="auto"/>
              <w:ind w:right="-563"/>
              <w:jc w:val="both"/>
              <w:rPr>
                <w:rFonts w:ascii="Palatino Linotype" w:hAnsi="Palatino Linotype"/>
                <w:sz w:val="22"/>
                <w:szCs w:val="22"/>
              </w:rPr>
            </w:pPr>
          </w:p>
        </w:tc>
        <w:tc>
          <w:tcPr>
            <w:tcW w:w="1454" w:type="dxa"/>
          </w:tcPr>
          <w:p w14:paraId="1692CB4A" w14:textId="77777777" w:rsidR="00EC6BE0" w:rsidRPr="004F3FA1" w:rsidRDefault="00EC6BE0" w:rsidP="00EC6BE0">
            <w:pPr>
              <w:spacing w:after="0" w:line="276" w:lineRule="auto"/>
              <w:ind w:right="-563"/>
              <w:jc w:val="both"/>
              <w:rPr>
                <w:rFonts w:ascii="Palatino Linotype" w:hAnsi="Palatino Linotype"/>
                <w:sz w:val="22"/>
                <w:szCs w:val="22"/>
              </w:rPr>
            </w:pPr>
          </w:p>
        </w:tc>
      </w:tr>
    </w:tbl>
    <w:p w14:paraId="0CBB137B" w14:textId="77777777" w:rsidR="00EC6BE0" w:rsidRPr="004F3FA1" w:rsidRDefault="00EC6BE0" w:rsidP="00EC6BE0">
      <w:pPr>
        <w:spacing w:after="0" w:line="276" w:lineRule="auto"/>
        <w:ind w:right="-563"/>
        <w:jc w:val="both"/>
        <w:rPr>
          <w:rFonts w:ascii="Palatino Linotype" w:hAnsi="Palatino Linotype"/>
          <w:bCs/>
        </w:rPr>
      </w:pPr>
    </w:p>
    <w:p w14:paraId="7FE70662" w14:textId="77777777" w:rsidR="00EC6BE0" w:rsidRPr="00070E7D" w:rsidRDefault="00EC6BE0" w:rsidP="00EC6BE0">
      <w:pPr>
        <w:spacing w:after="0" w:line="276" w:lineRule="auto"/>
        <w:ind w:right="-563"/>
        <w:jc w:val="both"/>
        <w:rPr>
          <w:rFonts w:ascii="Palatino Linotype" w:hAnsi="Palatino Linotype"/>
          <w:b/>
          <w:bCs/>
        </w:rPr>
      </w:pPr>
    </w:p>
    <w:p w14:paraId="5CECE05A" w14:textId="77777777" w:rsidR="00EC6BE0" w:rsidRPr="00070E7D" w:rsidRDefault="00EC6BE0" w:rsidP="00EC6BE0">
      <w:pPr>
        <w:spacing w:after="0" w:line="276" w:lineRule="auto"/>
        <w:ind w:right="-563"/>
        <w:jc w:val="both"/>
        <w:rPr>
          <w:rFonts w:ascii="Palatino Linotype" w:hAnsi="Palatino Linotype"/>
          <w:b/>
          <w:bCs/>
        </w:rPr>
      </w:pPr>
    </w:p>
    <w:p w14:paraId="0667B531" w14:textId="77777777" w:rsidR="00EC6BE0" w:rsidRPr="00070E7D" w:rsidRDefault="00EC6BE0" w:rsidP="00EC6BE0">
      <w:pPr>
        <w:spacing w:after="0" w:line="276" w:lineRule="auto"/>
        <w:ind w:right="-563"/>
        <w:jc w:val="both"/>
        <w:rPr>
          <w:rFonts w:ascii="Palatino Linotype" w:hAnsi="Palatino Linotype"/>
          <w:b/>
          <w:bCs/>
        </w:rPr>
      </w:pPr>
    </w:p>
    <w:p w14:paraId="539EB9C5" w14:textId="77777777" w:rsidR="00EC6BE0" w:rsidRPr="00070E7D" w:rsidRDefault="00EC6BE0" w:rsidP="00EC6BE0">
      <w:pPr>
        <w:spacing w:after="0" w:line="276" w:lineRule="auto"/>
        <w:ind w:right="-563"/>
        <w:jc w:val="both"/>
        <w:rPr>
          <w:rFonts w:ascii="Palatino Linotype" w:hAnsi="Palatino Linotype"/>
          <w:b/>
          <w:bCs/>
        </w:rPr>
      </w:pPr>
    </w:p>
    <w:p w14:paraId="0B499169" w14:textId="77777777" w:rsidR="00EC6BE0" w:rsidRPr="00070E7D" w:rsidRDefault="00EC6BE0" w:rsidP="00EC6BE0">
      <w:pPr>
        <w:spacing w:after="0" w:line="276" w:lineRule="auto"/>
        <w:ind w:right="-563"/>
        <w:jc w:val="both"/>
        <w:rPr>
          <w:rFonts w:ascii="Palatino Linotype" w:hAnsi="Palatino Linotype"/>
          <w:b/>
          <w:bCs/>
        </w:rPr>
      </w:pPr>
    </w:p>
    <w:p w14:paraId="205C30A1" w14:textId="77777777" w:rsidR="00EC6BE0" w:rsidRPr="00070E7D" w:rsidRDefault="00EC6BE0" w:rsidP="00EC6BE0">
      <w:pPr>
        <w:spacing w:after="0" w:line="276" w:lineRule="auto"/>
        <w:ind w:right="-563"/>
        <w:jc w:val="both"/>
        <w:rPr>
          <w:rFonts w:ascii="Palatino Linotype" w:hAnsi="Palatino Linotype"/>
          <w:b/>
          <w:bCs/>
        </w:rPr>
      </w:pPr>
    </w:p>
    <w:p w14:paraId="0BC24EE8" w14:textId="77777777" w:rsidR="00EC6BE0" w:rsidRPr="00070E7D" w:rsidRDefault="00EC6BE0" w:rsidP="00EC6BE0">
      <w:pPr>
        <w:spacing w:after="0" w:line="276" w:lineRule="auto"/>
        <w:ind w:right="-563"/>
        <w:jc w:val="both"/>
        <w:rPr>
          <w:rFonts w:ascii="Palatino Linotype" w:hAnsi="Palatino Linotype"/>
          <w:b/>
          <w:bCs/>
        </w:rPr>
      </w:pPr>
    </w:p>
    <w:p w14:paraId="3859D986" w14:textId="77777777" w:rsidR="00EC6BE0" w:rsidRPr="00070E7D" w:rsidRDefault="00EC6BE0" w:rsidP="00EC6BE0">
      <w:pPr>
        <w:spacing w:after="0" w:line="276" w:lineRule="auto"/>
        <w:ind w:right="-563"/>
        <w:jc w:val="both"/>
        <w:rPr>
          <w:rFonts w:ascii="Palatino Linotype" w:hAnsi="Palatino Linotype"/>
          <w:b/>
          <w:bCs/>
        </w:rPr>
      </w:pPr>
    </w:p>
    <w:p w14:paraId="69FAA8D8" w14:textId="77777777" w:rsidR="00EC6BE0" w:rsidRPr="00070E7D" w:rsidRDefault="00EC6BE0" w:rsidP="00EC6BE0">
      <w:pPr>
        <w:spacing w:after="0" w:line="276" w:lineRule="auto"/>
        <w:ind w:right="-563"/>
        <w:jc w:val="both"/>
        <w:rPr>
          <w:rFonts w:ascii="Palatino Linotype" w:hAnsi="Palatino Linotype"/>
          <w:b/>
          <w:bCs/>
        </w:rPr>
      </w:pPr>
    </w:p>
    <w:p w14:paraId="502C4507" w14:textId="77777777" w:rsidR="00EC6BE0" w:rsidRPr="00070E7D" w:rsidRDefault="00EC6BE0" w:rsidP="00EC6BE0">
      <w:pPr>
        <w:spacing w:after="0" w:line="276" w:lineRule="auto"/>
        <w:ind w:right="-563"/>
        <w:jc w:val="both"/>
        <w:rPr>
          <w:rFonts w:ascii="Palatino Linotype" w:hAnsi="Palatino Linotype"/>
          <w:b/>
          <w:bCs/>
          <w:sz w:val="22"/>
        </w:rPr>
      </w:pPr>
    </w:p>
    <w:p w14:paraId="1D526D04" w14:textId="77777777" w:rsidR="00EC6BE0" w:rsidRPr="00070E7D" w:rsidRDefault="00EC6BE0" w:rsidP="00EC6BE0">
      <w:pPr>
        <w:spacing w:after="0" w:line="276" w:lineRule="auto"/>
        <w:ind w:right="-563"/>
        <w:jc w:val="both"/>
        <w:rPr>
          <w:rFonts w:ascii="Palatino Linotype" w:hAnsi="Palatino Linotype"/>
          <w:b/>
          <w:bCs/>
          <w:sz w:val="22"/>
        </w:rPr>
      </w:pPr>
      <w:r w:rsidRPr="00070E7D">
        <w:rPr>
          <w:rFonts w:ascii="Palatino Linotype" w:hAnsi="Palatino Linotype"/>
          <w:b/>
          <w:bCs/>
          <w:sz w:val="22"/>
        </w:rPr>
        <w:t>SIGURANŢA ŞCOLARĂ</w:t>
      </w:r>
    </w:p>
    <w:tbl>
      <w:tblPr>
        <w:tblpPr w:leftFromText="180" w:rightFromText="180" w:vertAnchor="text" w:horzAnchor="margin" w:tblpY="98"/>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4253"/>
        <w:gridCol w:w="567"/>
        <w:gridCol w:w="567"/>
        <w:gridCol w:w="1682"/>
      </w:tblGrid>
      <w:tr w:rsidR="00EC6BE0" w:rsidRPr="00070E7D" w14:paraId="395236D3" w14:textId="77777777" w:rsidTr="00435FD0">
        <w:tc>
          <w:tcPr>
            <w:tcW w:w="6629" w:type="dxa"/>
            <w:gridSpan w:val="2"/>
          </w:tcPr>
          <w:p w14:paraId="7E2CF1EA" w14:textId="77777777" w:rsidR="00EC6BE0" w:rsidRPr="00070E7D" w:rsidRDefault="00EC6BE0" w:rsidP="00EC6BE0">
            <w:pPr>
              <w:spacing w:after="0" w:line="276" w:lineRule="auto"/>
              <w:ind w:right="-563"/>
              <w:jc w:val="both"/>
              <w:rPr>
                <w:rFonts w:ascii="Palatino Linotype" w:hAnsi="Palatino Linotype"/>
                <w:sz w:val="22"/>
                <w:szCs w:val="22"/>
              </w:rPr>
            </w:pPr>
            <w:r w:rsidRPr="00070E7D">
              <w:rPr>
                <w:rFonts w:ascii="Palatino Linotype" w:hAnsi="Palatino Linotype"/>
                <w:b/>
                <w:sz w:val="22"/>
                <w:szCs w:val="22"/>
              </w:rPr>
              <w:t>Indicatori</w:t>
            </w:r>
          </w:p>
        </w:tc>
        <w:tc>
          <w:tcPr>
            <w:tcW w:w="567" w:type="dxa"/>
          </w:tcPr>
          <w:p w14:paraId="1D499871" w14:textId="77777777" w:rsidR="00EC6BE0" w:rsidRPr="00070E7D" w:rsidRDefault="00EC6BE0" w:rsidP="00EC6BE0">
            <w:pPr>
              <w:spacing w:after="0" w:line="276" w:lineRule="auto"/>
              <w:ind w:right="-563"/>
              <w:jc w:val="both"/>
              <w:rPr>
                <w:rFonts w:ascii="Palatino Linotype" w:hAnsi="Palatino Linotype"/>
                <w:sz w:val="22"/>
                <w:szCs w:val="22"/>
              </w:rPr>
            </w:pPr>
            <w:r w:rsidRPr="00070E7D">
              <w:rPr>
                <w:rFonts w:ascii="Palatino Linotype" w:hAnsi="Palatino Linotype"/>
                <w:b/>
                <w:sz w:val="22"/>
                <w:szCs w:val="22"/>
              </w:rPr>
              <w:t>DA</w:t>
            </w:r>
          </w:p>
        </w:tc>
        <w:tc>
          <w:tcPr>
            <w:tcW w:w="567" w:type="dxa"/>
          </w:tcPr>
          <w:p w14:paraId="2B69F966" w14:textId="77777777" w:rsidR="00EC6BE0" w:rsidRPr="00070E7D" w:rsidRDefault="00EC6BE0" w:rsidP="00EC6BE0">
            <w:pPr>
              <w:spacing w:after="0" w:line="276" w:lineRule="auto"/>
              <w:ind w:right="-563"/>
              <w:jc w:val="both"/>
              <w:rPr>
                <w:rFonts w:ascii="Palatino Linotype" w:hAnsi="Palatino Linotype"/>
                <w:sz w:val="22"/>
                <w:szCs w:val="22"/>
              </w:rPr>
            </w:pPr>
            <w:r w:rsidRPr="00070E7D">
              <w:rPr>
                <w:rFonts w:ascii="Palatino Linotype" w:hAnsi="Palatino Linotype"/>
                <w:b/>
                <w:sz w:val="22"/>
                <w:szCs w:val="22"/>
              </w:rPr>
              <w:t>NU</w:t>
            </w:r>
          </w:p>
        </w:tc>
        <w:tc>
          <w:tcPr>
            <w:tcW w:w="1682" w:type="dxa"/>
          </w:tcPr>
          <w:p w14:paraId="1B91896F" w14:textId="77777777" w:rsidR="00EC6BE0" w:rsidRPr="00070E7D" w:rsidRDefault="00EC6BE0" w:rsidP="00EC6BE0">
            <w:pPr>
              <w:spacing w:after="0" w:line="276" w:lineRule="auto"/>
              <w:ind w:right="-563"/>
              <w:jc w:val="both"/>
              <w:rPr>
                <w:rFonts w:ascii="Palatino Linotype" w:hAnsi="Palatino Linotype"/>
                <w:b/>
                <w:sz w:val="22"/>
                <w:szCs w:val="22"/>
              </w:rPr>
            </w:pPr>
            <w:proofErr w:type="spellStart"/>
            <w:r w:rsidRPr="00070E7D">
              <w:rPr>
                <w:rFonts w:ascii="Palatino Linotype" w:hAnsi="Palatino Linotype"/>
                <w:b/>
                <w:sz w:val="22"/>
                <w:szCs w:val="22"/>
              </w:rPr>
              <w:t>Observaţii</w:t>
            </w:r>
            <w:proofErr w:type="spellEnd"/>
          </w:p>
        </w:tc>
      </w:tr>
      <w:tr w:rsidR="00EC6BE0" w:rsidRPr="00070E7D" w14:paraId="43C90FCC" w14:textId="77777777" w:rsidTr="00435FD0">
        <w:tc>
          <w:tcPr>
            <w:tcW w:w="6629" w:type="dxa"/>
            <w:gridSpan w:val="2"/>
          </w:tcPr>
          <w:p w14:paraId="220E0BC7" w14:textId="77777777" w:rsidR="00EC6BE0" w:rsidRPr="00070E7D" w:rsidRDefault="00EC6BE0" w:rsidP="00EC6BE0">
            <w:pPr>
              <w:spacing w:after="0" w:line="276" w:lineRule="auto"/>
              <w:ind w:right="-563"/>
              <w:jc w:val="both"/>
              <w:rPr>
                <w:rFonts w:ascii="Palatino Linotype" w:hAnsi="Palatino Linotype"/>
                <w:sz w:val="22"/>
                <w:szCs w:val="22"/>
              </w:rPr>
            </w:pPr>
            <w:r w:rsidRPr="00070E7D">
              <w:rPr>
                <w:rFonts w:ascii="Palatino Linotype" w:hAnsi="Palatino Linotype"/>
                <w:sz w:val="22"/>
                <w:szCs w:val="22"/>
              </w:rPr>
              <w:t>Este realizată analiza de risc la securitate fizică</w:t>
            </w:r>
          </w:p>
        </w:tc>
        <w:tc>
          <w:tcPr>
            <w:tcW w:w="567" w:type="dxa"/>
          </w:tcPr>
          <w:p w14:paraId="0FE6A3F1" w14:textId="77777777" w:rsidR="00EC6BE0" w:rsidRPr="00070E7D" w:rsidRDefault="00EC6BE0" w:rsidP="00EC6BE0">
            <w:pPr>
              <w:spacing w:after="0" w:line="276" w:lineRule="auto"/>
              <w:ind w:right="-563"/>
              <w:jc w:val="both"/>
              <w:rPr>
                <w:rFonts w:ascii="Palatino Linotype" w:hAnsi="Palatino Linotype"/>
                <w:b/>
                <w:sz w:val="22"/>
                <w:szCs w:val="22"/>
              </w:rPr>
            </w:pPr>
          </w:p>
        </w:tc>
        <w:tc>
          <w:tcPr>
            <w:tcW w:w="567" w:type="dxa"/>
          </w:tcPr>
          <w:p w14:paraId="1E2C1571" w14:textId="77777777" w:rsidR="00EC6BE0" w:rsidRPr="00070E7D" w:rsidRDefault="00EC6BE0" w:rsidP="00EC6BE0">
            <w:pPr>
              <w:spacing w:after="0" w:line="276" w:lineRule="auto"/>
              <w:ind w:right="-563"/>
              <w:jc w:val="both"/>
              <w:rPr>
                <w:rFonts w:ascii="Palatino Linotype" w:hAnsi="Palatino Linotype"/>
                <w:b/>
                <w:sz w:val="22"/>
                <w:szCs w:val="22"/>
              </w:rPr>
            </w:pPr>
          </w:p>
        </w:tc>
        <w:tc>
          <w:tcPr>
            <w:tcW w:w="1682" w:type="dxa"/>
          </w:tcPr>
          <w:p w14:paraId="1C3F4F11" w14:textId="77777777" w:rsidR="00EC6BE0" w:rsidRPr="00070E7D" w:rsidRDefault="00EC6BE0" w:rsidP="00EC6BE0">
            <w:pPr>
              <w:spacing w:after="0" w:line="276" w:lineRule="auto"/>
              <w:ind w:right="-563"/>
              <w:jc w:val="both"/>
              <w:rPr>
                <w:rFonts w:ascii="Palatino Linotype" w:hAnsi="Palatino Linotype"/>
                <w:b/>
                <w:sz w:val="22"/>
                <w:szCs w:val="22"/>
              </w:rPr>
            </w:pPr>
          </w:p>
        </w:tc>
      </w:tr>
      <w:tr w:rsidR="00EC6BE0" w:rsidRPr="00070E7D" w14:paraId="087CE838" w14:textId="77777777" w:rsidTr="00435FD0">
        <w:tc>
          <w:tcPr>
            <w:tcW w:w="6629" w:type="dxa"/>
            <w:gridSpan w:val="2"/>
          </w:tcPr>
          <w:p w14:paraId="136FF009" w14:textId="77777777" w:rsidR="00EC6BE0" w:rsidRPr="00070E7D" w:rsidRDefault="00EC6BE0" w:rsidP="00EC6BE0">
            <w:pPr>
              <w:spacing w:after="0" w:line="276" w:lineRule="auto"/>
              <w:ind w:right="-563"/>
              <w:jc w:val="both"/>
              <w:rPr>
                <w:rFonts w:ascii="Palatino Linotype" w:hAnsi="Palatino Linotype"/>
                <w:sz w:val="22"/>
                <w:szCs w:val="22"/>
              </w:rPr>
            </w:pPr>
            <w:r w:rsidRPr="00070E7D">
              <w:rPr>
                <w:rFonts w:ascii="Palatino Linotype" w:hAnsi="Palatino Linotype"/>
                <w:sz w:val="22"/>
                <w:szCs w:val="22"/>
              </w:rPr>
              <w:t>Sunt implementate măsurile de securitate stabilite în analiza de risc la securitate fizică</w:t>
            </w:r>
          </w:p>
        </w:tc>
        <w:tc>
          <w:tcPr>
            <w:tcW w:w="567" w:type="dxa"/>
          </w:tcPr>
          <w:p w14:paraId="48584476" w14:textId="77777777" w:rsidR="00EC6BE0" w:rsidRPr="00070E7D" w:rsidRDefault="00EC6BE0" w:rsidP="00EC6BE0">
            <w:pPr>
              <w:spacing w:after="0" w:line="276" w:lineRule="auto"/>
              <w:ind w:right="-563"/>
              <w:jc w:val="both"/>
              <w:rPr>
                <w:rFonts w:ascii="Palatino Linotype" w:hAnsi="Palatino Linotype"/>
                <w:b/>
                <w:sz w:val="22"/>
                <w:szCs w:val="22"/>
              </w:rPr>
            </w:pPr>
          </w:p>
        </w:tc>
        <w:tc>
          <w:tcPr>
            <w:tcW w:w="567" w:type="dxa"/>
          </w:tcPr>
          <w:p w14:paraId="7D474FBC" w14:textId="77777777" w:rsidR="00EC6BE0" w:rsidRPr="00070E7D" w:rsidRDefault="00EC6BE0" w:rsidP="00EC6BE0">
            <w:pPr>
              <w:spacing w:after="0" w:line="276" w:lineRule="auto"/>
              <w:ind w:right="-563"/>
              <w:jc w:val="both"/>
              <w:rPr>
                <w:rFonts w:ascii="Palatino Linotype" w:hAnsi="Palatino Linotype"/>
                <w:b/>
                <w:sz w:val="22"/>
                <w:szCs w:val="22"/>
              </w:rPr>
            </w:pPr>
          </w:p>
        </w:tc>
        <w:tc>
          <w:tcPr>
            <w:tcW w:w="1682" w:type="dxa"/>
          </w:tcPr>
          <w:p w14:paraId="33CADC94" w14:textId="77777777" w:rsidR="00EC6BE0" w:rsidRPr="00070E7D" w:rsidRDefault="00EC6BE0" w:rsidP="00EC6BE0">
            <w:pPr>
              <w:spacing w:after="0" w:line="276" w:lineRule="auto"/>
              <w:ind w:right="-563"/>
              <w:jc w:val="both"/>
              <w:rPr>
                <w:rFonts w:ascii="Palatino Linotype" w:hAnsi="Palatino Linotype"/>
                <w:b/>
                <w:sz w:val="22"/>
                <w:szCs w:val="22"/>
              </w:rPr>
            </w:pPr>
          </w:p>
        </w:tc>
      </w:tr>
      <w:tr w:rsidR="00EC6BE0" w:rsidRPr="00070E7D" w14:paraId="2A8E51E3" w14:textId="77777777" w:rsidTr="00435FD0">
        <w:trPr>
          <w:trHeight w:val="686"/>
        </w:trPr>
        <w:tc>
          <w:tcPr>
            <w:tcW w:w="2376" w:type="dxa"/>
            <w:vMerge w:val="restart"/>
          </w:tcPr>
          <w:p w14:paraId="3AE566A3" w14:textId="77777777" w:rsidR="00EC6BE0" w:rsidRPr="00070E7D" w:rsidRDefault="00EC6BE0" w:rsidP="00EC6BE0">
            <w:pPr>
              <w:spacing w:after="0" w:line="276" w:lineRule="auto"/>
              <w:ind w:right="-563"/>
              <w:jc w:val="both"/>
              <w:rPr>
                <w:rFonts w:ascii="Palatino Linotype" w:hAnsi="Palatino Linotype"/>
                <w:sz w:val="22"/>
                <w:szCs w:val="22"/>
              </w:rPr>
            </w:pPr>
          </w:p>
          <w:p w14:paraId="0D9F6132" w14:textId="77777777" w:rsidR="00EC6BE0" w:rsidRPr="00070E7D" w:rsidRDefault="00EC6BE0" w:rsidP="001907F9">
            <w:pPr>
              <w:spacing w:after="0" w:line="276" w:lineRule="auto"/>
              <w:ind w:right="146"/>
              <w:jc w:val="both"/>
              <w:rPr>
                <w:rFonts w:ascii="Palatino Linotype" w:hAnsi="Palatino Linotype"/>
                <w:sz w:val="22"/>
                <w:szCs w:val="22"/>
              </w:rPr>
            </w:pPr>
            <w:r w:rsidRPr="00070E7D">
              <w:rPr>
                <w:rFonts w:ascii="Palatino Linotype" w:hAnsi="Palatino Linotype"/>
                <w:sz w:val="22"/>
                <w:szCs w:val="22"/>
              </w:rPr>
              <w:t>Sunt implementate cerințele minimale de securitate, prevăzute în art. 8</w:t>
            </w:r>
            <w:r w:rsidRPr="00070E7D">
              <w:rPr>
                <w:rFonts w:ascii="Palatino Linotype" w:hAnsi="Palatino Linotype"/>
                <w:sz w:val="22"/>
                <w:szCs w:val="22"/>
                <w:vertAlign w:val="superscript"/>
              </w:rPr>
              <w:t>1</w:t>
            </w:r>
            <w:r w:rsidRPr="00070E7D">
              <w:rPr>
                <w:rFonts w:ascii="Palatino Linotype" w:hAnsi="Palatino Linotype"/>
                <w:sz w:val="22"/>
                <w:szCs w:val="22"/>
              </w:rPr>
              <w:t xml:space="preserve"> din Anexa 1 la H.G. nr. 301/2012</w:t>
            </w:r>
          </w:p>
        </w:tc>
        <w:tc>
          <w:tcPr>
            <w:tcW w:w="4253" w:type="dxa"/>
            <w:shd w:val="clear" w:color="auto" w:fill="auto"/>
            <w:vAlign w:val="center"/>
          </w:tcPr>
          <w:p w14:paraId="366076CF" w14:textId="77777777" w:rsidR="00EC6BE0" w:rsidRPr="00070E7D" w:rsidRDefault="00EC6BE0" w:rsidP="001907F9">
            <w:pPr>
              <w:spacing w:after="0" w:line="276" w:lineRule="auto"/>
              <w:ind w:right="147"/>
              <w:jc w:val="both"/>
              <w:rPr>
                <w:rFonts w:ascii="Palatino Linotype" w:hAnsi="Palatino Linotype"/>
                <w:sz w:val="22"/>
                <w:szCs w:val="22"/>
              </w:rPr>
            </w:pPr>
            <w:r w:rsidRPr="00070E7D">
              <w:rPr>
                <w:rFonts w:ascii="Palatino Linotype" w:hAnsi="Palatino Linotype"/>
                <w:sz w:val="22"/>
                <w:szCs w:val="22"/>
              </w:rPr>
              <w:t>Sistem de supraveghere video pe căile de acces, holuri și alte zone de risc ridicat</w:t>
            </w:r>
          </w:p>
        </w:tc>
        <w:tc>
          <w:tcPr>
            <w:tcW w:w="567" w:type="dxa"/>
          </w:tcPr>
          <w:p w14:paraId="2DBAAD28" w14:textId="77777777" w:rsidR="00EC6BE0" w:rsidRPr="00070E7D" w:rsidRDefault="00EC6BE0" w:rsidP="00EC6BE0">
            <w:pPr>
              <w:spacing w:after="0" w:line="276" w:lineRule="auto"/>
              <w:ind w:right="-563"/>
              <w:jc w:val="both"/>
              <w:rPr>
                <w:rFonts w:ascii="Palatino Linotype" w:hAnsi="Palatino Linotype"/>
                <w:b/>
                <w:sz w:val="22"/>
                <w:szCs w:val="22"/>
              </w:rPr>
            </w:pPr>
          </w:p>
        </w:tc>
        <w:tc>
          <w:tcPr>
            <w:tcW w:w="567" w:type="dxa"/>
          </w:tcPr>
          <w:p w14:paraId="6D9195B8" w14:textId="77777777" w:rsidR="00EC6BE0" w:rsidRPr="00070E7D" w:rsidRDefault="00EC6BE0" w:rsidP="00EC6BE0">
            <w:pPr>
              <w:spacing w:after="0" w:line="276" w:lineRule="auto"/>
              <w:ind w:right="-563"/>
              <w:jc w:val="both"/>
              <w:rPr>
                <w:rFonts w:ascii="Palatino Linotype" w:hAnsi="Palatino Linotype"/>
                <w:b/>
                <w:sz w:val="22"/>
                <w:szCs w:val="22"/>
              </w:rPr>
            </w:pPr>
          </w:p>
        </w:tc>
        <w:tc>
          <w:tcPr>
            <w:tcW w:w="1682" w:type="dxa"/>
          </w:tcPr>
          <w:p w14:paraId="0529AAE9" w14:textId="77777777" w:rsidR="00EC6BE0" w:rsidRPr="00070E7D" w:rsidRDefault="00EC6BE0" w:rsidP="00435FD0">
            <w:pPr>
              <w:spacing w:after="0" w:line="276" w:lineRule="auto"/>
              <w:ind w:right="-20"/>
              <w:jc w:val="both"/>
              <w:rPr>
                <w:rFonts w:ascii="Palatino Linotype" w:hAnsi="Palatino Linotype"/>
                <w:b/>
                <w:sz w:val="22"/>
                <w:szCs w:val="22"/>
              </w:rPr>
            </w:pPr>
          </w:p>
        </w:tc>
      </w:tr>
      <w:tr w:rsidR="00EC6BE0" w:rsidRPr="00070E7D" w14:paraId="4C87FDED" w14:textId="77777777" w:rsidTr="00435FD0">
        <w:trPr>
          <w:trHeight w:val="567"/>
        </w:trPr>
        <w:tc>
          <w:tcPr>
            <w:tcW w:w="2376" w:type="dxa"/>
            <w:vMerge/>
          </w:tcPr>
          <w:p w14:paraId="30E82F82" w14:textId="77777777" w:rsidR="00EC6BE0" w:rsidRPr="00070E7D" w:rsidRDefault="00EC6BE0" w:rsidP="00EC6BE0">
            <w:pPr>
              <w:spacing w:after="0" w:line="276" w:lineRule="auto"/>
              <w:ind w:right="-563"/>
              <w:jc w:val="both"/>
              <w:rPr>
                <w:rFonts w:ascii="Palatino Linotype" w:hAnsi="Palatino Linotype"/>
                <w:sz w:val="22"/>
                <w:szCs w:val="22"/>
              </w:rPr>
            </w:pPr>
          </w:p>
        </w:tc>
        <w:tc>
          <w:tcPr>
            <w:tcW w:w="4253" w:type="dxa"/>
            <w:shd w:val="clear" w:color="auto" w:fill="auto"/>
            <w:vAlign w:val="center"/>
          </w:tcPr>
          <w:p w14:paraId="567350FD" w14:textId="77777777" w:rsidR="00EC6BE0" w:rsidRPr="00070E7D" w:rsidRDefault="00EC6BE0" w:rsidP="001907F9">
            <w:pPr>
              <w:spacing w:after="0" w:line="276" w:lineRule="auto"/>
              <w:ind w:right="147"/>
              <w:jc w:val="both"/>
              <w:rPr>
                <w:rFonts w:ascii="Palatino Linotype" w:hAnsi="Palatino Linotype"/>
                <w:sz w:val="22"/>
                <w:szCs w:val="22"/>
              </w:rPr>
            </w:pPr>
            <w:r w:rsidRPr="00070E7D">
              <w:rPr>
                <w:rFonts w:ascii="Palatino Linotype" w:hAnsi="Palatino Linotype"/>
                <w:sz w:val="22"/>
                <w:szCs w:val="22"/>
              </w:rPr>
              <w:t>Sisteme de detecție a efracției pe zonele de expunere sau depozitare valori</w:t>
            </w:r>
          </w:p>
        </w:tc>
        <w:tc>
          <w:tcPr>
            <w:tcW w:w="567" w:type="dxa"/>
          </w:tcPr>
          <w:p w14:paraId="20F6CDAF" w14:textId="77777777" w:rsidR="00EC6BE0" w:rsidRPr="00070E7D" w:rsidRDefault="00EC6BE0" w:rsidP="00EC6BE0">
            <w:pPr>
              <w:spacing w:after="0" w:line="276" w:lineRule="auto"/>
              <w:ind w:right="-563"/>
              <w:jc w:val="both"/>
              <w:rPr>
                <w:rFonts w:ascii="Palatino Linotype" w:hAnsi="Palatino Linotype"/>
                <w:b/>
                <w:sz w:val="22"/>
                <w:szCs w:val="22"/>
              </w:rPr>
            </w:pPr>
          </w:p>
        </w:tc>
        <w:tc>
          <w:tcPr>
            <w:tcW w:w="567" w:type="dxa"/>
          </w:tcPr>
          <w:p w14:paraId="373D68E6" w14:textId="77777777" w:rsidR="00EC6BE0" w:rsidRPr="00070E7D" w:rsidRDefault="00EC6BE0" w:rsidP="00EC6BE0">
            <w:pPr>
              <w:spacing w:after="0" w:line="276" w:lineRule="auto"/>
              <w:ind w:right="-563"/>
              <w:jc w:val="both"/>
              <w:rPr>
                <w:rFonts w:ascii="Palatino Linotype" w:hAnsi="Palatino Linotype"/>
                <w:b/>
                <w:sz w:val="22"/>
                <w:szCs w:val="22"/>
              </w:rPr>
            </w:pPr>
          </w:p>
        </w:tc>
        <w:tc>
          <w:tcPr>
            <w:tcW w:w="1682" w:type="dxa"/>
          </w:tcPr>
          <w:p w14:paraId="49EE0D7B" w14:textId="77777777" w:rsidR="00EC6BE0" w:rsidRPr="00070E7D" w:rsidRDefault="00EC6BE0" w:rsidP="00EC6BE0">
            <w:pPr>
              <w:spacing w:after="0" w:line="276" w:lineRule="auto"/>
              <w:ind w:right="-563"/>
              <w:jc w:val="both"/>
              <w:rPr>
                <w:rFonts w:ascii="Palatino Linotype" w:hAnsi="Palatino Linotype"/>
                <w:b/>
                <w:sz w:val="22"/>
                <w:szCs w:val="22"/>
              </w:rPr>
            </w:pPr>
          </w:p>
        </w:tc>
      </w:tr>
      <w:tr w:rsidR="00EC6BE0" w:rsidRPr="00070E7D" w14:paraId="2512126C" w14:textId="77777777" w:rsidTr="00435FD0">
        <w:trPr>
          <w:trHeight w:val="596"/>
        </w:trPr>
        <w:tc>
          <w:tcPr>
            <w:tcW w:w="2376" w:type="dxa"/>
            <w:vMerge/>
          </w:tcPr>
          <w:p w14:paraId="18254990" w14:textId="77777777" w:rsidR="00EC6BE0" w:rsidRPr="00070E7D" w:rsidRDefault="00EC6BE0" w:rsidP="00EC6BE0">
            <w:pPr>
              <w:spacing w:after="0" w:line="276" w:lineRule="auto"/>
              <w:ind w:right="-563"/>
              <w:jc w:val="both"/>
              <w:rPr>
                <w:rFonts w:ascii="Palatino Linotype" w:hAnsi="Palatino Linotype"/>
                <w:sz w:val="22"/>
                <w:szCs w:val="22"/>
              </w:rPr>
            </w:pPr>
          </w:p>
        </w:tc>
        <w:tc>
          <w:tcPr>
            <w:tcW w:w="4253" w:type="dxa"/>
            <w:shd w:val="clear" w:color="auto" w:fill="auto"/>
            <w:vAlign w:val="center"/>
          </w:tcPr>
          <w:p w14:paraId="6983D255" w14:textId="77777777" w:rsidR="00EC6BE0" w:rsidRPr="00070E7D" w:rsidRDefault="00EC6BE0" w:rsidP="001907F9">
            <w:pPr>
              <w:spacing w:after="0" w:line="276" w:lineRule="auto"/>
              <w:ind w:right="147"/>
              <w:jc w:val="both"/>
              <w:rPr>
                <w:rFonts w:ascii="Palatino Linotype" w:hAnsi="Palatino Linotype"/>
                <w:sz w:val="22"/>
                <w:szCs w:val="22"/>
              </w:rPr>
            </w:pPr>
            <w:r w:rsidRPr="00070E7D">
              <w:rPr>
                <w:rFonts w:ascii="Palatino Linotype" w:hAnsi="Palatino Linotype"/>
                <w:sz w:val="22"/>
                <w:szCs w:val="22"/>
              </w:rPr>
              <w:t>Sistem control acces prin personal sau echipamente</w:t>
            </w:r>
          </w:p>
        </w:tc>
        <w:tc>
          <w:tcPr>
            <w:tcW w:w="567" w:type="dxa"/>
          </w:tcPr>
          <w:p w14:paraId="0128E97D" w14:textId="77777777" w:rsidR="00EC6BE0" w:rsidRPr="00070E7D" w:rsidRDefault="00EC6BE0" w:rsidP="00EC6BE0">
            <w:pPr>
              <w:spacing w:after="0" w:line="276" w:lineRule="auto"/>
              <w:ind w:right="-563"/>
              <w:jc w:val="both"/>
              <w:rPr>
                <w:rFonts w:ascii="Palatino Linotype" w:hAnsi="Palatino Linotype"/>
                <w:b/>
                <w:sz w:val="22"/>
                <w:szCs w:val="22"/>
              </w:rPr>
            </w:pPr>
          </w:p>
        </w:tc>
        <w:tc>
          <w:tcPr>
            <w:tcW w:w="567" w:type="dxa"/>
          </w:tcPr>
          <w:p w14:paraId="19921563" w14:textId="77777777" w:rsidR="00EC6BE0" w:rsidRPr="00070E7D" w:rsidRDefault="00EC6BE0" w:rsidP="00EC6BE0">
            <w:pPr>
              <w:spacing w:after="0" w:line="276" w:lineRule="auto"/>
              <w:ind w:right="-563"/>
              <w:jc w:val="both"/>
              <w:rPr>
                <w:rFonts w:ascii="Palatino Linotype" w:hAnsi="Palatino Linotype"/>
                <w:b/>
                <w:sz w:val="22"/>
                <w:szCs w:val="22"/>
              </w:rPr>
            </w:pPr>
          </w:p>
        </w:tc>
        <w:tc>
          <w:tcPr>
            <w:tcW w:w="1682" w:type="dxa"/>
          </w:tcPr>
          <w:p w14:paraId="144B3A8E" w14:textId="77777777" w:rsidR="00EC6BE0" w:rsidRPr="00070E7D" w:rsidRDefault="00EC6BE0" w:rsidP="00EC6BE0">
            <w:pPr>
              <w:spacing w:after="0" w:line="276" w:lineRule="auto"/>
              <w:ind w:right="-563"/>
              <w:jc w:val="both"/>
              <w:rPr>
                <w:rFonts w:ascii="Palatino Linotype" w:hAnsi="Palatino Linotype"/>
                <w:b/>
                <w:sz w:val="22"/>
                <w:szCs w:val="22"/>
              </w:rPr>
            </w:pPr>
          </w:p>
        </w:tc>
      </w:tr>
      <w:tr w:rsidR="00EC6BE0" w:rsidRPr="00070E7D" w14:paraId="513CB192" w14:textId="77777777" w:rsidTr="00435FD0">
        <w:tc>
          <w:tcPr>
            <w:tcW w:w="6629" w:type="dxa"/>
            <w:gridSpan w:val="2"/>
          </w:tcPr>
          <w:p w14:paraId="4159773D" w14:textId="77777777" w:rsidR="00EC6BE0" w:rsidRPr="00070E7D" w:rsidRDefault="00EC6BE0" w:rsidP="00EC6BE0">
            <w:pPr>
              <w:spacing w:after="0" w:line="276" w:lineRule="auto"/>
              <w:ind w:right="-563"/>
              <w:jc w:val="both"/>
              <w:rPr>
                <w:rFonts w:ascii="Palatino Linotype" w:hAnsi="Palatino Linotype"/>
                <w:sz w:val="22"/>
                <w:szCs w:val="22"/>
              </w:rPr>
            </w:pPr>
            <w:r w:rsidRPr="00070E7D">
              <w:rPr>
                <w:rFonts w:ascii="Palatino Linotype" w:hAnsi="Palatino Linotype"/>
                <w:sz w:val="22"/>
                <w:szCs w:val="22"/>
              </w:rPr>
              <w:t>Dispune de sisteme de supraveghere video</w:t>
            </w:r>
          </w:p>
        </w:tc>
        <w:tc>
          <w:tcPr>
            <w:tcW w:w="567" w:type="dxa"/>
          </w:tcPr>
          <w:p w14:paraId="2040319F" w14:textId="77777777" w:rsidR="00EC6BE0" w:rsidRPr="00070E7D" w:rsidRDefault="00EC6BE0" w:rsidP="00EC6BE0">
            <w:pPr>
              <w:spacing w:after="0" w:line="276" w:lineRule="auto"/>
              <w:ind w:right="-563"/>
              <w:jc w:val="both"/>
              <w:rPr>
                <w:rFonts w:ascii="Palatino Linotype" w:hAnsi="Palatino Linotype"/>
                <w:b/>
                <w:sz w:val="22"/>
                <w:szCs w:val="22"/>
              </w:rPr>
            </w:pPr>
          </w:p>
        </w:tc>
        <w:tc>
          <w:tcPr>
            <w:tcW w:w="567" w:type="dxa"/>
          </w:tcPr>
          <w:p w14:paraId="59BC6372" w14:textId="77777777" w:rsidR="00EC6BE0" w:rsidRPr="00070E7D" w:rsidRDefault="00EC6BE0" w:rsidP="00EC6BE0">
            <w:pPr>
              <w:spacing w:after="0" w:line="276" w:lineRule="auto"/>
              <w:ind w:right="-563"/>
              <w:jc w:val="both"/>
              <w:rPr>
                <w:rFonts w:ascii="Palatino Linotype" w:hAnsi="Palatino Linotype"/>
                <w:b/>
                <w:sz w:val="22"/>
                <w:szCs w:val="22"/>
              </w:rPr>
            </w:pPr>
          </w:p>
        </w:tc>
        <w:tc>
          <w:tcPr>
            <w:tcW w:w="1682" w:type="dxa"/>
          </w:tcPr>
          <w:p w14:paraId="2B3FFF95" w14:textId="77777777" w:rsidR="00EC6BE0" w:rsidRPr="00070E7D" w:rsidRDefault="00EC6BE0" w:rsidP="00EC6BE0">
            <w:pPr>
              <w:spacing w:after="0" w:line="276" w:lineRule="auto"/>
              <w:ind w:right="-563"/>
              <w:jc w:val="both"/>
              <w:rPr>
                <w:rFonts w:ascii="Palatino Linotype" w:hAnsi="Palatino Linotype"/>
                <w:b/>
                <w:sz w:val="22"/>
                <w:szCs w:val="22"/>
              </w:rPr>
            </w:pPr>
          </w:p>
        </w:tc>
      </w:tr>
      <w:tr w:rsidR="00EC6BE0" w:rsidRPr="00070E7D" w14:paraId="3D5008CD" w14:textId="77777777" w:rsidTr="00435FD0">
        <w:tc>
          <w:tcPr>
            <w:tcW w:w="6629" w:type="dxa"/>
            <w:gridSpan w:val="2"/>
          </w:tcPr>
          <w:p w14:paraId="207521F5" w14:textId="77777777" w:rsidR="00EC6BE0" w:rsidRPr="00070E7D" w:rsidRDefault="00EC6BE0" w:rsidP="00EC6BE0">
            <w:pPr>
              <w:spacing w:after="0" w:line="276" w:lineRule="auto"/>
              <w:ind w:right="-563"/>
              <w:jc w:val="both"/>
              <w:rPr>
                <w:rFonts w:ascii="Palatino Linotype" w:hAnsi="Palatino Linotype"/>
                <w:sz w:val="22"/>
                <w:szCs w:val="22"/>
              </w:rPr>
            </w:pPr>
            <w:r w:rsidRPr="00070E7D">
              <w:rPr>
                <w:rFonts w:ascii="Palatino Linotype" w:hAnsi="Palatino Linotype"/>
                <w:sz w:val="22"/>
                <w:szCs w:val="22"/>
              </w:rPr>
              <w:t>Asigurată cu pază umană</w:t>
            </w:r>
          </w:p>
        </w:tc>
        <w:tc>
          <w:tcPr>
            <w:tcW w:w="567" w:type="dxa"/>
          </w:tcPr>
          <w:p w14:paraId="48A46768" w14:textId="77777777" w:rsidR="00EC6BE0" w:rsidRPr="00070E7D" w:rsidRDefault="00EC6BE0" w:rsidP="00EC6BE0">
            <w:pPr>
              <w:spacing w:after="0" w:line="276" w:lineRule="auto"/>
              <w:ind w:right="-563"/>
              <w:jc w:val="both"/>
              <w:rPr>
                <w:rFonts w:ascii="Palatino Linotype" w:hAnsi="Palatino Linotype"/>
                <w:b/>
                <w:sz w:val="22"/>
                <w:szCs w:val="22"/>
              </w:rPr>
            </w:pPr>
          </w:p>
        </w:tc>
        <w:tc>
          <w:tcPr>
            <w:tcW w:w="567" w:type="dxa"/>
          </w:tcPr>
          <w:p w14:paraId="661FCB7C" w14:textId="77777777" w:rsidR="00EC6BE0" w:rsidRPr="00070E7D" w:rsidRDefault="00EC6BE0" w:rsidP="00EC6BE0">
            <w:pPr>
              <w:spacing w:after="0" w:line="276" w:lineRule="auto"/>
              <w:ind w:right="-563"/>
              <w:jc w:val="both"/>
              <w:rPr>
                <w:rFonts w:ascii="Palatino Linotype" w:hAnsi="Palatino Linotype"/>
                <w:b/>
                <w:sz w:val="22"/>
                <w:szCs w:val="22"/>
              </w:rPr>
            </w:pPr>
          </w:p>
        </w:tc>
        <w:tc>
          <w:tcPr>
            <w:tcW w:w="1682" w:type="dxa"/>
          </w:tcPr>
          <w:p w14:paraId="6CCE318E" w14:textId="77777777" w:rsidR="00EC6BE0" w:rsidRPr="00070E7D" w:rsidRDefault="00EC6BE0" w:rsidP="00EC6BE0">
            <w:pPr>
              <w:spacing w:after="0" w:line="276" w:lineRule="auto"/>
              <w:ind w:right="-563"/>
              <w:jc w:val="both"/>
              <w:rPr>
                <w:rFonts w:ascii="Palatino Linotype" w:hAnsi="Palatino Linotype"/>
                <w:b/>
                <w:sz w:val="22"/>
                <w:szCs w:val="22"/>
              </w:rPr>
            </w:pPr>
          </w:p>
        </w:tc>
      </w:tr>
      <w:tr w:rsidR="00EC6BE0" w:rsidRPr="00070E7D" w14:paraId="21C6925A" w14:textId="77777777" w:rsidTr="00435FD0">
        <w:tc>
          <w:tcPr>
            <w:tcW w:w="6629" w:type="dxa"/>
            <w:gridSpan w:val="2"/>
          </w:tcPr>
          <w:p w14:paraId="426E6FD2" w14:textId="77777777" w:rsidR="00EC6BE0" w:rsidRPr="00070E7D" w:rsidRDefault="00EC6BE0" w:rsidP="00EC6BE0">
            <w:pPr>
              <w:numPr>
                <w:ilvl w:val="0"/>
                <w:numId w:val="20"/>
              </w:numPr>
              <w:spacing w:after="0" w:line="276" w:lineRule="auto"/>
              <w:ind w:right="-563"/>
              <w:jc w:val="both"/>
              <w:rPr>
                <w:rFonts w:ascii="Palatino Linotype" w:hAnsi="Palatino Linotype"/>
                <w:sz w:val="22"/>
                <w:szCs w:val="22"/>
              </w:rPr>
            </w:pPr>
            <w:r w:rsidRPr="00070E7D">
              <w:rPr>
                <w:rFonts w:ascii="Palatino Linotype" w:hAnsi="Palatino Linotype"/>
                <w:sz w:val="22"/>
                <w:szCs w:val="22"/>
              </w:rPr>
              <w:t>cu paza proprie</w:t>
            </w:r>
          </w:p>
        </w:tc>
        <w:tc>
          <w:tcPr>
            <w:tcW w:w="567" w:type="dxa"/>
          </w:tcPr>
          <w:p w14:paraId="21C4B2D8" w14:textId="77777777" w:rsidR="00EC6BE0" w:rsidRPr="00070E7D" w:rsidRDefault="00EC6BE0" w:rsidP="00EC6BE0">
            <w:pPr>
              <w:spacing w:after="0" w:line="276" w:lineRule="auto"/>
              <w:ind w:right="-563"/>
              <w:jc w:val="both"/>
              <w:rPr>
                <w:rFonts w:ascii="Palatino Linotype" w:hAnsi="Palatino Linotype"/>
                <w:sz w:val="22"/>
                <w:szCs w:val="22"/>
              </w:rPr>
            </w:pPr>
          </w:p>
        </w:tc>
        <w:tc>
          <w:tcPr>
            <w:tcW w:w="567" w:type="dxa"/>
          </w:tcPr>
          <w:p w14:paraId="120DBCFF" w14:textId="77777777" w:rsidR="00EC6BE0" w:rsidRPr="00070E7D" w:rsidRDefault="00EC6BE0" w:rsidP="00EC6BE0">
            <w:pPr>
              <w:spacing w:after="0" w:line="276" w:lineRule="auto"/>
              <w:ind w:right="-563"/>
              <w:jc w:val="both"/>
              <w:rPr>
                <w:rFonts w:ascii="Palatino Linotype" w:hAnsi="Palatino Linotype"/>
                <w:sz w:val="22"/>
                <w:szCs w:val="22"/>
              </w:rPr>
            </w:pPr>
          </w:p>
        </w:tc>
        <w:tc>
          <w:tcPr>
            <w:tcW w:w="1682" w:type="dxa"/>
          </w:tcPr>
          <w:p w14:paraId="341842C7" w14:textId="77777777" w:rsidR="00EC6BE0" w:rsidRPr="00070E7D" w:rsidRDefault="00EC6BE0" w:rsidP="00EC6BE0">
            <w:pPr>
              <w:spacing w:after="0" w:line="276" w:lineRule="auto"/>
              <w:ind w:right="-563"/>
              <w:jc w:val="both"/>
              <w:rPr>
                <w:rFonts w:ascii="Palatino Linotype" w:hAnsi="Palatino Linotype"/>
                <w:sz w:val="22"/>
                <w:szCs w:val="22"/>
              </w:rPr>
            </w:pPr>
          </w:p>
        </w:tc>
      </w:tr>
      <w:tr w:rsidR="00EC6BE0" w:rsidRPr="00070E7D" w14:paraId="67EBBB2E" w14:textId="77777777" w:rsidTr="00435FD0">
        <w:tc>
          <w:tcPr>
            <w:tcW w:w="6629" w:type="dxa"/>
            <w:gridSpan w:val="2"/>
          </w:tcPr>
          <w:p w14:paraId="59E95A2A" w14:textId="77777777" w:rsidR="00EC6BE0" w:rsidRPr="00070E7D" w:rsidRDefault="00EC6BE0" w:rsidP="00EC6BE0">
            <w:pPr>
              <w:numPr>
                <w:ilvl w:val="0"/>
                <w:numId w:val="17"/>
              </w:numPr>
              <w:tabs>
                <w:tab w:val="num" w:pos="0"/>
              </w:tabs>
              <w:spacing w:after="0" w:line="276" w:lineRule="auto"/>
              <w:ind w:right="-563"/>
              <w:jc w:val="both"/>
              <w:rPr>
                <w:rFonts w:ascii="Palatino Linotype" w:hAnsi="Palatino Linotype"/>
                <w:sz w:val="22"/>
                <w:szCs w:val="22"/>
              </w:rPr>
            </w:pPr>
            <w:r w:rsidRPr="00070E7D">
              <w:rPr>
                <w:rFonts w:ascii="Palatino Linotype" w:hAnsi="Palatino Linotype"/>
                <w:sz w:val="22"/>
                <w:szCs w:val="22"/>
              </w:rPr>
              <w:t xml:space="preserve">cu </w:t>
            </w:r>
            <w:proofErr w:type="spellStart"/>
            <w:r w:rsidRPr="00070E7D">
              <w:rPr>
                <w:rFonts w:ascii="Palatino Linotype" w:hAnsi="Palatino Linotype"/>
                <w:sz w:val="22"/>
                <w:szCs w:val="22"/>
              </w:rPr>
              <w:t>societăţi</w:t>
            </w:r>
            <w:proofErr w:type="spellEnd"/>
            <w:r w:rsidRPr="00070E7D">
              <w:rPr>
                <w:rFonts w:ascii="Palatino Linotype" w:hAnsi="Palatino Linotype"/>
                <w:sz w:val="22"/>
                <w:szCs w:val="22"/>
              </w:rPr>
              <w:t xml:space="preserve"> specializate de pază</w:t>
            </w:r>
          </w:p>
        </w:tc>
        <w:tc>
          <w:tcPr>
            <w:tcW w:w="567" w:type="dxa"/>
          </w:tcPr>
          <w:p w14:paraId="6834E46F" w14:textId="77777777" w:rsidR="00EC6BE0" w:rsidRPr="00070E7D" w:rsidRDefault="00EC6BE0" w:rsidP="00EC6BE0">
            <w:pPr>
              <w:spacing w:after="0" w:line="276" w:lineRule="auto"/>
              <w:ind w:right="-563"/>
              <w:jc w:val="both"/>
              <w:rPr>
                <w:rFonts w:ascii="Palatino Linotype" w:hAnsi="Palatino Linotype"/>
                <w:sz w:val="22"/>
                <w:szCs w:val="22"/>
              </w:rPr>
            </w:pPr>
          </w:p>
        </w:tc>
        <w:tc>
          <w:tcPr>
            <w:tcW w:w="567" w:type="dxa"/>
          </w:tcPr>
          <w:p w14:paraId="502C54BC" w14:textId="77777777" w:rsidR="00EC6BE0" w:rsidRPr="00070E7D" w:rsidRDefault="00EC6BE0" w:rsidP="00EC6BE0">
            <w:pPr>
              <w:spacing w:after="0" w:line="276" w:lineRule="auto"/>
              <w:ind w:right="-563"/>
              <w:jc w:val="both"/>
              <w:rPr>
                <w:rFonts w:ascii="Palatino Linotype" w:hAnsi="Palatino Linotype"/>
                <w:sz w:val="22"/>
                <w:szCs w:val="22"/>
              </w:rPr>
            </w:pPr>
          </w:p>
        </w:tc>
        <w:tc>
          <w:tcPr>
            <w:tcW w:w="1682" w:type="dxa"/>
          </w:tcPr>
          <w:p w14:paraId="4FBB850A" w14:textId="77777777" w:rsidR="00EC6BE0" w:rsidRPr="00070E7D" w:rsidRDefault="00EC6BE0" w:rsidP="00EC6BE0">
            <w:pPr>
              <w:spacing w:after="0" w:line="276" w:lineRule="auto"/>
              <w:ind w:right="-563"/>
              <w:jc w:val="both"/>
              <w:rPr>
                <w:rFonts w:ascii="Palatino Linotype" w:hAnsi="Palatino Linotype"/>
                <w:sz w:val="22"/>
                <w:szCs w:val="22"/>
              </w:rPr>
            </w:pPr>
          </w:p>
        </w:tc>
      </w:tr>
      <w:tr w:rsidR="00EC6BE0" w:rsidRPr="00070E7D" w14:paraId="4C0BEB29" w14:textId="77777777" w:rsidTr="00435FD0">
        <w:tc>
          <w:tcPr>
            <w:tcW w:w="6629" w:type="dxa"/>
            <w:gridSpan w:val="2"/>
          </w:tcPr>
          <w:p w14:paraId="5978B8CA" w14:textId="77777777" w:rsidR="00EC6BE0" w:rsidRPr="00070E7D" w:rsidRDefault="00EC6BE0" w:rsidP="00EC6BE0">
            <w:pPr>
              <w:numPr>
                <w:ilvl w:val="0"/>
                <w:numId w:val="18"/>
              </w:numPr>
              <w:spacing w:after="0" w:line="276" w:lineRule="auto"/>
              <w:ind w:right="-563"/>
              <w:jc w:val="both"/>
              <w:rPr>
                <w:rFonts w:ascii="Palatino Linotype" w:hAnsi="Palatino Linotype"/>
                <w:sz w:val="22"/>
                <w:szCs w:val="22"/>
              </w:rPr>
            </w:pPr>
            <w:r w:rsidRPr="00070E7D">
              <w:rPr>
                <w:rFonts w:ascii="Palatino Linotype" w:hAnsi="Palatino Linotype"/>
                <w:sz w:val="22"/>
                <w:szCs w:val="22"/>
              </w:rPr>
              <w:t>asigurate cu pază permanentă (24 ore/zi)</w:t>
            </w:r>
          </w:p>
        </w:tc>
        <w:tc>
          <w:tcPr>
            <w:tcW w:w="567" w:type="dxa"/>
          </w:tcPr>
          <w:p w14:paraId="0755F880" w14:textId="77777777" w:rsidR="00EC6BE0" w:rsidRPr="00070E7D" w:rsidRDefault="00EC6BE0" w:rsidP="00EC6BE0">
            <w:pPr>
              <w:spacing w:after="0" w:line="276" w:lineRule="auto"/>
              <w:ind w:right="-563"/>
              <w:jc w:val="both"/>
              <w:rPr>
                <w:rFonts w:ascii="Palatino Linotype" w:hAnsi="Palatino Linotype"/>
                <w:sz w:val="22"/>
                <w:szCs w:val="22"/>
              </w:rPr>
            </w:pPr>
          </w:p>
        </w:tc>
        <w:tc>
          <w:tcPr>
            <w:tcW w:w="567" w:type="dxa"/>
          </w:tcPr>
          <w:p w14:paraId="082AF52F" w14:textId="77777777" w:rsidR="00EC6BE0" w:rsidRPr="00070E7D" w:rsidRDefault="00EC6BE0" w:rsidP="00EC6BE0">
            <w:pPr>
              <w:spacing w:after="0" w:line="276" w:lineRule="auto"/>
              <w:ind w:right="-563"/>
              <w:jc w:val="both"/>
              <w:rPr>
                <w:rFonts w:ascii="Palatino Linotype" w:hAnsi="Palatino Linotype"/>
                <w:sz w:val="22"/>
                <w:szCs w:val="22"/>
              </w:rPr>
            </w:pPr>
          </w:p>
        </w:tc>
        <w:tc>
          <w:tcPr>
            <w:tcW w:w="1682" w:type="dxa"/>
          </w:tcPr>
          <w:p w14:paraId="730CC5C4" w14:textId="77777777" w:rsidR="00EC6BE0" w:rsidRPr="00070E7D" w:rsidRDefault="00EC6BE0" w:rsidP="00EC6BE0">
            <w:pPr>
              <w:spacing w:after="0" w:line="276" w:lineRule="auto"/>
              <w:ind w:right="-563"/>
              <w:jc w:val="both"/>
              <w:rPr>
                <w:rFonts w:ascii="Palatino Linotype" w:hAnsi="Palatino Linotype"/>
                <w:sz w:val="22"/>
                <w:szCs w:val="22"/>
              </w:rPr>
            </w:pPr>
          </w:p>
        </w:tc>
      </w:tr>
      <w:tr w:rsidR="00EC6BE0" w:rsidRPr="00070E7D" w14:paraId="1477A06D" w14:textId="77777777" w:rsidTr="00435FD0">
        <w:tc>
          <w:tcPr>
            <w:tcW w:w="6629" w:type="dxa"/>
            <w:gridSpan w:val="2"/>
          </w:tcPr>
          <w:p w14:paraId="00496096" w14:textId="77777777" w:rsidR="00EC6BE0" w:rsidRPr="00070E7D" w:rsidRDefault="00EC6BE0" w:rsidP="00EC6BE0">
            <w:pPr>
              <w:numPr>
                <w:ilvl w:val="0"/>
                <w:numId w:val="18"/>
              </w:numPr>
              <w:spacing w:after="0" w:line="276" w:lineRule="auto"/>
              <w:ind w:right="-563"/>
              <w:jc w:val="both"/>
              <w:rPr>
                <w:rFonts w:ascii="Palatino Linotype" w:hAnsi="Palatino Linotype"/>
                <w:sz w:val="22"/>
                <w:szCs w:val="22"/>
              </w:rPr>
            </w:pPr>
            <w:r w:rsidRPr="00070E7D">
              <w:rPr>
                <w:rFonts w:ascii="Palatino Linotype" w:hAnsi="Palatino Linotype"/>
                <w:sz w:val="22"/>
                <w:szCs w:val="22"/>
              </w:rPr>
              <w:t>asigurate cu pază numai în timpul orelor de curs</w:t>
            </w:r>
          </w:p>
        </w:tc>
        <w:tc>
          <w:tcPr>
            <w:tcW w:w="567" w:type="dxa"/>
          </w:tcPr>
          <w:p w14:paraId="1A0B020F" w14:textId="77777777" w:rsidR="00EC6BE0" w:rsidRPr="00070E7D" w:rsidRDefault="00EC6BE0" w:rsidP="00EC6BE0">
            <w:pPr>
              <w:spacing w:after="0" w:line="276" w:lineRule="auto"/>
              <w:ind w:right="-563"/>
              <w:jc w:val="both"/>
              <w:rPr>
                <w:rFonts w:ascii="Palatino Linotype" w:hAnsi="Palatino Linotype"/>
                <w:sz w:val="22"/>
                <w:szCs w:val="22"/>
              </w:rPr>
            </w:pPr>
          </w:p>
        </w:tc>
        <w:tc>
          <w:tcPr>
            <w:tcW w:w="567" w:type="dxa"/>
          </w:tcPr>
          <w:p w14:paraId="335AA955" w14:textId="77777777" w:rsidR="00EC6BE0" w:rsidRPr="00070E7D" w:rsidRDefault="00EC6BE0" w:rsidP="00EC6BE0">
            <w:pPr>
              <w:spacing w:after="0" w:line="276" w:lineRule="auto"/>
              <w:ind w:right="-563"/>
              <w:jc w:val="both"/>
              <w:rPr>
                <w:rFonts w:ascii="Palatino Linotype" w:hAnsi="Palatino Linotype"/>
                <w:sz w:val="22"/>
                <w:szCs w:val="22"/>
              </w:rPr>
            </w:pPr>
          </w:p>
        </w:tc>
        <w:tc>
          <w:tcPr>
            <w:tcW w:w="1682" w:type="dxa"/>
          </w:tcPr>
          <w:p w14:paraId="381EE658" w14:textId="77777777" w:rsidR="00EC6BE0" w:rsidRPr="00070E7D" w:rsidRDefault="00EC6BE0" w:rsidP="00EC6BE0">
            <w:pPr>
              <w:spacing w:after="0" w:line="276" w:lineRule="auto"/>
              <w:ind w:right="-563"/>
              <w:jc w:val="both"/>
              <w:rPr>
                <w:rFonts w:ascii="Palatino Linotype" w:hAnsi="Palatino Linotype"/>
                <w:sz w:val="22"/>
                <w:szCs w:val="22"/>
              </w:rPr>
            </w:pPr>
          </w:p>
        </w:tc>
      </w:tr>
      <w:tr w:rsidR="00EC6BE0" w:rsidRPr="00070E7D" w14:paraId="67319208" w14:textId="77777777" w:rsidTr="00435FD0">
        <w:tc>
          <w:tcPr>
            <w:tcW w:w="6629" w:type="dxa"/>
            <w:gridSpan w:val="2"/>
          </w:tcPr>
          <w:p w14:paraId="4C524300" w14:textId="77777777" w:rsidR="00EC6BE0" w:rsidRPr="00070E7D" w:rsidRDefault="00EC6BE0" w:rsidP="00EC6BE0">
            <w:pPr>
              <w:numPr>
                <w:ilvl w:val="0"/>
                <w:numId w:val="18"/>
              </w:numPr>
              <w:spacing w:after="0" w:line="276" w:lineRule="auto"/>
              <w:ind w:right="-563"/>
              <w:jc w:val="both"/>
              <w:rPr>
                <w:rFonts w:ascii="Palatino Linotype" w:hAnsi="Palatino Linotype"/>
                <w:sz w:val="22"/>
                <w:szCs w:val="22"/>
              </w:rPr>
            </w:pPr>
            <w:r w:rsidRPr="00070E7D">
              <w:rPr>
                <w:rFonts w:ascii="Palatino Linotype" w:hAnsi="Palatino Linotype"/>
                <w:sz w:val="22"/>
                <w:szCs w:val="22"/>
              </w:rPr>
              <w:t>asigurate cu pază în afara orelor de curs</w:t>
            </w:r>
          </w:p>
        </w:tc>
        <w:tc>
          <w:tcPr>
            <w:tcW w:w="567" w:type="dxa"/>
          </w:tcPr>
          <w:p w14:paraId="0AE122D5" w14:textId="77777777" w:rsidR="00EC6BE0" w:rsidRPr="00070E7D" w:rsidRDefault="00EC6BE0" w:rsidP="00EC6BE0">
            <w:pPr>
              <w:spacing w:after="0" w:line="276" w:lineRule="auto"/>
              <w:ind w:right="-563"/>
              <w:jc w:val="both"/>
              <w:rPr>
                <w:rFonts w:ascii="Palatino Linotype" w:hAnsi="Palatino Linotype"/>
                <w:sz w:val="22"/>
                <w:szCs w:val="22"/>
              </w:rPr>
            </w:pPr>
          </w:p>
        </w:tc>
        <w:tc>
          <w:tcPr>
            <w:tcW w:w="567" w:type="dxa"/>
          </w:tcPr>
          <w:p w14:paraId="7A01F1F5" w14:textId="77777777" w:rsidR="00EC6BE0" w:rsidRPr="00070E7D" w:rsidRDefault="00EC6BE0" w:rsidP="00EC6BE0">
            <w:pPr>
              <w:spacing w:after="0" w:line="276" w:lineRule="auto"/>
              <w:ind w:right="-563"/>
              <w:jc w:val="both"/>
              <w:rPr>
                <w:rFonts w:ascii="Palatino Linotype" w:hAnsi="Palatino Linotype"/>
                <w:sz w:val="22"/>
                <w:szCs w:val="22"/>
              </w:rPr>
            </w:pPr>
          </w:p>
        </w:tc>
        <w:tc>
          <w:tcPr>
            <w:tcW w:w="1682" w:type="dxa"/>
          </w:tcPr>
          <w:p w14:paraId="37AC4721" w14:textId="77777777" w:rsidR="00EC6BE0" w:rsidRPr="00070E7D" w:rsidRDefault="00EC6BE0" w:rsidP="00EC6BE0">
            <w:pPr>
              <w:spacing w:after="0" w:line="276" w:lineRule="auto"/>
              <w:ind w:right="-563"/>
              <w:jc w:val="both"/>
              <w:rPr>
                <w:rFonts w:ascii="Palatino Linotype" w:hAnsi="Palatino Linotype"/>
                <w:sz w:val="22"/>
                <w:szCs w:val="22"/>
              </w:rPr>
            </w:pPr>
          </w:p>
        </w:tc>
      </w:tr>
      <w:tr w:rsidR="00EC6BE0" w:rsidRPr="00070E7D" w14:paraId="7DD5F725" w14:textId="77777777" w:rsidTr="00435FD0">
        <w:tc>
          <w:tcPr>
            <w:tcW w:w="6629" w:type="dxa"/>
            <w:gridSpan w:val="2"/>
          </w:tcPr>
          <w:p w14:paraId="73BC1CF6" w14:textId="77777777" w:rsidR="00EC6BE0" w:rsidRPr="00070E7D" w:rsidRDefault="00EC6BE0" w:rsidP="00EC6BE0">
            <w:pPr>
              <w:spacing w:after="0" w:line="276" w:lineRule="auto"/>
              <w:ind w:right="-563"/>
              <w:jc w:val="both"/>
              <w:rPr>
                <w:rFonts w:ascii="Palatino Linotype" w:hAnsi="Palatino Linotype"/>
                <w:sz w:val="22"/>
                <w:szCs w:val="22"/>
              </w:rPr>
            </w:pPr>
            <w:r w:rsidRPr="00070E7D">
              <w:rPr>
                <w:rFonts w:ascii="Palatino Linotype" w:hAnsi="Palatino Linotype"/>
                <w:sz w:val="22"/>
                <w:szCs w:val="22"/>
              </w:rPr>
              <w:lastRenderedPageBreak/>
              <w:t>Plan de pază aprobat de poliție</w:t>
            </w:r>
          </w:p>
        </w:tc>
        <w:tc>
          <w:tcPr>
            <w:tcW w:w="567" w:type="dxa"/>
          </w:tcPr>
          <w:p w14:paraId="12B00454" w14:textId="77777777" w:rsidR="00EC6BE0" w:rsidRPr="00070E7D" w:rsidRDefault="00EC6BE0" w:rsidP="00EC6BE0">
            <w:pPr>
              <w:spacing w:after="0" w:line="276" w:lineRule="auto"/>
              <w:ind w:right="-563"/>
              <w:jc w:val="both"/>
              <w:rPr>
                <w:rFonts w:ascii="Palatino Linotype" w:hAnsi="Palatino Linotype"/>
                <w:sz w:val="22"/>
                <w:szCs w:val="22"/>
              </w:rPr>
            </w:pPr>
          </w:p>
        </w:tc>
        <w:tc>
          <w:tcPr>
            <w:tcW w:w="567" w:type="dxa"/>
          </w:tcPr>
          <w:p w14:paraId="05A2C0D8" w14:textId="77777777" w:rsidR="00EC6BE0" w:rsidRPr="00070E7D" w:rsidRDefault="00EC6BE0" w:rsidP="00EC6BE0">
            <w:pPr>
              <w:spacing w:after="0" w:line="276" w:lineRule="auto"/>
              <w:ind w:right="-563"/>
              <w:jc w:val="both"/>
              <w:rPr>
                <w:rFonts w:ascii="Palatino Linotype" w:hAnsi="Palatino Linotype"/>
                <w:sz w:val="22"/>
                <w:szCs w:val="22"/>
              </w:rPr>
            </w:pPr>
          </w:p>
        </w:tc>
        <w:tc>
          <w:tcPr>
            <w:tcW w:w="1682" w:type="dxa"/>
          </w:tcPr>
          <w:p w14:paraId="4FCCC608" w14:textId="77777777" w:rsidR="00EC6BE0" w:rsidRPr="00070E7D" w:rsidRDefault="00EC6BE0" w:rsidP="00EC6BE0">
            <w:pPr>
              <w:spacing w:after="0" w:line="276" w:lineRule="auto"/>
              <w:ind w:right="-563"/>
              <w:jc w:val="both"/>
              <w:rPr>
                <w:rFonts w:ascii="Palatino Linotype" w:hAnsi="Palatino Linotype"/>
                <w:sz w:val="22"/>
                <w:szCs w:val="22"/>
              </w:rPr>
            </w:pPr>
          </w:p>
        </w:tc>
      </w:tr>
      <w:tr w:rsidR="00EC6BE0" w:rsidRPr="00070E7D" w14:paraId="60D770CC" w14:textId="77777777" w:rsidTr="00435FD0">
        <w:tc>
          <w:tcPr>
            <w:tcW w:w="6629" w:type="dxa"/>
            <w:gridSpan w:val="2"/>
          </w:tcPr>
          <w:p w14:paraId="14774945" w14:textId="77777777" w:rsidR="00EC6BE0" w:rsidRPr="00070E7D" w:rsidRDefault="00EC6BE0" w:rsidP="00EC6BE0">
            <w:pPr>
              <w:spacing w:after="0" w:line="276" w:lineRule="auto"/>
              <w:ind w:right="-563"/>
              <w:jc w:val="both"/>
              <w:rPr>
                <w:rFonts w:ascii="Palatino Linotype" w:hAnsi="Palatino Linotype"/>
                <w:sz w:val="22"/>
                <w:szCs w:val="22"/>
              </w:rPr>
            </w:pPr>
            <w:r w:rsidRPr="00070E7D">
              <w:rPr>
                <w:rFonts w:ascii="Palatino Linotype" w:hAnsi="Palatino Linotype"/>
                <w:sz w:val="22"/>
                <w:szCs w:val="22"/>
              </w:rPr>
              <w:t xml:space="preserve">Dispune de sisteme tehnice de alarmare împotriva </w:t>
            </w:r>
            <w:proofErr w:type="spellStart"/>
            <w:r w:rsidRPr="00070E7D">
              <w:rPr>
                <w:rFonts w:ascii="Palatino Linotype" w:hAnsi="Palatino Linotype"/>
                <w:sz w:val="22"/>
                <w:szCs w:val="22"/>
              </w:rPr>
              <w:t>efracţiei</w:t>
            </w:r>
            <w:proofErr w:type="spellEnd"/>
          </w:p>
        </w:tc>
        <w:tc>
          <w:tcPr>
            <w:tcW w:w="567" w:type="dxa"/>
          </w:tcPr>
          <w:p w14:paraId="3F42953D" w14:textId="77777777" w:rsidR="00EC6BE0" w:rsidRPr="00070E7D" w:rsidRDefault="00EC6BE0" w:rsidP="00EC6BE0">
            <w:pPr>
              <w:spacing w:after="0" w:line="276" w:lineRule="auto"/>
              <w:ind w:right="-563"/>
              <w:jc w:val="both"/>
              <w:rPr>
                <w:rFonts w:ascii="Palatino Linotype" w:hAnsi="Palatino Linotype"/>
                <w:sz w:val="22"/>
                <w:szCs w:val="22"/>
              </w:rPr>
            </w:pPr>
          </w:p>
        </w:tc>
        <w:tc>
          <w:tcPr>
            <w:tcW w:w="567" w:type="dxa"/>
          </w:tcPr>
          <w:p w14:paraId="78640F56" w14:textId="77777777" w:rsidR="00EC6BE0" w:rsidRPr="00070E7D" w:rsidRDefault="00EC6BE0" w:rsidP="00EC6BE0">
            <w:pPr>
              <w:spacing w:after="0" w:line="276" w:lineRule="auto"/>
              <w:ind w:right="-563"/>
              <w:jc w:val="both"/>
              <w:rPr>
                <w:rFonts w:ascii="Palatino Linotype" w:hAnsi="Palatino Linotype"/>
                <w:sz w:val="22"/>
                <w:szCs w:val="22"/>
              </w:rPr>
            </w:pPr>
          </w:p>
        </w:tc>
        <w:tc>
          <w:tcPr>
            <w:tcW w:w="1682" w:type="dxa"/>
          </w:tcPr>
          <w:p w14:paraId="31AD4FB4" w14:textId="77777777" w:rsidR="00EC6BE0" w:rsidRPr="00070E7D" w:rsidRDefault="00EC6BE0" w:rsidP="00EC6BE0">
            <w:pPr>
              <w:spacing w:after="0" w:line="276" w:lineRule="auto"/>
              <w:ind w:right="-563"/>
              <w:jc w:val="both"/>
              <w:rPr>
                <w:rFonts w:ascii="Palatino Linotype" w:hAnsi="Palatino Linotype"/>
                <w:sz w:val="22"/>
                <w:szCs w:val="22"/>
              </w:rPr>
            </w:pPr>
          </w:p>
        </w:tc>
      </w:tr>
      <w:tr w:rsidR="00EC6BE0" w:rsidRPr="00070E7D" w14:paraId="2051CE63" w14:textId="77777777" w:rsidTr="00435FD0">
        <w:tc>
          <w:tcPr>
            <w:tcW w:w="6629" w:type="dxa"/>
            <w:gridSpan w:val="2"/>
          </w:tcPr>
          <w:p w14:paraId="440F3C18" w14:textId="77777777" w:rsidR="00EC6BE0" w:rsidRPr="00070E7D" w:rsidRDefault="00EC6BE0" w:rsidP="00EC6BE0">
            <w:pPr>
              <w:spacing w:after="0" w:line="276" w:lineRule="auto"/>
              <w:ind w:right="-563"/>
              <w:jc w:val="both"/>
              <w:rPr>
                <w:rFonts w:ascii="Palatino Linotype" w:hAnsi="Palatino Linotype"/>
                <w:sz w:val="22"/>
                <w:szCs w:val="22"/>
              </w:rPr>
            </w:pPr>
            <w:r w:rsidRPr="00070E7D">
              <w:rPr>
                <w:rFonts w:ascii="Palatino Linotype" w:hAnsi="Palatino Linotype"/>
                <w:sz w:val="22"/>
                <w:szCs w:val="22"/>
              </w:rPr>
              <w:t xml:space="preserve">Dispune de registru special de evidență a activităților punctuale </w:t>
            </w:r>
          </w:p>
        </w:tc>
        <w:tc>
          <w:tcPr>
            <w:tcW w:w="567" w:type="dxa"/>
          </w:tcPr>
          <w:p w14:paraId="17813379" w14:textId="77777777" w:rsidR="00EC6BE0" w:rsidRPr="00070E7D" w:rsidRDefault="00EC6BE0" w:rsidP="00EC6BE0">
            <w:pPr>
              <w:spacing w:after="0" w:line="276" w:lineRule="auto"/>
              <w:ind w:right="-563"/>
              <w:jc w:val="both"/>
              <w:rPr>
                <w:rFonts w:ascii="Palatino Linotype" w:hAnsi="Palatino Linotype"/>
                <w:sz w:val="22"/>
                <w:szCs w:val="22"/>
              </w:rPr>
            </w:pPr>
          </w:p>
        </w:tc>
        <w:tc>
          <w:tcPr>
            <w:tcW w:w="567" w:type="dxa"/>
          </w:tcPr>
          <w:p w14:paraId="52A058C3" w14:textId="77777777" w:rsidR="00EC6BE0" w:rsidRPr="00070E7D" w:rsidRDefault="00EC6BE0" w:rsidP="00EC6BE0">
            <w:pPr>
              <w:spacing w:after="0" w:line="276" w:lineRule="auto"/>
              <w:ind w:right="-563"/>
              <w:jc w:val="both"/>
              <w:rPr>
                <w:rFonts w:ascii="Palatino Linotype" w:hAnsi="Palatino Linotype"/>
                <w:sz w:val="22"/>
                <w:szCs w:val="22"/>
              </w:rPr>
            </w:pPr>
          </w:p>
        </w:tc>
        <w:tc>
          <w:tcPr>
            <w:tcW w:w="1682" w:type="dxa"/>
          </w:tcPr>
          <w:p w14:paraId="6C7A0655" w14:textId="77777777" w:rsidR="00EC6BE0" w:rsidRPr="00070E7D" w:rsidRDefault="00EC6BE0" w:rsidP="00EC6BE0">
            <w:pPr>
              <w:spacing w:after="0" w:line="276" w:lineRule="auto"/>
              <w:ind w:right="-563"/>
              <w:jc w:val="both"/>
              <w:rPr>
                <w:rFonts w:ascii="Palatino Linotype" w:hAnsi="Palatino Linotype"/>
                <w:sz w:val="22"/>
                <w:szCs w:val="22"/>
              </w:rPr>
            </w:pPr>
          </w:p>
        </w:tc>
      </w:tr>
      <w:tr w:rsidR="00EC6BE0" w:rsidRPr="00070E7D" w14:paraId="1AAAD511" w14:textId="77777777" w:rsidTr="00435FD0">
        <w:trPr>
          <w:trHeight w:val="292"/>
        </w:trPr>
        <w:tc>
          <w:tcPr>
            <w:tcW w:w="6629" w:type="dxa"/>
            <w:gridSpan w:val="2"/>
          </w:tcPr>
          <w:p w14:paraId="7D6767D4" w14:textId="77777777" w:rsidR="00EC6BE0" w:rsidRPr="00070E7D" w:rsidRDefault="00EC6BE0" w:rsidP="00EC6BE0">
            <w:pPr>
              <w:spacing w:after="0" w:line="276" w:lineRule="auto"/>
              <w:ind w:right="-563"/>
              <w:jc w:val="both"/>
              <w:rPr>
                <w:rFonts w:ascii="Palatino Linotype" w:hAnsi="Palatino Linotype"/>
                <w:sz w:val="22"/>
                <w:szCs w:val="22"/>
              </w:rPr>
            </w:pPr>
            <w:r w:rsidRPr="00070E7D">
              <w:rPr>
                <w:rFonts w:ascii="Palatino Linotype" w:hAnsi="Palatino Linotype"/>
                <w:sz w:val="22"/>
                <w:szCs w:val="22"/>
              </w:rPr>
              <w:t xml:space="preserve">Serviciul pe </w:t>
            </w:r>
            <w:proofErr w:type="spellStart"/>
            <w:r w:rsidRPr="00070E7D">
              <w:rPr>
                <w:rFonts w:ascii="Palatino Linotype" w:hAnsi="Palatino Linotype"/>
                <w:sz w:val="22"/>
                <w:szCs w:val="22"/>
              </w:rPr>
              <w:t>şcoală</w:t>
            </w:r>
            <w:proofErr w:type="spellEnd"/>
            <w:r w:rsidRPr="00070E7D">
              <w:rPr>
                <w:rFonts w:ascii="Palatino Linotype" w:hAnsi="Palatino Linotype"/>
                <w:sz w:val="22"/>
                <w:szCs w:val="22"/>
              </w:rPr>
              <w:t xml:space="preserve"> este realizat cu profesor de serviciu</w:t>
            </w:r>
          </w:p>
        </w:tc>
        <w:tc>
          <w:tcPr>
            <w:tcW w:w="567" w:type="dxa"/>
          </w:tcPr>
          <w:p w14:paraId="0307353E" w14:textId="77777777" w:rsidR="00EC6BE0" w:rsidRPr="00070E7D" w:rsidRDefault="00EC6BE0" w:rsidP="00EC6BE0">
            <w:pPr>
              <w:spacing w:after="0" w:line="276" w:lineRule="auto"/>
              <w:ind w:right="-563"/>
              <w:jc w:val="both"/>
              <w:rPr>
                <w:rFonts w:ascii="Palatino Linotype" w:hAnsi="Palatino Linotype"/>
                <w:sz w:val="22"/>
                <w:szCs w:val="22"/>
              </w:rPr>
            </w:pPr>
          </w:p>
        </w:tc>
        <w:tc>
          <w:tcPr>
            <w:tcW w:w="567" w:type="dxa"/>
          </w:tcPr>
          <w:p w14:paraId="46923D80" w14:textId="77777777" w:rsidR="00EC6BE0" w:rsidRPr="00070E7D" w:rsidRDefault="00EC6BE0" w:rsidP="00EC6BE0">
            <w:pPr>
              <w:spacing w:after="0" w:line="276" w:lineRule="auto"/>
              <w:ind w:right="-563"/>
              <w:jc w:val="both"/>
              <w:rPr>
                <w:rFonts w:ascii="Palatino Linotype" w:hAnsi="Palatino Linotype"/>
                <w:sz w:val="22"/>
                <w:szCs w:val="22"/>
              </w:rPr>
            </w:pPr>
          </w:p>
        </w:tc>
        <w:tc>
          <w:tcPr>
            <w:tcW w:w="1682" w:type="dxa"/>
          </w:tcPr>
          <w:p w14:paraId="734E3742" w14:textId="77777777" w:rsidR="00EC6BE0" w:rsidRPr="00070E7D" w:rsidRDefault="00EC6BE0" w:rsidP="00EC6BE0">
            <w:pPr>
              <w:spacing w:after="0" w:line="276" w:lineRule="auto"/>
              <w:ind w:right="-563"/>
              <w:jc w:val="both"/>
              <w:rPr>
                <w:rFonts w:ascii="Palatino Linotype" w:hAnsi="Palatino Linotype"/>
                <w:sz w:val="22"/>
                <w:szCs w:val="22"/>
              </w:rPr>
            </w:pPr>
          </w:p>
        </w:tc>
      </w:tr>
    </w:tbl>
    <w:p w14:paraId="26BCAAD8" w14:textId="77777777" w:rsidR="00EC6BE0" w:rsidRPr="00070E7D" w:rsidRDefault="00EC6BE0" w:rsidP="00435FD0">
      <w:pPr>
        <w:spacing w:after="0" w:line="276" w:lineRule="auto"/>
        <w:ind w:right="36"/>
        <w:jc w:val="both"/>
        <w:rPr>
          <w:rFonts w:ascii="Palatino Linotype" w:hAnsi="Palatino Linotype"/>
          <w:sz w:val="16"/>
          <w:szCs w:val="22"/>
        </w:rPr>
      </w:pP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85"/>
        <w:gridCol w:w="630"/>
        <w:gridCol w:w="1170"/>
        <w:gridCol w:w="2160"/>
      </w:tblGrid>
      <w:tr w:rsidR="00EC6BE0" w:rsidRPr="00070E7D" w14:paraId="24925D6F" w14:textId="77777777" w:rsidTr="00435FD0">
        <w:trPr>
          <w:trHeight w:val="341"/>
        </w:trPr>
        <w:tc>
          <w:tcPr>
            <w:tcW w:w="5485" w:type="dxa"/>
            <w:tcBorders>
              <w:top w:val="single" w:sz="4" w:space="0" w:color="auto"/>
              <w:left w:val="single" w:sz="4" w:space="0" w:color="auto"/>
              <w:bottom w:val="single" w:sz="4" w:space="0" w:color="auto"/>
              <w:right w:val="single" w:sz="4" w:space="0" w:color="auto"/>
            </w:tcBorders>
          </w:tcPr>
          <w:p w14:paraId="378B3C20" w14:textId="77777777" w:rsidR="00EC6BE0" w:rsidRPr="00070E7D" w:rsidRDefault="00EC6BE0" w:rsidP="00435FD0">
            <w:pPr>
              <w:spacing w:after="0" w:line="276" w:lineRule="auto"/>
              <w:ind w:right="70"/>
              <w:jc w:val="both"/>
              <w:rPr>
                <w:rFonts w:ascii="Palatino Linotype" w:hAnsi="Palatino Linotype"/>
                <w:sz w:val="22"/>
                <w:szCs w:val="22"/>
              </w:rPr>
            </w:pPr>
            <w:r w:rsidRPr="00070E7D">
              <w:rPr>
                <w:rFonts w:ascii="Palatino Linotype" w:hAnsi="Palatino Linotype"/>
                <w:sz w:val="22"/>
                <w:szCs w:val="22"/>
              </w:rPr>
              <w:t xml:space="preserve">Informări adresate </w:t>
            </w:r>
            <w:proofErr w:type="spellStart"/>
            <w:r w:rsidRPr="00070E7D">
              <w:rPr>
                <w:rFonts w:ascii="Palatino Linotype" w:hAnsi="Palatino Linotype"/>
                <w:sz w:val="22"/>
                <w:szCs w:val="22"/>
              </w:rPr>
              <w:t>instituţiilor</w:t>
            </w:r>
            <w:proofErr w:type="spellEnd"/>
            <w:r w:rsidRPr="00070E7D">
              <w:rPr>
                <w:rFonts w:ascii="Palatino Linotype" w:hAnsi="Palatino Linotype"/>
                <w:sz w:val="22"/>
                <w:szCs w:val="22"/>
              </w:rPr>
              <w:t xml:space="preserve"> în drept să remedieze </w:t>
            </w:r>
            <w:proofErr w:type="spellStart"/>
            <w:r w:rsidRPr="00070E7D">
              <w:rPr>
                <w:rFonts w:ascii="Palatino Linotype" w:hAnsi="Palatino Linotype"/>
                <w:sz w:val="22"/>
                <w:szCs w:val="22"/>
              </w:rPr>
              <w:t>deficienţele</w:t>
            </w:r>
            <w:proofErr w:type="spellEnd"/>
          </w:p>
        </w:tc>
        <w:tc>
          <w:tcPr>
            <w:tcW w:w="630" w:type="dxa"/>
            <w:tcBorders>
              <w:top w:val="single" w:sz="4" w:space="0" w:color="auto"/>
              <w:left w:val="single" w:sz="4" w:space="0" w:color="auto"/>
              <w:bottom w:val="single" w:sz="4" w:space="0" w:color="auto"/>
              <w:right w:val="single" w:sz="4" w:space="0" w:color="auto"/>
            </w:tcBorders>
          </w:tcPr>
          <w:p w14:paraId="738E726F" w14:textId="77777777" w:rsidR="00EC6BE0" w:rsidRPr="00070E7D" w:rsidRDefault="00EC6BE0" w:rsidP="00EC6BE0">
            <w:pPr>
              <w:spacing w:after="0" w:line="276" w:lineRule="auto"/>
              <w:ind w:right="-563"/>
              <w:jc w:val="both"/>
              <w:rPr>
                <w:rFonts w:ascii="Palatino Linotype" w:hAnsi="Palatino Linotype"/>
                <w:sz w:val="22"/>
                <w:szCs w:val="22"/>
              </w:rPr>
            </w:pPr>
            <w:r w:rsidRPr="00070E7D">
              <w:rPr>
                <w:rFonts w:ascii="Palatino Linotype" w:hAnsi="Palatino Linotype"/>
                <w:sz w:val="22"/>
                <w:szCs w:val="22"/>
              </w:rPr>
              <w:t xml:space="preserve">Nr. </w:t>
            </w:r>
          </w:p>
        </w:tc>
        <w:tc>
          <w:tcPr>
            <w:tcW w:w="1170" w:type="dxa"/>
            <w:tcBorders>
              <w:top w:val="single" w:sz="4" w:space="0" w:color="auto"/>
              <w:left w:val="single" w:sz="4" w:space="0" w:color="auto"/>
              <w:bottom w:val="single" w:sz="4" w:space="0" w:color="auto"/>
              <w:right w:val="single" w:sz="4" w:space="0" w:color="auto"/>
            </w:tcBorders>
          </w:tcPr>
          <w:p w14:paraId="3AC91239" w14:textId="77777777" w:rsidR="00EC6BE0" w:rsidRPr="00070E7D" w:rsidRDefault="00EC6BE0" w:rsidP="00EC6BE0">
            <w:pPr>
              <w:spacing w:after="0" w:line="276" w:lineRule="auto"/>
              <w:ind w:right="-563"/>
              <w:jc w:val="both"/>
              <w:rPr>
                <w:rFonts w:ascii="Palatino Linotype" w:hAnsi="Palatino Linotype"/>
                <w:sz w:val="22"/>
                <w:szCs w:val="22"/>
              </w:rPr>
            </w:pPr>
            <w:proofErr w:type="spellStart"/>
            <w:r w:rsidRPr="00070E7D">
              <w:rPr>
                <w:rFonts w:ascii="Palatino Linotype" w:hAnsi="Palatino Linotype"/>
                <w:sz w:val="22"/>
                <w:szCs w:val="22"/>
              </w:rPr>
              <w:t>Instituţia</w:t>
            </w:r>
            <w:proofErr w:type="spellEnd"/>
          </w:p>
        </w:tc>
        <w:tc>
          <w:tcPr>
            <w:tcW w:w="2160" w:type="dxa"/>
            <w:tcBorders>
              <w:top w:val="single" w:sz="4" w:space="0" w:color="auto"/>
              <w:left w:val="single" w:sz="4" w:space="0" w:color="auto"/>
              <w:bottom w:val="single" w:sz="4" w:space="0" w:color="auto"/>
              <w:right w:val="single" w:sz="4" w:space="0" w:color="auto"/>
            </w:tcBorders>
          </w:tcPr>
          <w:p w14:paraId="4ECCDEF6" w14:textId="77777777" w:rsidR="00EC6BE0" w:rsidRPr="00070E7D" w:rsidRDefault="00EC6BE0" w:rsidP="00EC6BE0">
            <w:pPr>
              <w:spacing w:after="0" w:line="276" w:lineRule="auto"/>
              <w:ind w:right="-563"/>
              <w:jc w:val="both"/>
              <w:rPr>
                <w:rFonts w:ascii="Palatino Linotype" w:hAnsi="Palatino Linotype"/>
                <w:sz w:val="22"/>
                <w:szCs w:val="22"/>
              </w:rPr>
            </w:pPr>
            <w:r w:rsidRPr="00070E7D">
              <w:rPr>
                <w:rFonts w:ascii="Palatino Linotype" w:hAnsi="Palatino Linotype"/>
                <w:sz w:val="22"/>
                <w:szCs w:val="22"/>
              </w:rPr>
              <w:t xml:space="preserve">Mod </w:t>
            </w:r>
            <w:proofErr w:type="spellStart"/>
            <w:r w:rsidRPr="00070E7D">
              <w:rPr>
                <w:rFonts w:ascii="Palatino Linotype" w:hAnsi="Palatino Linotype"/>
                <w:sz w:val="22"/>
                <w:szCs w:val="22"/>
              </w:rPr>
              <w:t>soluţionare</w:t>
            </w:r>
            <w:proofErr w:type="spellEnd"/>
          </w:p>
        </w:tc>
      </w:tr>
      <w:tr w:rsidR="00EC6BE0" w:rsidRPr="00070E7D" w14:paraId="5D8AD3A9" w14:textId="77777777" w:rsidTr="00435FD0">
        <w:tc>
          <w:tcPr>
            <w:tcW w:w="5485" w:type="dxa"/>
            <w:tcBorders>
              <w:top w:val="single" w:sz="4" w:space="0" w:color="auto"/>
              <w:left w:val="single" w:sz="4" w:space="0" w:color="auto"/>
              <w:bottom w:val="single" w:sz="4" w:space="0" w:color="auto"/>
              <w:right w:val="single" w:sz="4" w:space="0" w:color="auto"/>
            </w:tcBorders>
          </w:tcPr>
          <w:p w14:paraId="1E172B8A" w14:textId="77777777" w:rsidR="00EC6BE0" w:rsidRPr="00070E7D" w:rsidRDefault="00EC6BE0" w:rsidP="00EC6BE0">
            <w:pPr>
              <w:spacing w:after="0" w:line="276" w:lineRule="auto"/>
              <w:ind w:right="-563"/>
              <w:jc w:val="both"/>
              <w:rPr>
                <w:rFonts w:ascii="Palatino Linotype" w:hAnsi="Palatino Linotype"/>
                <w:sz w:val="22"/>
                <w:szCs w:val="22"/>
              </w:rPr>
            </w:pPr>
          </w:p>
        </w:tc>
        <w:tc>
          <w:tcPr>
            <w:tcW w:w="630" w:type="dxa"/>
            <w:tcBorders>
              <w:top w:val="single" w:sz="4" w:space="0" w:color="auto"/>
              <w:left w:val="single" w:sz="4" w:space="0" w:color="auto"/>
              <w:bottom w:val="single" w:sz="4" w:space="0" w:color="auto"/>
              <w:right w:val="single" w:sz="4" w:space="0" w:color="auto"/>
            </w:tcBorders>
          </w:tcPr>
          <w:p w14:paraId="79EE1A28" w14:textId="77777777" w:rsidR="00EC6BE0" w:rsidRPr="00070E7D" w:rsidRDefault="00EC6BE0" w:rsidP="00EC6BE0">
            <w:pPr>
              <w:spacing w:after="0" w:line="276" w:lineRule="auto"/>
              <w:ind w:right="-563"/>
              <w:jc w:val="both"/>
              <w:rPr>
                <w:rFonts w:ascii="Palatino Linotype" w:hAnsi="Palatino Linotype"/>
                <w:sz w:val="22"/>
                <w:szCs w:val="22"/>
              </w:rPr>
            </w:pPr>
          </w:p>
        </w:tc>
        <w:tc>
          <w:tcPr>
            <w:tcW w:w="1170" w:type="dxa"/>
            <w:tcBorders>
              <w:top w:val="single" w:sz="4" w:space="0" w:color="auto"/>
              <w:left w:val="single" w:sz="4" w:space="0" w:color="auto"/>
              <w:bottom w:val="single" w:sz="4" w:space="0" w:color="auto"/>
              <w:right w:val="single" w:sz="4" w:space="0" w:color="auto"/>
            </w:tcBorders>
          </w:tcPr>
          <w:p w14:paraId="3E6E663E" w14:textId="77777777" w:rsidR="00EC6BE0" w:rsidRPr="00070E7D" w:rsidRDefault="00EC6BE0" w:rsidP="00EC6BE0">
            <w:pPr>
              <w:spacing w:after="0" w:line="276" w:lineRule="auto"/>
              <w:ind w:right="-563"/>
              <w:jc w:val="both"/>
              <w:rPr>
                <w:rFonts w:ascii="Palatino Linotype" w:hAnsi="Palatino Linotype"/>
                <w:sz w:val="22"/>
                <w:szCs w:val="22"/>
              </w:rPr>
            </w:pPr>
          </w:p>
        </w:tc>
        <w:tc>
          <w:tcPr>
            <w:tcW w:w="2160" w:type="dxa"/>
            <w:tcBorders>
              <w:top w:val="single" w:sz="4" w:space="0" w:color="auto"/>
              <w:left w:val="single" w:sz="4" w:space="0" w:color="auto"/>
              <w:bottom w:val="single" w:sz="4" w:space="0" w:color="auto"/>
              <w:right w:val="single" w:sz="4" w:space="0" w:color="auto"/>
            </w:tcBorders>
          </w:tcPr>
          <w:p w14:paraId="2C554027" w14:textId="77777777" w:rsidR="00EC6BE0" w:rsidRPr="00070E7D" w:rsidRDefault="00EC6BE0" w:rsidP="00EC6BE0">
            <w:pPr>
              <w:spacing w:after="0" w:line="276" w:lineRule="auto"/>
              <w:ind w:right="-563"/>
              <w:jc w:val="both"/>
              <w:rPr>
                <w:rFonts w:ascii="Palatino Linotype" w:hAnsi="Palatino Linotype"/>
                <w:sz w:val="22"/>
                <w:szCs w:val="22"/>
              </w:rPr>
            </w:pPr>
          </w:p>
        </w:tc>
      </w:tr>
    </w:tbl>
    <w:p w14:paraId="31E6DCC7" w14:textId="77777777" w:rsidR="00EC6BE0" w:rsidRPr="00070E7D" w:rsidRDefault="00EC6BE0" w:rsidP="00EC6BE0">
      <w:pPr>
        <w:spacing w:after="0" w:line="276" w:lineRule="auto"/>
        <w:ind w:right="-563"/>
        <w:jc w:val="both"/>
        <w:rPr>
          <w:rFonts w:ascii="Palatino Linotype" w:hAnsi="Palatino Linotype"/>
          <w:b/>
        </w:rPr>
      </w:pPr>
    </w:p>
    <w:p w14:paraId="00B084BB" w14:textId="77777777" w:rsidR="00EC6BE0" w:rsidRPr="00070E7D" w:rsidRDefault="00EC6BE0" w:rsidP="00EC6BE0">
      <w:pPr>
        <w:spacing w:after="0" w:line="276" w:lineRule="auto"/>
        <w:ind w:right="-563"/>
        <w:jc w:val="both"/>
        <w:rPr>
          <w:rFonts w:ascii="Palatino Linotype" w:hAnsi="Palatino Linotype"/>
          <w:b/>
          <w:sz w:val="18"/>
        </w:rPr>
      </w:pPr>
    </w:p>
    <w:p w14:paraId="0EE0A386" w14:textId="77777777" w:rsidR="00EC6BE0" w:rsidRPr="00070E7D" w:rsidRDefault="00EC6BE0" w:rsidP="00EC6BE0">
      <w:pPr>
        <w:numPr>
          <w:ilvl w:val="0"/>
          <w:numId w:val="21"/>
        </w:numPr>
        <w:spacing w:after="0" w:line="276" w:lineRule="auto"/>
        <w:ind w:right="-563"/>
        <w:jc w:val="both"/>
        <w:rPr>
          <w:rFonts w:ascii="Palatino Linotype" w:hAnsi="Palatino Linotype"/>
          <w:b/>
          <w:sz w:val="22"/>
        </w:rPr>
      </w:pPr>
      <w:r w:rsidRPr="00070E7D">
        <w:rPr>
          <w:rFonts w:ascii="Palatino Linotype" w:hAnsi="Palatino Linotype"/>
          <w:b/>
          <w:sz w:val="22"/>
        </w:rPr>
        <w:t>ÎN ZONA ADIACENTĂ</w:t>
      </w:r>
    </w:p>
    <w:p w14:paraId="5AEDF7E3" w14:textId="77777777" w:rsidR="00EC6BE0" w:rsidRPr="00070E7D" w:rsidRDefault="00EC6BE0" w:rsidP="00EC6BE0">
      <w:pPr>
        <w:spacing w:after="0" w:line="276" w:lineRule="auto"/>
        <w:ind w:right="-563"/>
        <w:jc w:val="both"/>
        <w:rPr>
          <w:rFonts w:ascii="Palatino Linotype" w:hAnsi="Palatino Linotype"/>
          <w:b/>
          <w:sz w:val="8"/>
        </w:rPr>
      </w:pP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567"/>
        <w:gridCol w:w="708"/>
        <w:gridCol w:w="1489"/>
      </w:tblGrid>
      <w:tr w:rsidR="00EC6BE0" w:rsidRPr="00070E7D" w14:paraId="349A7E5B" w14:textId="77777777" w:rsidTr="00435FD0">
        <w:tc>
          <w:tcPr>
            <w:tcW w:w="6663" w:type="dxa"/>
          </w:tcPr>
          <w:p w14:paraId="764BAB3F" w14:textId="77777777" w:rsidR="00EC6BE0" w:rsidRPr="00070E7D" w:rsidRDefault="00EC6BE0" w:rsidP="00EC6BE0">
            <w:pPr>
              <w:spacing w:after="0" w:line="276" w:lineRule="auto"/>
              <w:ind w:right="-563"/>
              <w:jc w:val="both"/>
              <w:rPr>
                <w:rFonts w:ascii="Palatino Linotype" w:hAnsi="Palatino Linotype"/>
                <w:b/>
                <w:bCs/>
                <w:sz w:val="22"/>
              </w:rPr>
            </w:pPr>
            <w:r w:rsidRPr="00070E7D">
              <w:rPr>
                <w:rFonts w:ascii="Palatino Linotype" w:hAnsi="Palatino Linotype"/>
                <w:b/>
                <w:bCs/>
                <w:sz w:val="22"/>
              </w:rPr>
              <w:t>Indicatori</w:t>
            </w:r>
          </w:p>
        </w:tc>
        <w:tc>
          <w:tcPr>
            <w:tcW w:w="567" w:type="dxa"/>
          </w:tcPr>
          <w:p w14:paraId="4FF58812" w14:textId="77777777" w:rsidR="00EC6BE0" w:rsidRPr="00070E7D" w:rsidRDefault="00EC6BE0" w:rsidP="00EC6BE0">
            <w:pPr>
              <w:spacing w:after="0" w:line="276" w:lineRule="auto"/>
              <w:ind w:right="-563"/>
              <w:jc w:val="both"/>
              <w:rPr>
                <w:rFonts w:ascii="Palatino Linotype" w:hAnsi="Palatino Linotype"/>
                <w:sz w:val="22"/>
              </w:rPr>
            </w:pPr>
            <w:r w:rsidRPr="00070E7D">
              <w:rPr>
                <w:rFonts w:ascii="Palatino Linotype" w:hAnsi="Palatino Linotype"/>
                <w:sz w:val="22"/>
              </w:rPr>
              <w:t>DA</w:t>
            </w:r>
          </w:p>
        </w:tc>
        <w:tc>
          <w:tcPr>
            <w:tcW w:w="708" w:type="dxa"/>
          </w:tcPr>
          <w:p w14:paraId="197201DE" w14:textId="77777777" w:rsidR="00EC6BE0" w:rsidRPr="00070E7D" w:rsidRDefault="00EC6BE0" w:rsidP="00EC6BE0">
            <w:pPr>
              <w:spacing w:after="0" w:line="276" w:lineRule="auto"/>
              <w:ind w:right="-563"/>
              <w:jc w:val="both"/>
              <w:rPr>
                <w:rFonts w:ascii="Palatino Linotype" w:hAnsi="Palatino Linotype"/>
                <w:sz w:val="22"/>
              </w:rPr>
            </w:pPr>
            <w:r w:rsidRPr="00070E7D">
              <w:rPr>
                <w:rFonts w:ascii="Palatino Linotype" w:hAnsi="Palatino Linotype"/>
                <w:sz w:val="22"/>
              </w:rPr>
              <w:t>NU</w:t>
            </w:r>
          </w:p>
        </w:tc>
        <w:tc>
          <w:tcPr>
            <w:tcW w:w="1489" w:type="dxa"/>
          </w:tcPr>
          <w:p w14:paraId="45BE67A2" w14:textId="77777777" w:rsidR="00EC6BE0" w:rsidRPr="00070E7D" w:rsidRDefault="00EC6BE0" w:rsidP="00EC6BE0">
            <w:pPr>
              <w:spacing w:after="0" w:line="276" w:lineRule="auto"/>
              <w:ind w:right="-563"/>
              <w:jc w:val="both"/>
              <w:rPr>
                <w:rFonts w:ascii="Palatino Linotype" w:hAnsi="Palatino Linotype"/>
                <w:sz w:val="22"/>
              </w:rPr>
            </w:pPr>
            <w:r w:rsidRPr="00070E7D">
              <w:rPr>
                <w:rFonts w:ascii="Palatino Linotype" w:hAnsi="Palatino Linotype"/>
                <w:sz w:val="22"/>
              </w:rPr>
              <w:t>Observații</w:t>
            </w:r>
          </w:p>
        </w:tc>
      </w:tr>
      <w:tr w:rsidR="00EC6BE0" w:rsidRPr="00070E7D" w14:paraId="1B38BE86" w14:textId="77777777" w:rsidTr="00435FD0">
        <w:tc>
          <w:tcPr>
            <w:tcW w:w="6663" w:type="dxa"/>
          </w:tcPr>
          <w:p w14:paraId="25EE2DFF" w14:textId="77777777" w:rsidR="00EC6BE0" w:rsidRPr="00070E7D" w:rsidRDefault="00EC6BE0" w:rsidP="00EC6BE0">
            <w:pPr>
              <w:spacing w:after="0" w:line="276" w:lineRule="auto"/>
              <w:ind w:right="-563"/>
              <w:jc w:val="both"/>
              <w:rPr>
                <w:rFonts w:ascii="Palatino Linotype" w:hAnsi="Palatino Linotype"/>
                <w:bCs/>
                <w:sz w:val="22"/>
              </w:rPr>
            </w:pPr>
            <w:r w:rsidRPr="00070E7D">
              <w:rPr>
                <w:rFonts w:ascii="Palatino Linotype" w:hAnsi="Palatino Linotype"/>
                <w:bCs/>
                <w:sz w:val="22"/>
              </w:rPr>
              <w:t xml:space="preserve">Asigurarea iluminatului public în zona </w:t>
            </w:r>
            <w:proofErr w:type="spellStart"/>
            <w:r w:rsidRPr="00070E7D">
              <w:rPr>
                <w:rFonts w:ascii="Palatino Linotype" w:hAnsi="Palatino Linotype"/>
                <w:bCs/>
                <w:sz w:val="22"/>
              </w:rPr>
              <w:t>unităţilor</w:t>
            </w:r>
            <w:proofErr w:type="spellEnd"/>
            <w:r w:rsidRPr="00070E7D">
              <w:rPr>
                <w:rFonts w:ascii="Palatino Linotype" w:hAnsi="Palatino Linotype"/>
                <w:bCs/>
                <w:sz w:val="22"/>
              </w:rPr>
              <w:t xml:space="preserve"> </w:t>
            </w:r>
            <w:proofErr w:type="spellStart"/>
            <w:r w:rsidRPr="00070E7D">
              <w:rPr>
                <w:rFonts w:ascii="Palatino Linotype" w:hAnsi="Palatino Linotype"/>
                <w:bCs/>
                <w:sz w:val="22"/>
              </w:rPr>
              <w:t>şcolare</w:t>
            </w:r>
            <w:proofErr w:type="spellEnd"/>
          </w:p>
        </w:tc>
        <w:tc>
          <w:tcPr>
            <w:tcW w:w="567" w:type="dxa"/>
          </w:tcPr>
          <w:p w14:paraId="3D67474F" w14:textId="77777777" w:rsidR="00EC6BE0" w:rsidRPr="00070E7D" w:rsidRDefault="00EC6BE0" w:rsidP="00EC6BE0">
            <w:pPr>
              <w:spacing w:after="0" w:line="276" w:lineRule="auto"/>
              <w:ind w:right="-563"/>
              <w:jc w:val="both"/>
              <w:rPr>
                <w:rFonts w:ascii="Palatino Linotype" w:hAnsi="Palatino Linotype"/>
                <w:sz w:val="22"/>
              </w:rPr>
            </w:pPr>
          </w:p>
        </w:tc>
        <w:tc>
          <w:tcPr>
            <w:tcW w:w="708" w:type="dxa"/>
          </w:tcPr>
          <w:p w14:paraId="3E2779F7" w14:textId="77777777" w:rsidR="00EC6BE0" w:rsidRPr="00070E7D" w:rsidRDefault="00EC6BE0" w:rsidP="00EC6BE0">
            <w:pPr>
              <w:spacing w:after="0" w:line="276" w:lineRule="auto"/>
              <w:ind w:right="-563"/>
              <w:jc w:val="both"/>
              <w:rPr>
                <w:rFonts w:ascii="Palatino Linotype" w:hAnsi="Palatino Linotype"/>
                <w:sz w:val="22"/>
              </w:rPr>
            </w:pPr>
          </w:p>
        </w:tc>
        <w:tc>
          <w:tcPr>
            <w:tcW w:w="1489" w:type="dxa"/>
          </w:tcPr>
          <w:p w14:paraId="0B7ED186" w14:textId="77777777" w:rsidR="00EC6BE0" w:rsidRPr="00070E7D" w:rsidRDefault="00EC6BE0" w:rsidP="00EC6BE0">
            <w:pPr>
              <w:spacing w:after="0" w:line="276" w:lineRule="auto"/>
              <w:ind w:right="-563"/>
              <w:jc w:val="both"/>
              <w:rPr>
                <w:rFonts w:ascii="Palatino Linotype" w:hAnsi="Palatino Linotype"/>
                <w:sz w:val="22"/>
              </w:rPr>
            </w:pPr>
          </w:p>
        </w:tc>
      </w:tr>
      <w:tr w:rsidR="00EC6BE0" w:rsidRPr="00070E7D" w14:paraId="35908A46" w14:textId="77777777" w:rsidTr="00435FD0">
        <w:tc>
          <w:tcPr>
            <w:tcW w:w="6663" w:type="dxa"/>
          </w:tcPr>
          <w:p w14:paraId="6AF1E109" w14:textId="77777777" w:rsidR="00EC6BE0" w:rsidRPr="00070E7D" w:rsidRDefault="00EC6BE0" w:rsidP="00EC6BE0">
            <w:pPr>
              <w:spacing w:after="0" w:line="276" w:lineRule="auto"/>
              <w:ind w:right="-563"/>
              <w:jc w:val="both"/>
              <w:rPr>
                <w:rFonts w:ascii="Palatino Linotype" w:hAnsi="Palatino Linotype"/>
                <w:b/>
                <w:bCs/>
                <w:sz w:val="22"/>
              </w:rPr>
            </w:pPr>
            <w:r w:rsidRPr="00070E7D">
              <w:rPr>
                <w:rFonts w:ascii="Palatino Linotype" w:hAnsi="Palatino Linotype"/>
                <w:bCs/>
                <w:sz w:val="22"/>
              </w:rPr>
              <w:t xml:space="preserve">Unități de </w:t>
            </w:r>
            <w:proofErr w:type="spellStart"/>
            <w:r w:rsidRPr="00070E7D">
              <w:rPr>
                <w:rFonts w:ascii="Palatino Linotype" w:hAnsi="Palatino Linotype"/>
                <w:bCs/>
                <w:sz w:val="22"/>
              </w:rPr>
              <w:t>alimentaţie</w:t>
            </w:r>
            <w:proofErr w:type="spellEnd"/>
            <w:r w:rsidRPr="00070E7D">
              <w:rPr>
                <w:rFonts w:ascii="Palatino Linotype" w:hAnsi="Palatino Linotype"/>
                <w:bCs/>
                <w:sz w:val="22"/>
              </w:rPr>
              <w:t xml:space="preserve"> publică situate în imediata vecinătate a </w:t>
            </w:r>
            <w:proofErr w:type="spellStart"/>
            <w:r w:rsidRPr="00070E7D">
              <w:rPr>
                <w:rFonts w:ascii="Palatino Linotype" w:hAnsi="Palatino Linotype"/>
                <w:bCs/>
                <w:sz w:val="22"/>
              </w:rPr>
              <w:t>unităţilor</w:t>
            </w:r>
            <w:proofErr w:type="spellEnd"/>
            <w:r w:rsidRPr="00070E7D">
              <w:rPr>
                <w:rFonts w:ascii="Palatino Linotype" w:hAnsi="Palatino Linotype"/>
                <w:bCs/>
                <w:sz w:val="22"/>
              </w:rPr>
              <w:t xml:space="preserve"> </w:t>
            </w:r>
            <w:proofErr w:type="spellStart"/>
            <w:r w:rsidRPr="00070E7D">
              <w:rPr>
                <w:rFonts w:ascii="Palatino Linotype" w:hAnsi="Palatino Linotype"/>
                <w:bCs/>
                <w:sz w:val="22"/>
              </w:rPr>
              <w:t>şcolare</w:t>
            </w:r>
            <w:proofErr w:type="spellEnd"/>
            <w:r w:rsidRPr="00070E7D">
              <w:rPr>
                <w:rFonts w:ascii="Palatino Linotype" w:hAnsi="Palatino Linotype"/>
                <w:bCs/>
                <w:sz w:val="22"/>
              </w:rPr>
              <w:t xml:space="preserve">, care cad sub </w:t>
            </w:r>
            <w:proofErr w:type="spellStart"/>
            <w:r w:rsidRPr="00070E7D">
              <w:rPr>
                <w:rFonts w:ascii="Palatino Linotype" w:hAnsi="Palatino Linotype"/>
                <w:bCs/>
                <w:sz w:val="22"/>
              </w:rPr>
              <w:t>incidenţa</w:t>
            </w:r>
            <w:proofErr w:type="spellEnd"/>
            <w:r w:rsidRPr="00070E7D">
              <w:rPr>
                <w:rFonts w:ascii="Palatino Linotype" w:hAnsi="Palatino Linotype"/>
                <w:bCs/>
                <w:sz w:val="22"/>
              </w:rPr>
              <w:t xml:space="preserve"> HG nr. 128/1994</w:t>
            </w:r>
          </w:p>
        </w:tc>
        <w:tc>
          <w:tcPr>
            <w:tcW w:w="567" w:type="dxa"/>
          </w:tcPr>
          <w:p w14:paraId="5C53059D" w14:textId="77777777" w:rsidR="00EC6BE0" w:rsidRPr="00070E7D" w:rsidRDefault="00EC6BE0" w:rsidP="00EC6BE0">
            <w:pPr>
              <w:spacing w:after="0" w:line="276" w:lineRule="auto"/>
              <w:ind w:right="-563"/>
              <w:jc w:val="both"/>
              <w:rPr>
                <w:rFonts w:ascii="Palatino Linotype" w:hAnsi="Palatino Linotype"/>
                <w:sz w:val="22"/>
              </w:rPr>
            </w:pPr>
          </w:p>
        </w:tc>
        <w:tc>
          <w:tcPr>
            <w:tcW w:w="708" w:type="dxa"/>
          </w:tcPr>
          <w:p w14:paraId="780B2EE0" w14:textId="77777777" w:rsidR="00EC6BE0" w:rsidRPr="00070E7D" w:rsidRDefault="00EC6BE0" w:rsidP="00EC6BE0">
            <w:pPr>
              <w:spacing w:after="0" w:line="276" w:lineRule="auto"/>
              <w:ind w:right="-563"/>
              <w:jc w:val="both"/>
              <w:rPr>
                <w:rFonts w:ascii="Palatino Linotype" w:hAnsi="Palatino Linotype"/>
                <w:sz w:val="22"/>
              </w:rPr>
            </w:pPr>
          </w:p>
        </w:tc>
        <w:tc>
          <w:tcPr>
            <w:tcW w:w="1489" w:type="dxa"/>
          </w:tcPr>
          <w:p w14:paraId="60123538" w14:textId="77777777" w:rsidR="00EC6BE0" w:rsidRPr="00070E7D" w:rsidRDefault="00EC6BE0" w:rsidP="00EC6BE0">
            <w:pPr>
              <w:spacing w:after="0" w:line="276" w:lineRule="auto"/>
              <w:ind w:right="-563"/>
              <w:jc w:val="both"/>
              <w:rPr>
                <w:rFonts w:ascii="Palatino Linotype" w:hAnsi="Palatino Linotype"/>
                <w:sz w:val="22"/>
              </w:rPr>
            </w:pPr>
          </w:p>
        </w:tc>
      </w:tr>
      <w:tr w:rsidR="00EC6BE0" w:rsidRPr="00070E7D" w14:paraId="4D98E5AB" w14:textId="77777777" w:rsidTr="00435FD0">
        <w:tc>
          <w:tcPr>
            <w:tcW w:w="6663" w:type="dxa"/>
          </w:tcPr>
          <w:p w14:paraId="05156C9C" w14:textId="77777777" w:rsidR="00EC6BE0" w:rsidRPr="00070E7D" w:rsidRDefault="00EC6BE0" w:rsidP="00EC6BE0">
            <w:pPr>
              <w:spacing w:after="0" w:line="276" w:lineRule="auto"/>
              <w:ind w:right="-563"/>
              <w:jc w:val="both"/>
              <w:rPr>
                <w:rFonts w:ascii="Palatino Linotype" w:hAnsi="Palatino Linotype"/>
                <w:bCs/>
                <w:sz w:val="22"/>
              </w:rPr>
            </w:pPr>
            <w:r w:rsidRPr="00070E7D">
              <w:rPr>
                <w:rFonts w:ascii="Palatino Linotype" w:hAnsi="Palatino Linotype"/>
                <w:bCs/>
                <w:sz w:val="22"/>
              </w:rPr>
              <w:t>Grupuri delincvente în zona adiacentă/curtea școlii</w:t>
            </w:r>
          </w:p>
        </w:tc>
        <w:tc>
          <w:tcPr>
            <w:tcW w:w="567" w:type="dxa"/>
          </w:tcPr>
          <w:p w14:paraId="21F45399" w14:textId="77777777" w:rsidR="00EC6BE0" w:rsidRPr="00070E7D" w:rsidRDefault="00EC6BE0" w:rsidP="00EC6BE0">
            <w:pPr>
              <w:spacing w:after="0" w:line="276" w:lineRule="auto"/>
              <w:ind w:right="-563"/>
              <w:jc w:val="both"/>
              <w:rPr>
                <w:rFonts w:ascii="Palatino Linotype" w:hAnsi="Palatino Linotype"/>
                <w:sz w:val="22"/>
              </w:rPr>
            </w:pPr>
          </w:p>
        </w:tc>
        <w:tc>
          <w:tcPr>
            <w:tcW w:w="708" w:type="dxa"/>
          </w:tcPr>
          <w:p w14:paraId="3537CD87" w14:textId="77777777" w:rsidR="00EC6BE0" w:rsidRPr="00070E7D" w:rsidRDefault="00EC6BE0" w:rsidP="00EC6BE0">
            <w:pPr>
              <w:spacing w:after="0" w:line="276" w:lineRule="auto"/>
              <w:ind w:right="-563"/>
              <w:jc w:val="both"/>
              <w:rPr>
                <w:rFonts w:ascii="Palatino Linotype" w:hAnsi="Palatino Linotype"/>
                <w:sz w:val="22"/>
              </w:rPr>
            </w:pPr>
          </w:p>
        </w:tc>
        <w:tc>
          <w:tcPr>
            <w:tcW w:w="1489" w:type="dxa"/>
          </w:tcPr>
          <w:p w14:paraId="38D48FAE" w14:textId="77777777" w:rsidR="00EC6BE0" w:rsidRPr="00070E7D" w:rsidRDefault="00EC6BE0" w:rsidP="00EC6BE0">
            <w:pPr>
              <w:spacing w:after="0" w:line="276" w:lineRule="auto"/>
              <w:ind w:right="-563"/>
              <w:jc w:val="both"/>
              <w:rPr>
                <w:rFonts w:ascii="Palatino Linotype" w:hAnsi="Palatino Linotype"/>
                <w:sz w:val="22"/>
              </w:rPr>
            </w:pPr>
          </w:p>
        </w:tc>
      </w:tr>
      <w:tr w:rsidR="00EC6BE0" w:rsidRPr="00070E7D" w14:paraId="44388706" w14:textId="77777777" w:rsidTr="00435FD0">
        <w:tc>
          <w:tcPr>
            <w:tcW w:w="6663" w:type="dxa"/>
          </w:tcPr>
          <w:p w14:paraId="7DAFBAB1" w14:textId="77777777" w:rsidR="00EC6BE0" w:rsidRPr="00070E7D" w:rsidRDefault="00EC6BE0" w:rsidP="00EC6BE0">
            <w:pPr>
              <w:spacing w:after="0" w:line="276" w:lineRule="auto"/>
              <w:ind w:right="-563"/>
              <w:jc w:val="both"/>
              <w:rPr>
                <w:rFonts w:ascii="Palatino Linotype" w:hAnsi="Palatino Linotype"/>
                <w:bCs/>
                <w:sz w:val="22"/>
              </w:rPr>
            </w:pPr>
            <w:r w:rsidRPr="00070E7D">
              <w:rPr>
                <w:rFonts w:ascii="Palatino Linotype" w:hAnsi="Palatino Linotype"/>
                <w:bCs/>
                <w:sz w:val="22"/>
              </w:rPr>
              <w:t>Locuri vulnerabile</w:t>
            </w:r>
          </w:p>
        </w:tc>
        <w:tc>
          <w:tcPr>
            <w:tcW w:w="567" w:type="dxa"/>
          </w:tcPr>
          <w:p w14:paraId="599A15E1" w14:textId="77777777" w:rsidR="00EC6BE0" w:rsidRPr="00070E7D" w:rsidRDefault="00EC6BE0" w:rsidP="00EC6BE0">
            <w:pPr>
              <w:spacing w:after="0" w:line="276" w:lineRule="auto"/>
              <w:ind w:right="-563"/>
              <w:jc w:val="both"/>
              <w:rPr>
                <w:rFonts w:ascii="Palatino Linotype" w:hAnsi="Palatino Linotype"/>
                <w:sz w:val="22"/>
              </w:rPr>
            </w:pPr>
          </w:p>
        </w:tc>
        <w:tc>
          <w:tcPr>
            <w:tcW w:w="708" w:type="dxa"/>
          </w:tcPr>
          <w:p w14:paraId="07464311" w14:textId="77777777" w:rsidR="00EC6BE0" w:rsidRPr="00070E7D" w:rsidRDefault="00EC6BE0" w:rsidP="00EC6BE0">
            <w:pPr>
              <w:spacing w:after="0" w:line="276" w:lineRule="auto"/>
              <w:ind w:right="-563"/>
              <w:jc w:val="both"/>
              <w:rPr>
                <w:rFonts w:ascii="Palatino Linotype" w:hAnsi="Palatino Linotype"/>
                <w:sz w:val="22"/>
              </w:rPr>
            </w:pPr>
          </w:p>
        </w:tc>
        <w:tc>
          <w:tcPr>
            <w:tcW w:w="1489" w:type="dxa"/>
          </w:tcPr>
          <w:p w14:paraId="2D878CFD" w14:textId="77777777" w:rsidR="00EC6BE0" w:rsidRPr="00070E7D" w:rsidRDefault="00EC6BE0" w:rsidP="00EC6BE0">
            <w:pPr>
              <w:spacing w:after="0" w:line="276" w:lineRule="auto"/>
              <w:ind w:right="-563"/>
              <w:jc w:val="both"/>
              <w:rPr>
                <w:rFonts w:ascii="Palatino Linotype" w:hAnsi="Palatino Linotype"/>
                <w:sz w:val="22"/>
              </w:rPr>
            </w:pPr>
          </w:p>
        </w:tc>
      </w:tr>
      <w:tr w:rsidR="00EC6BE0" w:rsidRPr="00070E7D" w14:paraId="1BCC5A60" w14:textId="77777777" w:rsidTr="00435FD0">
        <w:tc>
          <w:tcPr>
            <w:tcW w:w="6663" w:type="dxa"/>
          </w:tcPr>
          <w:p w14:paraId="47A0C519" w14:textId="77777777" w:rsidR="00EC6BE0" w:rsidRPr="00070E7D" w:rsidRDefault="00EC6BE0" w:rsidP="00EC6BE0">
            <w:pPr>
              <w:spacing w:after="0" w:line="276" w:lineRule="auto"/>
              <w:ind w:right="-563"/>
              <w:jc w:val="both"/>
              <w:rPr>
                <w:rFonts w:ascii="Palatino Linotype" w:hAnsi="Palatino Linotype"/>
                <w:bCs/>
                <w:sz w:val="22"/>
              </w:rPr>
            </w:pPr>
            <w:r w:rsidRPr="00070E7D">
              <w:rPr>
                <w:rFonts w:ascii="Palatino Linotype" w:hAnsi="Palatino Linotype"/>
                <w:bCs/>
                <w:sz w:val="22"/>
              </w:rPr>
              <w:t xml:space="preserve">Marcaje </w:t>
            </w:r>
            <w:proofErr w:type="spellStart"/>
            <w:r w:rsidRPr="00070E7D">
              <w:rPr>
                <w:rFonts w:ascii="Palatino Linotype" w:hAnsi="Palatino Linotype"/>
                <w:bCs/>
                <w:sz w:val="22"/>
              </w:rPr>
              <w:t>şi</w:t>
            </w:r>
            <w:proofErr w:type="spellEnd"/>
            <w:r w:rsidRPr="00070E7D">
              <w:rPr>
                <w:rFonts w:ascii="Palatino Linotype" w:hAnsi="Palatino Linotype"/>
                <w:bCs/>
                <w:sz w:val="22"/>
              </w:rPr>
              <w:t xml:space="preserve"> semnalizării rutiere</w:t>
            </w:r>
          </w:p>
        </w:tc>
        <w:tc>
          <w:tcPr>
            <w:tcW w:w="567" w:type="dxa"/>
          </w:tcPr>
          <w:p w14:paraId="7DB63AB4" w14:textId="77777777" w:rsidR="00EC6BE0" w:rsidRPr="00070E7D" w:rsidRDefault="00EC6BE0" w:rsidP="00EC6BE0">
            <w:pPr>
              <w:spacing w:after="0" w:line="276" w:lineRule="auto"/>
              <w:ind w:right="-563"/>
              <w:jc w:val="both"/>
              <w:rPr>
                <w:rFonts w:ascii="Palatino Linotype" w:hAnsi="Palatino Linotype"/>
                <w:sz w:val="22"/>
              </w:rPr>
            </w:pPr>
          </w:p>
        </w:tc>
        <w:tc>
          <w:tcPr>
            <w:tcW w:w="708" w:type="dxa"/>
          </w:tcPr>
          <w:p w14:paraId="52F6F770" w14:textId="77777777" w:rsidR="00EC6BE0" w:rsidRPr="00070E7D" w:rsidRDefault="00EC6BE0" w:rsidP="00EC6BE0">
            <w:pPr>
              <w:spacing w:after="0" w:line="276" w:lineRule="auto"/>
              <w:ind w:right="-563"/>
              <w:jc w:val="both"/>
              <w:rPr>
                <w:rFonts w:ascii="Palatino Linotype" w:hAnsi="Palatino Linotype"/>
                <w:sz w:val="22"/>
              </w:rPr>
            </w:pPr>
          </w:p>
        </w:tc>
        <w:tc>
          <w:tcPr>
            <w:tcW w:w="1489" w:type="dxa"/>
          </w:tcPr>
          <w:p w14:paraId="677F5AD4" w14:textId="77777777" w:rsidR="00EC6BE0" w:rsidRPr="00070E7D" w:rsidRDefault="00EC6BE0" w:rsidP="00EC6BE0">
            <w:pPr>
              <w:spacing w:after="0" w:line="276" w:lineRule="auto"/>
              <w:ind w:right="-563"/>
              <w:jc w:val="both"/>
              <w:rPr>
                <w:rFonts w:ascii="Palatino Linotype" w:hAnsi="Palatino Linotype"/>
                <w:sz w:val="22"/>
              </w:rPr>
            </w:pPr>
          </w:p>
        </w:tc>
      </w:tr>
    </w:tbl>
    <w:p w14:paraId="09B3C2CF" w14:textId="77777777" w:rsidR="00EC6BE0" w:rsidRPr="00070E7D" w:rsidRDefault="00EC6BE0" w:rsidP="00EC6BE0">
      <w:pPr>
        <w:spacing w:after="0" w:line="276" w:lineRule="auto"/>
        <w:ind w:right="-563"/>
        <w:jc w:val="both"/>
        <w:rPr>
          <w:rFonts w:ascii="Palatino Linotype" w:hAnsi="Palatino Linotype"/>
          <w:bCs/>
          <w:sz w:val="22"/>
        </w:rPr>
      </w:pPr>
      <w:r w:rsidRPr="00070E7D">
        <w:rPr>
          <w:rFonts w:ascii="Palatino Linotype" w:hAnsi="Palatino Linotype"/>
          <w:bCs/>
          <w:sz w:val="22"/>
        </w:rPr>
        <w:t>Descrierea specificului zonei adiacente (amplasare, riverani,  etc.).</w:t>
      </w:r>
    </w:p>
    <w:p w14:paraId="50453FF0" w14:textId="77777777" w:rsidR="00EC6BE0" w:rsidRPr="00070E7D" w:rsidRDefault="00EC6BE0" w:rsidP="00EC6BE0">
      <w:pPr>
        <w:spacing w:after="0" w:line="276" w:lineRule="auto"/>
        <w:ind w:right="-563"/>
        <w:jc w:val="both"/>
        <w:rPr>
          <w:rFonts w:ascii="Palatino Linotype" w:hAnsi="Palatino Linotype"/>
          <w:bCs/>
          <w:sz w:val="22"/>
        </w:rPr>
      </w:pPr>
    </w:p>
    <w:p w14:paraId="0BB2B1A2" w14:textId="77777777" w:rsidR="00EC6BE0" w:rsidRPr="00070E7D" w:rsidRDefault="00EC6BE0" w:rsidP="00EC6BE0">
      <w:pPr>
        <w:spacing w:after="0" w:line="276" w:lineRule="auto"/>
        <w:ind w:right="-563"/>
        <w:jc w:val="both"/>
        <w:rPr>
          <w:rFonts w:ascii="Palatino Linotype" w:hAnsi="Palatino Linotype"/>
          <w:bCs/>
          <w:sz w:val="12"/>
        </w:rPr>
      </w:pPr>
    </w:p>
    <w:p w14:paraId="04FB668F" w14:textId="77777777" w:rsidR="00EC6BE0" w:rsidRPr="00070E7D" w:rsidRDefault="00EC6BE0" w:rsidP="00EC6BE0">
      <w:pPr>
        <w:numPr>
          <w:ilvl w:val="0"/>
          <w:numId w:val="21"/>
        </w:numPr>
        <w:spacing w:after="0" w:line="276" w:lineRule="auto"/>
        <w:ind w:right="-563"/>
        <w:jc w:val="both"/>
        <w:rPr>
          <w:rFonts w:ascii="Palatino Linotype" w:hAnsi="Palatino Linotype"/>
          <w:b/>
          <w:sz w:val="22"/>
        </w:rPr>
      </w:pPr>
      <w:r w:rsidRPr="00070E7D">
        <w:rPr>
          <w:rFonts w:ascii="Palatino Linotype" w:hAnsi="Palatino Linotype"/>
          <w:b/>
          <w:sz w:val="22"/>
        </w:rPr>
        <w:t>TRANSPORT ȘCOLAR</w:t>
      </w:r>
    </w:p>
    <w:p w14:paraId="3B9A27EF" w14:textId="77777777" w:rsidR="00EC6BE0" w:rsidRPr="00070E7D" w:rsidRDefault="00EC6BE0" w:rsidP="00EC6BE0">
      <w:pPr>
        <w:spacing w:after="0" w:line="276" w:lineRule="auto"/>
        <w:ind w:right="-563"/>
        <w:jc w:val="both"/>
        <w:rPr>
          <w:rFonts w:ascii="Palatino Linotype" w:hAnsi="Palatino Linotype"/>
          <w:b/>
          <w:sz w:val="4"/>
        </w:rPr>
      </w:pPr>
    </w:p>
    <w:tbl>
      <w:tblPr>
        <w:tblpPr w:leftFromText="180" w:rightFromText="180" w:vertAnchor="text" w:horzAnchor="margin" w:tblpX="-39" w:tblpY="98"/>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9"/>
        <w:gridCol w:w="1490"/>
        <w:gridCol w:w="1376"/>
      </w:tblGrid>
      <w:tr w:rsidR="00EC6BE0" w:rsidRPr="00070E7D" w14:paraId="1795C0CA" w14:textId="77777777" w:rsidTr="00435FD0">
        <w:tc>
          <w:tcPr>
            <w:tcW w:w="6669" w:type="dxa"/>
            <w:tcBorders>
              <w:right w:val="single" w:sz="4" w:space="0" w:color="auto"/>
            </w:tcBorders>
            <w:shd w:val="clear" w:color="auto" w:fill="FFFFFF"/>
          </w:tcPr>
          <w:p w14:paraId="23FAC734" w14:textId="77777777" w:rsidR="00EC6BE0" w:rsidRPr="00070E7D" w:rsidRDefault="00EC6BE0" w:rsidP="006B1DE7">
            <w:pPr>
              <w:spacing w:after="0" w:line="276" w:lineRule="auto"/>
              <w:ind w:right="-563"/>
              <w:jc w:val="both"/>
              <w:rPr>
                <w:rFonts w:ascii="Palatino Linotype" w:hAnsi="Palatino Linotype"/>
                <w:sz w:val="22"/>
              </w:rPr>
            </w:pPr>
            <w:r w:rsidRPr="00070E7D">
              <w:rPr>
                <w:rFonts w:ascii="Palatino Linotype" w:hAnsi="Palatino Linotype"/>
                <w:sz w:val="22"/>
              </w:rPr>
              <w:t>TRANSPORT ȘCOLAR</w:t>
            </w:r>
          </w:p>
        </w:tc>
        <w:tc>
          <w:tcPr>
            <w:tcW w:w="1490" w:type="dxa"/>
            <w:tcBorders>
              <w:top w:val="single" w:sz="4" w:space="0" w:color="auto"/>
              <w:left w:val="single" w:sz="4" w:space="0" w:color="auto"/>
              <w:bottom w:val="single" w:sz="4" w:space="0" w:color="auto"/>
              <w:right w:val="single" w:sz="4" w:space="0" w:color="auto"/>
            </w:tcBorders>
            <w:shd w:val="clear" w:color="auto" w:fill="FFFFFF"/>
          </w:tcPr>
          <w:p w14:paraId="66B8E563" w14:textId="77777777" w:rsidR="00EC6BE0" w:rsidRPr="00070E7D" w:rsidRDefault="00EC6BE0" w:rsidP="006B1DE7">
            <w:pPr>
              <w:spacing w:after="0" w:line="276" w:lineRule="auto"/>
              <w:ind w:right="-563"/>
              <w:jc w:val="both"/>
              <w:rPr>
                <w:rFonts w:ascii="Palatino Linotype" w:hAnsi="Palatino Linotype"/>
                <w:sz w:val="22"/>
              </w:rPr>
            </w:pPr>
            <w:r w:rsidRPr="00070E7D">
              <w:rPr>
                <w:rFonts w:ascii="Palatino Linotype" w:hAnsi="Palatino Linotype"/>
                <w:sz w:val="22"/>
              </w:rPr>
              <w:t>DA</w:t>
            </w:r>
          </w:p>
        </w:tc>
        <w:tc>
          <w:tcPr>
            <w:tcW w:w="1376" w:type="dxa"/>
            <w:tcBorders>
              <w:top w:val="single" w:sz="4" w:space="0" w:color="auto"/>
              <w:left w:val="single" w:sz="4" w:space="0" w:color="auto"/>
              <w:bottom w:val="single" w:sz="4" w:space="0" w:color="auto"/>
              <w:right w:val="single" w:sz="4" w:space="0" w:color="auto"/>
            </w:tcBorders>
            <w:shd w:val="clear" w:color="auto" w:fill="FFFFFF"/>
          </w:tcPr>
          <w:p w14:paraId="5E44FC73" w14:textId="77777777" w:rsidR="00EC6BE0" w:rsidRPr="00070E7D" w:rsidRDefault="00EC6BE0" w:rsidP="006B1DE7">
            <w:pPr>
              <w:spacing w:after="0" w:line="276" w:lineRule="auto"/>
              <w:ind w:right="-563"/>
              <w:jc w:val="both"/>
              <w:rPr>
                <w:rFonts w:ascii="Palatino Linotype" w:hAnsi="Palatino Linotype"/>
                <w:sz w:val="22"/>
              </w:rPr>
            </w:pPr>
            <w:r w:rsidRPr="00070E7D">
              <w:rPr>
                <w:rFonts w:ascii="Palatino Linotype" w:hAnsi="Palatino Linotype"/>
                <w:sz w:val="22"/>
              </w:rPr>
              <w:t>NU</w:t>
            </w:r>
          </w:p>
        </w:tc>
      </w:tr>
      <w:tr w:rsidR="00EC6BE0" w:rsidRPr="00070E7D" w14:paraId="2DA1CC32" w14:textId="77777777" w:rsidTr="00435FD0">
        <w:tc>
          <w:tcPr>
            <w:tcW w:w="6669" w:type="dxa"/>
            <w:tcBorders>
              <w:right w:val="single" w:sz="4" w:space="0" w:color="auto"/>
            </w:tcBorders>
            <w:shd w:val="clear" w:color="auto" w:fill="FFFFFF"/>
          </w:tcPr>
          <w:p w14:paraId="6711C645" w14:textId="77777777" w:rsidR="00EC6BE0" w:rsidRPr="00070E7D" w:rsidRDefault="00EC6BE0" w:rsidP="006B1DE7">
            <w:pPr>
              <w:spacing w:after="0" w:line="276" w:lineRule="auto"/>
              <w:ind w:right="-563"/>
              <w:jc w:val="both"/>
              <w:rPr>
                <w:rFonts w:ascii="Palatino Linotype" w:hAnsi="Palatino Linotype"/>
                <w:sz w:val="22"/>
              </w:rPr>
            </w:pPr>
            <w:r w:rsidRPr="00070E7D">
              <w:rPr>
                <w:rFonts w:ascii="Palatino Linotype" w:hAnsi="Palatino Linotype"/>
                <w:sz w:val="22"/>
              </w:rPr>
              <w:t xml:space="preserve">              Unitatea de învățământ dispune de transport școlar</w:t>
            </w:r>
          </w:p>
        </w:tc>
        <w:tc>
          <w:tcPr>
            <w:tcW w:w="1490" w:type="dxa"/>
            <w:tcBorders>
              <w:top w:val="single" w:sz="4" w:space="0" w:color="auto"/>
              <w:left w:val="single" w:sz="4" w:space="0" w:color="auto"/>
              <w:bottom w:val="single" w:sz="4" w:space="0" w:color="auto"/>
              <w:right w:val="single" w:sz="4" w:space="0" w:color="auto"/>
            </w:tcBorders>
            <w:shd w:val="clear" w:color="auto" w:fill="FFFFFF"/>
          </w:tcPr>
          <w:p w14:paraId="2FF02A72" w14:textId="77777777" w:rsidR="00EC6BE0" w:rsidRPr="00070E7D" w:rsidRDefault="00EC6BE0" w:rsidP="006B1DE7">
            <w:pPr>
              <w:spacing w:after="0" w:line="276" w:lineRule="auto"/>
              <w:ind w:right="-563"/>
              <w:jc w:val="both"/>
              <w:rPr>
                <w:rFonts w:ascii="Palatino Linotype" w:hAnsi="Palatino Linotype"/>
                <w:sz w:val="22"/>
              </w:rPr>
            </w:pPr>
          </w:p>
        </w:tc>
        <w:tc>
          <w:tcPr>
            <w:tcW w:w="1376" w:type="dxa"/>
            <w:tcBorders>
              <w:top w:val="single" w:sz="4" w:space="0" w:color="auto"/>
              <w:left w:val="single" w:sz="4" w:space="0" w:color="auto"/>
              <w:bottom w:val="single" w:sz="4" w:space="0" w:color="auto"/>
              <w:right w:val="single" w:sz="4" w:space="0" w:color="auto"/>
            </w:tcBorders>
            <w:shd w:val="clear" w:color="auto" w:fill="FFFFFF"/>
          </w:tcPr>
          <w:p w14:paraId="2B99280A" w14:textId="77777777" w:rsidR="00EC6BE0" w:rsidRPr="00070E7D" w:rsidRDefault="00EC6BE0" w:rsidP="006B1DE7">
            <w:pPr>
              <w:spacing w:after="0" w:line="276" w:lineRule="auto"/>
              <w:ind w:right="-563"/>
              <w:jc w:val="both"/>
              <w:rPr>
                <w:rFonts w:ascii="Palatino Linotype" w:hAnsi="Palatino Linotype"/>
                <w:sz w:val="22"/>
              </w:rPr>
            </w:pPr>
          </w:p>
        </w:tc>
      </w:tr>
      <w:tr w:rsidR="00EC6BE0" w:rsidRPr="00070E7D" w14:paraId="6C6624B0" w14:textId="77777777" w:rsidTr="00435FD0">
        <w:tc>
          <w:tcPr>
            <w:tcW w:w="6669" w:type="dxa"/>
            <w:tcBorders>
              <w:right w:val="single" w:sz="4" w:space="0" w:color="auto"/>
            </w:tcBorders>
            <w:shd w:val="clear" w:color="auto" w:fill="FFFFFF"/>
          </w:tcPr>
          <w:p w14:paraId="3323555C" w14:textId="10529C3E" w:rsidR="00EC6BE0" w:rsidRPr="00070E7D" w:rsidRDefault="00EC6BE0" w:rsidP="00F47756">
            <w:pPr>
              <w:numPr>
                <w:ilvl w:val="0"/>
                <w:numId w:val="24"/>
              </w:numPr>
              <w:tabs>
                <w:tab w:val="left" w:pos="1163"/>
              </w:tabs>
              <w:spacing w:after="0" w:line="276" w:lineRule="auto"/>
              <w:ind w:left="880" w:right="-563" w:firstLine="0"/>
              <w:jc w:val="both"/>
              <w:rPr>
                <w:rFonts w:ascii="Palatino Linotype" w:hAnsi="Palatino Linotype"/>
                <w:sz w:val="22"/>
              </w:rPr>
            </w:pPr>
            <w:r w:rsidRPr="00070E7D">
              <w:rPr>
                <w:rFonts w:ascii="Palatino Linotype" w:hAnsi="Palatino Linotype"/>
                <w:sz w:val="22"/>
              </w:rPr>
              <w:t xml:space="preserve">propriu/asigurat de </w:t>
            </w:r>
            <w:r w:rsidR="00F47756" w:rsidRPr="00070E7D">
              <w:rPr>
                <w:rFonts w:ascii="Palatino Linotype" w:hAnsi="Palatino Linotype"/>
                <w:sz w:val="22"/>
              </w:rPr>
              <w:t>către</w:t>
            </w:r>
            <w:r w:rsidRPr="00070E7D">
              <w:rPr>
                <w:rFonts w:ascii="Palatino Linotype" w:hAnsi="Palatino Linotype"/>
                <w:sz w:val="22"/>
              </w:rPr>
              <w:t xml:space="preserve"> </w:t>
            </w:r>
            <w:r w:rsidR="00F47756" w:rsidRPr="00070E7D">
              <w:rPr>
                <w:rFonts w:ascii="Palatino Linotype" w:hAnsi="Palatino Linotype"/>
                <w:sz w:val="22"/>
              </w:rPr>
              <w:t>administrația</w:t>
            </w:r>
            <w:r w:rsidRPr="00070E7D">
              <w:rPr>
                <w:rFonts w:ascii="Palatino Linotype" w:hAnsi="Palatino Linotype"/>
                <w:sz w:val="22"/>
              </w:rPr>
              <w:t xml:space="preserve"> locala </w:t>
            </w:r>
          </w:p>
        </w:tc>
        <w:tc>
          <w:tcPr>
            <w:tcW w:w="1490" w:type="dxa"/>
            <w:tcBorders>
              <w:top w:val="single" w:sz="4" w:space="0" w:color="auto"/>
              <w:left w:val="single" w:sz="4" w:space="0" w:color="auto"/>
              <w:bottom w:val="single" w:sz="4" w:space="0" w:color="auto"/>
              <w:right w:val="single" w:sz="4" w:space="0" w:color="auto"/>
            </w:tcBorders>
            <w:shd w:val="clear" w:color="auto" w:fill="FFFFFF"/>
          </w:tcPr>
          <w:p w14:paraId="6D8E70ED" w14:textId="77777777" w:rsidR="00EC6BE0" w:rsidRPr="00070E7D" w:rsidRDefault="00EC6BE0" w:rsidP="006B1DE7">
            <w:pPr>
              <w:spacing w:after="0" w:line="276" w:lineRule="auto"/>
              <w:ind w:right="-563"/>
              <w:jc w:val="both"/>
              <w:rPr>
                <w:rFonts w:ascii="Palatino Linotype" w:hAnsi="Palatino Linotype"/>
                <w:sz w:val="22"/>
              </w:rPr>
            </w:pPr>
          </w:p>
        </w:tc>
        <w:tc>
          <w:tcPr>
            <w:tcW w:w="1376" w:type="dxa"/>
            <w:tcBorders>
              <w:top w:val="single" w:sz="4" w:space="0" w:color="auto"/>
              <w:left w:val="single" w:sz="4" w:space="0" w:color="auto"/>
              <w:bottom w:val="single" w:sz="4" w:space="0" w:color="auto"/>
              <w:right w:val="single" w:sz="4" w:space="0" w:color="auto"/>
            </w:tcBorders>
            <w:shd w:val="clear" w:color="auto" w:fill="FFFFFF"/>
          </w:tcPr>
          <w:p w14:paraId="0C8F3162" w14:textId="77777777" w:rsidR="00EC6BE0" w:rsidRPr="00070E7D" w:rsidRDefault="00EC6BE0" w:rsidP="006B1DE7">
            <w:pPr>
              <w:spacing w:after="0" w:line="276" w:lineRule="auto"/>
              <w:ind w:right="-563"/>
              <w:jc w:val="both"/>
              <w:rPr>
                <w:rFonts w:ascii="Palatino Linotype" w:hAnsi="Palatino Linotype"/>
                <w:sz w:val="22"/>
              </w:rPr>
            </w:pPr>
          </w:p>
        </w:tc>
      </w:tr>
      <w:tr w:rsidR="00EC6BE0" w:rsidRPr="00070E7D" w14:paraId="64EDECE9" w14:textId="77777777" w:rsidTr="00435FD0">
        <w:tc>
          <w:tcPr>
            <w:tcW w:w="6669" w:type="dxa"/>
            <w:shd w:val="clear" w:color="auto" w:fill="FFFFFF"/>
          </w:tcPr>
          <w:p w14:paraId="259A5499" w14:textId="77777777" w:rsidR="00EC6BE0" w:rsidRPr="00070E7D" w:rsidRDefault="00EC6BE0" w:rsidP="00F47756">
            <w:pPr>
              <w:numPr>
                <w:ilvl w:val="0"/>
                <w:numId w:val="24"/>
              </w:numPr>
              <w:tabs>
                <w:tab w:val="left" w:pos="1163"/>
              </w:tabs>
              <w:spacing w:after="0" w:line="276" w:lineRule="auto"/>
              <w:ind w:left="880" w:right="-563" w:firstLine="0"/>
              <w:jc w:val="both"/>
              <w:rPr>
                <w:rFonts w:ascii="Palatino Linotype" w:hAnsi="Palatino Linotype"/>
                <w:sz w:val="22"/>
              </w:rPr>
            </w:pPr>
            <w:r w:rsidRPr="00070E7D">
              <w:rPr>
                <w:rFonts w:ascii="Palatino Linotype" w:hAnsi="Palatino Linotype"/>
                <w:sz w:val="22"/>
              </w:rPr>
              <w:t>societatea care asigură transportul școlar</w:t>
            </w:r>
          </w:p>
        </w:tc>
        <w:tc>
          <w:tcPr>
            <w:tcW w:w="2866" w:type="dxa"/>
            <w:gridSpan w:val="2"/>
            <w:tcBorders>
              <w:top w:val="single" w:sz="4" w:space="0" w:color="auto"/>
            </w:tcBorders>
            <w:shd w:val="clear" w:color="auto" w:fill="FFFFFF"/>
          </w:tcPr>
          <w:p w14:paraId="2CAC3159" w14:textId="77777777" w:rsidR="00EC6BE0" w:rsidRPr="00070E7D" w:rsidRDefault="00EC6BE0" w:rsidP="006B1DE7">
            <w:pPr>
              <w:spacing w:after="0" w:line="276" w:lineRule="auto"/>
              <w:ind w:right="-563"/>
              <w:jc w:val="both"/>
              <w:rPr>
                <w:rFonts w:ascii="Palatino Linotype" w:hAnsi="Palatino Linotype"/>
                <w:sz w:val="22"/>
              </w:rPr>
            </w:pPr>
          </w:p>
        </w:tc>
      </w:tr>
      <w:tr w:rsidR="00EC6BE0" w:rsidRPr="00070E7D" w14:paraId="2C319176" w14:textId="77777777" w:rsidTr="00435FD0">
        <w:tc>
          <w:tcPr>
            <w:tcW w:w="6669" w:type="dxa"/>
            <w:shd w:val="clear" w:color="auto" w:fill="FFFFFF"/>
          </w:tcPr>
          <w:p w14:paraId="16A68EB9" w14:textId="79758B3F" w:rsidR="00EC6BE0" w:rsidRPr="00070E7D" w:rsidRDefault="00EC6BE0" w:rsidP="00F47756">
            <w:pPr>
              <w:numPr>
                <w:ilvl w:val="0"/>
                <w:numId w:val="24"/>
              </w:numPr>
              <w:tabs>
                <w:tab w:val="left" w:pos="1163"/>
              </w:tabs>
              <w:spacing w:after="0" w:line="276" w:lineRule="auto"/>
              <w:ind w:left="880" w:right="-563" w:firstLine="0"/>
              <w:jc w:val="both"/>
              <w:rPr>
                <w:rFonts w:ascii="Palatino Linotype" w:hAnsi="Palatino Linotype"/>
                <w:sz w:val="22"/>
              </w:rPr>
            </w:pPr>
            <w:r w:rsidRPr="00070E7D">
              <w:rPr>
                <w:rFonts w:ascii="Palatino Linotype" w:hAnsi="Palatino Linotype"/>
                <w:sz w:val="22"/>
              </w:rPr>
              <w:t>persoană contact societate care asigură transp</w:t>
            </w:r>
            <w:r w:rsidR="00F47756">
              <w:rPr>
                <w:rFonts w:ascii="Palatino Linotype" w:hAnsi="Palatino Linotype"/>
                <w:sz w:val="22"/>
              </w:rPr>
              <w:t xml:space="preserve">ortul </w:t>
            </w:r>
            <w:r w:rsidRPr="00070E7D">
              <w:rPr>
                <w:rFonts w:ascii="Palatino Linotype" w:hAnsi="Palatino Linotype"/>
                <w:sz w:val="22"/>
              </w:rPr>
              <w:t>ortul școlar (nume, prenume, tel.)</w:t>
            </w:r>
          </w:p>
        </w:tc>
        <w:tc>
          <w:tcPr>
            <w:tcW w:w="2866" w:type="dxa"/>
            <w:gridSpan w:val="2"/>
            <w:shd w:val="clear" w:color="auto" w:fill="FFFFFF"/>
          </w:tcPr>
          <w:p w14:paraId="0EBE0E26" w14:textId="77777777" w:rsidR="00EC6BE0" w:rsidRPr="00070E7D" w:rsidRDefault="00EC6BE0" w:rsidP="006B1DE7">
            <w:pPr>
              <w:spacing w:after="0" w:line="276" w:lineRule="auto"/>
              <w:ind w:right="-563"/>
              <w:jc w:val="both"/>
              <w:rPr>
                <w:rFonts w:ascii="Palatino Linotype" w:hAnsi="Palatino Linotype"/>
                <w:sz w:val="22"/>
              </w:rPr>
            </w:pPr>
          </w:p>
        </w:tc>
      </w:tr>
      <w:tr w:rsidR="00EC6BE0" w:rsidRPr="00070E7D" w14:paraId="144CF1B4" w14:textId="77777777" w:rsidTr="00435FD0">
        <w:trPr>
          <w:trHeight w:val="305"/>
        </w:trPr>
        <w:tc>
          <w:tcPr>
            <w:tcW w:w="6669" w:type="dxa"/>
            <w:shd w:val="clear" w:color="auto" w:fill="FFFFFF"/>
          </w:tcPr>
          <w:p w14:paraId="74D4F00A" w14:textId="77777777" w:rsidR="00EC6BE0" w:rsidRPr="00070E7D" w:rsidRDefault="00EC6BE0" w:rsidP="00F47756">
            <w:pPr>
              <w:numPr>
                <w:ilvl w:val="0"/>
                <w:numId w:val="23"/>
              </w:numPr>
              <w:tabs>
                <w:tab w:val="left" w:pos="1163"/>
              </w:tabs>
              <w:spacing w:after="0" w:line="276" w:lineRule="auto"/>
              <w:ind w:left="880" w:right="-563" w:firstLine="0"/>
              <w:jc w:val="both"/>
              <w:rPr>
                <w:rFonts w:ascii="Palatino Linotype" w:hAnsi="Palatino Linotype"/>
                <w:sz w:val="22"/>
              </w:rPr>
            </w:pPr>
            <w:r w:rsidRPr="00070E7D">
              <w:rPr>
                <w:rFonts w:ascii="Palatino Linotype" w:hAnsi="Palatino Linotype"/>
                <w:sz w:val="22"/>
              </w:rPr>
              <w:t xml:space="preserve">intervalul orar în care se desfășoară </w:t>
            </w:r>
          </w:p>
        </w:tc>
        <w:tc>
          <w:tcPr>
            <w:tcW w:w="2866" w:type="dxa"/>
            <w:gridSpan w:val="2"/>
            <w:shd w:val="clear" w:color="auto" w:fill="FFFFFF"/>
          </w:tcPr>
          <w:p w14:paraId="2809A007" w14:textId="77777777" w:rsidR="00EC6BE0" w:rsidRPr="00070E7D" w:rsidRDefault="00EC6BE0" w:rsidP="006B1DE7">
            <w:pPr>
              <w:spacing w:after="0" w:line="276" w:lineRule="auto"/>
              <w:ind w:right="-563"/>
              <w:jc w:val="both"/>
              <w:rPr>
                <w:rFonts w:ascii="Palatino Linotype" w:hAnsi="Palatino Linotype"/>
                <w:sz w:val="22"/>
              </w:rPr>
            </w:pPr>
          </w:p>
        </w:tc>
      </w:tr>
      <w:tr w:rsidR="00EC6BE0" w:rsidRPr="00070E7D" w14:paraId="0C422F51" w14:textId="77777777" w:rsidTr="00435FD0">
        <w:tc>
          <w:tcPr>
            <w:tcW w:w="6669" w:type="dxa"/>
            <w:shd w:val="clear" w:color="auto" w:fill="FFFFFF"/>
          </w:tcPr>
          <w:p w14:paraId="3F5382AB" w14:textId="6B2AAC9D" w:rsidR="00EC6BE0" w:rsidRPr="00070E7D" w:rsidRDefault="00F47756" w:rsidP="00F47756">
            <w:pPr>
              <w:numPr>
                <w:ilvl w:val="0"/>
                <w:numId w:val="23"/>
              </w:numPr>
              <w:tabs>
                <w:tab w:val="left" w:pos="1163"/>
              </w:tabs>
              <w:spacing w:after="0" w:line="276" w:lineRule="auto"/>
              <w:ind w:left="880" w:right="-563" w:firstLine="0"/>
              <w:jc w:val="both"/>
              <w:rPr>
                <w:rFonts w:ascii="Palatino Linotype" w:hAnsi="Palatino Linotype"/>
                <w:sz w:val="22"/>
              </w:rPr>
            </w:pPr>
            <w:r>
              <w:rPr>
                <w:rFonts w:ascii="Palatino Linotype" w:hAnsi="Palatino Linotype"/>
                <w:sz w:val="22"/>
              </w:rPr>
              <w:t>t</w:t>
            </w:r>
            <w:r w:rsidR="00EC6BE0" w:rsidRPr="00070E7D">
              <w:rPr>
                <w:rFonts w:ascii="Palatino Linotype" w:hAnsi="Palatino Linotype"/>
                <w:sz w:val="22"/>
              </w:rPr>
              <w:t>raseu de deplasare</w:t>
            </w:r>
          </w:p>
        </w:tc>
        <w:tc>
          <w:tcPr>
            <w:tcW w:w="2866" w:type="dxa"/>
            <w:gridSpan w:val="2"/>
            <w:shd w:val="clear" w:color="auto" w:fill="FFFFFF"/>
          </w:tcPr>
          <w:p w14:paraId="01C8B7DC" w14:textId="77777777" w:rsidR="00EC6BE0" w:rsidRPr="00070E7D" w:rsidRDefault="00EC6BE0" w:rsidP="006B1DE7">
            <w:pPr>
              <w:spacing w:after="0" w:line="276" w:lineRule="auto"/>
              <w:ind w:right="-563"/>
              <w:jc w:val="both"/>
              <w:rPr>
                <w:rFonts w:ascii="Palatino Linotype" w:hAnsi="Palatino Linotype"/>
                <w:sz w:val="22"/>
              </w:rPr>
            </w:pPr>
          </w:p>
        </w:tc>
      </w:tr>
    </w:tbl>
    <w:p w14:paraId="7A23D470" w14:textId="77777777" w:rsidR="00EC6BE0" w:rsidRPr="00070E7D" w:rsidRDefault="00EC6BE0" w:rsidP="00EC6BE0">
      <w:pPr>
        <w:spacing w:after="0" w:line="276" w:lineRule="auto"/>
        <w:ind w:right="-563"/>
        <w:jc w:val="both"/>
        <w:rPr>
          <w:rFonts w:ascii="Palatino Linotype" w:hAnsi="Palatino Linotype"/>
          <w:b/>
        </w:rPr>
      </w:pPr>
    </w:p>
    <w:p w14:paraId="4B99B536" w14:textId="77777777" w:rsidR="00EC6BE0" w:rsidRPr="00070E7D" w:rsidRDefault="00EC6BE0" w:rsidP="00EC6BE0">
      <w:pPr>
        <w:spacing w:after="0" w:line="276" w:lineRule="auto"/>
        <w:ind w:right="-563"/>
        <w:jc w:val="both"/>
        <w:rPr>
          <w:rFonts w:ascii="Palatino Linotype" w:hAnsi="Palatino Linotype"/>
          <w:b/>
          <w:sz w:val="12"/>
        </w:rPr>
      </w:pPr>
    </w:p>
    <w:p w14:paraId="62C9C171" w14:textId="77777777" w:rsidR="00EC6BE0" w:rsidRPr="00070E7D" w:rsidRDefault="00EC6BE0" w:rsidP="00EC6BE0">
      <w:pPr>
        <w:numPr>
          <w:ilvl w:val="0"/>
          <w:numId w:val="21"/>
        </w:numPr>
        <w:spacing w:after="0" w:line="276" w:lineRule="auto"/>
        <w:ind w:right="-563"/>
        <w:jc w:val="both"/>
        <w:rPr>
          <w:rFonts w:ascii="Palatino Linotype" w:hAnsi="Palatino Linotype"/>
          <w:b/>
          <w:sz w:val="22"/>
          <w:szCs w:val="22"/>
        </w:rPr>
      </w:pPr>
      <w:r w:rsidRPr="00070E7D">
        <w:rPr>
          <w:rFonts w:ascii="Palatino Linotype" w:hAnsi="Palatino Linotype"/>
          <w:b/>
          <w:sz w:val="22"/>
          <w:szCs w:val="22"/>
        </w:rPr>
        <w:t>ACTIVITĂŢI DESFĂŞURATE DE POLIŢIE ÎN UNITATEA DE ÎNVĂŢĂMÂNT:</w:t>
      </w:r>
    </w:p>
    <w:p w14:paraId="710EEA4F" w14:textId="77777777" w:rsidR="00EC6BE0" w:rsidRPr="00070E7D" w:rsidRDefault="00EC6BE0" w:rsidP="00EC6BE0">
      <w:pPr>
        <w:spacing w:after="0" w:line="276" w:lineRule="auto"/>
        <w:ind w:right="-563"/>
        <w:jc w:val="both"/>
        <w:rPr>
          <w:rFonts w:ascii="Palatino Linotype" w:hAnsi="Palatino Linotype"/>
          <w:b/>
          <w:sz w:val="4"/>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4"/>
        <w:gridCol w:w="1985"/>
        <w:gridCol w:w="1843"/>
        <w:gridCol w:w="1684"/>
      </w:tblGrid>
      <w:tr w:rsidR="00EC6BE0" w:rsidRPr="00F47756" w14:paraId="50CFF4C4" w14:textId="77777777" w:rsidTr="00F53F63">
        <w:trPr>
          <w:jc w:val="center"/>
        </w:trPr>
        <w:tc>
          <w:tcPr>
            <w:tcW w:w="3964" w:type="dxa"/>
            <w:vMerge w:val="restart"/>
            <w:vAlign w:val="center"/>
          </w:tcPr>
          <w:p w14:paraId="4C0B648D" w14:textId="77777777" w:rsidR="00F53F63" w:rsidRPr="00F47756" w:rsidRDefault="00EC6BE0" w:rsidP="00EC6BE0">
            <w:pPr>
              <w:spacing w:after="0" w:line="276" w:lineRule="auto"/>
              <w:ind w:right="-563"/>
              <w:jc w:val="both"/>
              <w:rPr>
                <w:rFonts w:ascii="Palatino Linotype" w:hAnsi="Palatino Linotype"/>
                <w:sz w:val="22"/>
                <w:szCs w:val="22"/>
              </w:rPr>
            </w:pPr>
            <w:proofErr w:type="spellStart"/>
            <w:r w:rsidRPr="00F47756">
              <w:rPr>
                <w:rFonts w:ascii="Palatino Linotype" w:hAnsi="Palatino Linotype"/>
                <w:sz w:val="22"/>
                <w:szCs w:val="22"/>
              </w:rPr>
              <w:t>Activităţi</w:t>
            </w:r>
            <w:proofErr w:type="spellEnd"/>
            <w:r w:rsidRPr="00F47756">
              <w:rPr>
                <w:rFonts w:ascii="Palatino Linotype" w:hAnsi="Palatino Linotype"/>
                <w:sz w:val="22"/>
                <w:szCs w:val="22"/>
              </w:rPr>
              <w:t xml:space="preserve"> preventive </w:t>
            </w:r>
            <w:proofErr w:type="spellStart"/>
            <w:r w:rsidRPr="00F47756">
              <w:rPr>
                <w:rFonts w:ascii="Palatino Linotype" w:hAnsi="Palatino Linotype"/>
                <w:sz w:val="22"/>
                <w:szCs w:val="22"/>
              </w:rPr>
              <w:t>desfăşurate</w:t>
            </w:r>
            <w:proofErr w:type="spellEnd"/>
            <w:r w:rsidRPr="00F47756">
              <w:rPr>
                <w:rFonts w:ascii="Palatino Linotype" w:hAnsi="Palatino Linotype"/>
                <w:sz w:val="22"/>
                <w:szCs w:val="22"/>
              </w:rPr>
              <w:t xml:space="preserve"> </w:t>
            </w:r>
          </w:p>
          <w:p w14:paraId="643FC5DE" w14:textId="26880A99"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 xml:space="preserve">în </w:t>
            </w:r>
            <w:proofErr w:type="spellStart"/>
            <w:r w:rsidRPr="00F47756">
              <w:rPr>
                <w:rFonts w:ascii="Palatino Linotype" w:hAnsi="Palatino Linotype"/>
                <w:sz w:val="22"/>
                <w:szCs w:val="22"/>
              </w:rPr>
              <w:t>şcoală</w:t>
            </w:r>
            <w:proofErr w:type="spellEnd"/>
          </w:p>
        </w:tc>
        <w:tc>
          <w:tcPr>
            <w:tcW w:w="1985" w:type="dxa"/>
            <w:vAlign w:val="center"/>
          </w:tcPr>
          <w:p w14:paraId="7D96C883"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Data</w:t>
            </w:r>
          </w:p>
        </w:tc>
        <w:tc>
          <w:tcPr>
            <w:tcW w:w="1843" w:type="dxa"/>
            <w:vAlign w:val="center"/>
          </w:tcPr>
          <w:p w14:paraId="1C9734E4"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Domeniul/tema</w:t>
            </w:r>
          </w:p>
        </w:tc>
        <w:tc>
          <w:tcPr>
            <w:tcW w:w="1684" w:type="dxa"/>
          </w:tcPr>
          <w:p w14:paraId="6FD4C67F"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Nr. beneficiari</w:t>
            </w:r>
          </w:p>
        </w:tc>
      </w:tr>
      <w:tr w:rsidR="00EC6BE0" w:rsidRPr="00F47756" w14:paraId="09CB1941" w14:textId="77777777" w:rsidTr="00F53F63">
        <w:trPr>
          <w:jc w:val="center"/>
        </w:trPr>
        <w:tc>
          <w:tcPr>
            <w:tcW w:w="3964" w:type="dxa"/>
            <w:vMerge/>
          </w:tcPr>
          <w:p w14:paraId="54EDDC24" w14:textId="77777777" w:rsidR="00EC6BE0" w:rsidRPr="00F47756" w:rsidRDefault="00EC6BE0" w:rsidP="00EC6BE0">
            <w:pPr>
              <w:spacing w:after="0" w:line="276" w:lineRule="auto"/>
              <w:ind w:right="-563"/>
              <w:jc w:val="both"/>
              <w:rPr>
                <w:rFonts w:ascii="Palatino Linotype" w:hAnsi="Palatino Linotype"/>
                <w:sz w:val="22"/>
                <w:szCs w:val="22"/>
              </w:rPr>
            </w:pPr>
          </w:p>
        </w:tc>
        <w:tc>
          <w:tcPr>
            <w:tcW w:w="1985" w:type="dxa"/>
          </w:tcPr>
          <w:p w14:paraId="44234238" w14:textId="77777777" w:rsidR="00EC6BE0" w:rsidRPr="00F47756" w:rsidRDefault="00EC6BE0" w:rsidP="00EC6BE0">
            <w:pPr>
              <w:spacing w:after="0" w:line="276" w:lineRule="auto"/>
              <w:ind w:right="-563"/>
              <w:jc w:val="both"/>
              <w:rPr>
                <w:rFonts w:ascii="Palatino Linotype" w:hAnsi="Palatino Linotype"/>
                <w:sz w:val="22"/>
                <w:szCs w:val="22"/>
              </w:rPr>
            </w:pPr>
          </w:p>
        </w:tc>
        <w:tc>
          <w:tcPr>
            <w:tcW w:w="1843" w:type="dxa"/>
          </w:tcPr>
          <w:p w14:paraId="17B042D3" w14:textId="77777777" w:rsidR="00EC6BE0" w:rsidRPr="00F47756" w:rsidRDefault="00EC6BE0" w:rsidP="00EC6BE0">
            <w:pPr>
              <w:spacing w:after="0" w:line="276" w:lineRule="auto"/>
              <w:ind w:right="-563"/>
              <w:jc w:val="both"/>
              <w:rPr>
                <w:rFonts w:ascii="Palatino Linotype" w:hAnsi="Palatino Linotype"/>
                <w:sz w:val="22"/>
                <w:szCs w:val="22"/>
              </w:rPr>
            </w:pPr>
          </w:p>
        </w:tc>
        <w:tc>
          <w:tcPr>
            <w:tcW w:w="1684" w:type="dxa"/>
          </w:tcPr>
          <w:p w14:paraId="60006261" w14:textId="77777777" w:rsidR="00EC6BE0" w:rsidRPr="00F47756" w:rsidRDefault="00EC6BE0" w:rsidP="00EC6BE0">
            <w:pPr>
              <w:spacing w:after="0" w:line="276" w:lineRule="auto"/>
              <w:ind w:right="-563"/>
              <w:jc w:val="both"/>
              <w:rPr>
                <w:rFonts w:ascii="Palatino Linotype" w:hAnsi="Palatino Linotype"/>
                <w:sz w:val="22"/>
                <w:szCs w:val="22"/>
              </w:rPr>
            </w:pPr>
          </w:p>
        </w:tc>
      </w:tr>
      <w:tr w:rsidR="00EC6BE0" w:rsidRPr="00F47756" w14:paraId="6DED356A" w14:textId="77777777" w:rsidTr="00F53F63">
        <w:trPr>
          <w:jc w:val="center"/>
        </w:trPr>
        <w:tc>
          <w:tcPr>
            <w:tcW w:w="3964" w:type="dxa"/>
            <w:vMerge/>
          </w:tcPr>
          <w:p w14:paraId="4F94894F" w14:textId="77777777" w:rsidR="00EC6BE0" w:rsidRPr="00F47756" w:rsidRDefault="00EC6BE0" w:rsidP="00EC6BE0">
            <w:pPr>
              <w:spacing w:after="0" w:line="276" w:lineRule="auto"/>
              <w:ind w:right="-563"/>
              <w:jc w:val="both"/>
              <w:rPr>
                <w:rFonts w:ascii="Palatino Linotype" w:hAnsi="Palatino Linotype"/>
                <w:sz w:val="22"/>
                <w:szCs w:val="22"/>
              </w:rPr>
            </w:pPr>
          </w:p>
        </w:tc>
        <w:tc>
          <w:tcPr>
            <w:tcW w:w="1985" w:type="dxa"/>
          </w:tcPr>
          <w:p w14:paraId="10648C78" w14:textId="77777777" w:rsidR="00EC6BE0" w:rsidRPr="00F47756" w:rsidRDefault="00EC6BE0" w:rsidP="00EC6BE0">
            <w:pPr>
              <w:spacing w:after="0" w:line="276" w:lineRule="auto"/>
              <w:ind w:right="-563"/>
              <w:jc w:val="both"/>
              <w:rPr>
                <w:rFonts w:ascii="Palatino Linotype" w:hAnsi="Palatino Linotype"/>
                <w:sz w:val="22"/>
                <w:szCs w:val="22"/>
              </w:rPr>
            </w:pPr>
          </w:p>
        </w:tc>
        <w:tc>
          <w:tcPr>
            <w:tcW w:w="1843" w:type="dxa"/>
          </w:tcPr>
          <w:p w14:paraId="7C6D993A" w14:textId="77777777" w:rsidR="00EC6BE0" w:rsidRPr="00F47756" w:rsidRDefault="00EC6BE0" w:rsidP="00EC6BE0">
            <w:pPr>
              <w:spacing w:after="0" w:line="276" w:lineRule="auto"/>
              <w:ind w:right="-563"/>
              <w:jc w:val="both"/>
              <w:rPr>
                <w:rFonts w:ascii="Palatino Linotype" w:hAnsi="Palatino Linotype"/>
                <w:sz w:val="22"/>
                <w:szCs w:val="22"/>
              </w:rPr>
            </w:pPr>
          </w:p>
        </w:tc>
        <w:tc>
          <w:tcPr>
            <w:tcW w:w="1684" w:type="dxa"/>
          </w:tcPr>
          <w:p w14:paraId="139C4AC5" w14:textId="77777777" w:rsidR="00EC6BE0" w:rsidRPr="00F47756" w:rsidRDefault="00EC6BE0" w:rsidP="00EC6BE0">
            <w:pPr>
              <w:spacing w:after="0" w:line="276" w:lineRule="auto"/>
              <w:ind w:right="-563"/>
              <w:jc w:val="both"/>
              <w:rPr>
                <w:rFonts w:ascii="Palatino Linotype" w:hAnsi="Palatino Linotype"/>
                <w:sz w:val="22"/>
                <w:szCs w:val="22"/>
              </w:rPr>
            </w:pPr>
          </w:p>
        </w:tc>
      </w:tr>
      <w:tr w:rsidR="00EC6BE0" w:rsidRPr="00F47756" w14:paraId="0168B1AA" w14:textId="77777777" w:rsidTr="00F53F63">
        <w:trPr>
          <w:jc w:val="center"/>
        </w:trPr>
        <w:tc>
          <w:tcPr>
            <w:tcW w:w="3964" w:type="dxa"/>
            <w:vMerge/>
          </w:tcPr>
          <w:p w14:paraId="40271925" w14:textId="77777777" w:rsidR="00EC6BE0" w:rsidRPr="00F47756" w:rsidRDefault="00EC6BE0" w:rsidP="00EC6BE0">
            <w:pPr>
              <w:spacing w:after="0" w:line="276" w:lineRule="auto"/>
              <w:ind w:right="-563"/>
              <w:jc w:val="both"/>
              <w:rPr>
                <w:rFonts w:ascii="Palatino Linotype" w:hAnsi="Palatino Linotype"/>
                <w:sz w:val="22"/>
                <w:szCs w:val="22"/>
              </w:rPr>
            </w:pPr>
          </w:p>
        </w:tc>
        <w:tc>
          <w:tcPr>
            <w:tcW w:w="1985" w:type="dxa"/>
          </w:tcPr>
          <w:p w14:paraId="36FC812D" w14:textId="77777777" w:rsidR="00EC6BE0" w:rsidRPr="00F47756" w:rsidRDefault="00EC6BE0" w:rsidP="00EC6BE0">
            <w:pPr>
              <w:spacing w:after="0" w:line="276" w:lineRule="auto"/>
              <w:ind w:right="-563"/>
              <w:jc w:val="both"/>
              <w:rPr>
                <w:rFonts w:ascii="Palatino Linotype" w:hAnsi="Palatino Linotype"/>
                <w:sz w:val="22"/>
                <w:szCs w:val="22"/>
              </w:rPr>
            </w:pPr>
          </w:p>
        </w:tc>
        <w:tc>
          <w:tcPr>
            <w:tcW w:w="1843" w:type="dxa"/>
          </w:tcPr>
          <w:p w14:paraId="0FF461EF" w14:textId="77777777" w:rsidR="00EC6BE0" w:rsidRPr="00F47756" w:rsidRDefault="00EC6BE0" w:rsidP="00EC6BE0">
            <w:pPr>
              <w:spacing w:after="0" w:line="276" w:lineRule="auto"/>
              <w:ind w:right="-563"/>
              <w:jc w:val="both"/>
              <w:rPr>
                <w:rFonts w:ascii="Palatino Linotype" w:hAnsi="Palatino Linotype"/>
                <w:sz w:val="22"/>
                <w:szCs w:val="22"/>
              </w:rPr>
            </w:pPr>
          </w:p>
        </w:tc>
        <w:tc>
          <w:tcPr>
            <w:tcW w:w="1684" w:type="dxa"/>
          </w:tcPr>
          <w:p w14:paraId="2D5DC559" w14:textId="77777777" w:rsidR="00EC6BE0" w:rsidRPr="00F47756" w:rsidRDefault="00EC6BE0" w:rsidP="00EC6BE0">
            <w:pPr>
              <w:spacing w:after="0" w:line="276" w:lineRule="auto"/>
              <w:ind w:right="-563"/>
              <w:jc w:val="both"/>
              <w:rPr>
                <w:rFonts w:ascii="Palatino Linotype" w:hAnsi="Palatino Linotype"/>
                <w:sz w:val="22"/>
                <w:szCs w:val="22"/>
              </w:rPr>
            </w:pPr>
          </w:p>
        </w:tc>
      </w:tr>
    </w:tbl>
    <w:p w14:paraId="2874816E" w14:textId="77777777" w:rsidR="00EC6BE0" w:rsidRPr="00F47756" w:rsidRDefault="00EC6BE0" w:rsidP="00EC6BE0">
      <w:pPr>
        <w:spacing w:after="0" w:line="276" w:lineRule="auto"/>
        <w:ind w:right="-563"/>
        <w:jc w:val="both"/>
        <w:rPr>
          <w:rFonts w:ascii="Palatino Linotype" w:hAnsi="Palatino Linotype"/>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4"/>
        <w:gridCol w:w="2552"/>
        <w:gridCol w:w="1559"/>
        <w:gridCol w:w="1401"/>
      </w:tblGrid>
      <w:tr w:rsidR="00EC6BE0" w:rsidRPr="00F47756" w14:paraId="0C56ECC3" w14:textId="77777777" w:rsidTr="00F53F63">
        <w:trPr>
          <w:jc w:val="center"/>
        </w:trPr>
        <w:tc>
          <w:tcPr>
            <w:tcW w:w="3964" w:type="dxa"/>
            <w:vMerge w:val="restart"/>
            <w:vAlign w:val="center"/>
          </w:tcPr>
          <w:p w14:paraId="1896150F"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Elevi cu risc/ vulnerabili – identificați</w:t>
            </w:r>
          </w:p>
        </w:tc>
        <w:tc>
          <w:tcPr>
            <w:tcW w:w="2552" w:type="dxa"/>
          </w:tcPr>
          <w:p w14:paraId="50B292FD"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Nume, prenume/vârstă</w:t>
            </w:r>
          </w:p>
        </w:tc>
        <w:tc>
          <w:tcPr>
            <w:tcW w:w="1559" w:type="dxa"/>
            <w:vAlign w:val="center"/>
          </w:tcPr>
          <w:p w14:paraId="6DBDCE62"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Motivul</w:t>
            </w:r>
          </w:p>
        </w:tc>
        <w:tc>
          <w:tcPr>
            <w:tcW w:w="1401" w:type="dxa"/>
            <w:vAlign w:val="center"/>
          </w:tcPr>
          <w:p w14:paraId="25A37F49"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Observații</w:t>
            </w:r>
          </w:p>
        </w:tc>
      </w:tr>
      <w:tr w:rsidR="00EC6BE0" w:rsidRPr="00F47756" w14:paraId="7BC195D0" w14:textId="77777777" w:rsidTr="00F53F63">
        <w:trPr>
          <w:trHeight w:val="70"/>
          <w:jc w:val="center"/>
        </w:trPr>
        <w:tc>
          <w:tcPr>
            <w:tcW w:w="3964" w:type="dxa"/>
            <w:vMerge/>
          </w:tcPr>
          <w:p w14:paraId="7DC5B520" w14:textId="77777777" w:rsidR="00EC6BE0" w:rsidRPr="00F47756" w:rsidRDefault="00EC6BE0" w:rsidP="00EC6BE0">
            <w:pPr>
              <w:spacing w:after="0" w:line="276" w:lineRule="auto"/>
              <w:ind w:right="-563"/>
              <w:jc w:val="both"/>
              <w:rPr>
                <w:rFonts w:ascii="Palatino Linotype" w:hAnsi="Palatino Linotype"/>
                <w:sz w:val="22"/>
                <w:szCs w:val="22"/>
              </w:rPr>
            </w:pPr>
          </w:p>
        </w:tc>
        <w:tc>
          <w:tcPr>
            <w:tcW w:w="2552" w:type="dxa"/>
          </w:tcPr>
          <w:p w14:paraId="24C286FC" w14:textId="77777777" w:rsidR="00EC6BE0" w:rsidRPr="00F47756" w:rsidRDefault="00EC6BE0" w:rsidP="00EC6BE0">
            <w:pPr>
              <w:spacing w:after="0" w:line="276" w:lineRule="auto"/>
              <w:ind w:right="-563"/>
              <w:jc w:val="both"/>
              <w:rPr>
                <w:rFonts w:ascii="Palatino Linotype" w:hAnsi="Palatino Linotype"/>
                <w:sz w:val="22"/>
                <w:szCs w:val="22"/>
              </w:rPr>
            </w:pPr>
          </w:p>
        </w:tc>
        <w:tc>
          <w:tcPr>
            <w:tcW w:w="1559" w:type="dxa"/>
          </w:tcPr>
          <w:p w14:paraId="55C13CD9" w14:textId="77777777" w:rsidR="00EC6BE0" w:rsidRPr="00F47756" w:rsidRDefault="00EC6BE0" w:rsidP="00EC6BE0">
            <w:pPr>
              <w:spacing w:after="0" w:line="276" w:lineRule="auto"/>
              <w:ind w:right="-563"/>
              <w:jc w:val="both"/>
              <w:rPr>
                <w:rFonts w:ascii="Palatino Linotype" w:hAnsi="Palatino Linotype"/>
                <w:sz w:val="22"/>
                <w:szCs w:val="22"/>
              </w:rPr>
            </w:pPr>
          </w:p>
        </w:tc>
        <w:tc>
          <w:tcPr>
            <w:tcW w:w="1401" w:type="dxa"/>
          </w:tcPr>
          <w:p w14:paraId="71483FB9" w14:textId="77777777" w:rsidR="00EC6BE0" w:rsidRPr="00F47756" w:rsidRDefault="00EC6BE0" w:rsidP="00EC6BE0">
            <w:pPr>
              <w:spacing w:after="0" w:line="276" w:lineRule="auto"/>
              <w:ind w:right="-563"/>
              <w:jc w:val="both"/>
              <w:rPr>
                <w:rFonts w:ascii="Palatino Linotype" w:hAnsi="Palatino Linotype"/>
                <w:sz w:val="22"/>
                <w:szCs w:val="22"/>
              </w:rPr>
            </w:pPr>
          </w:p>
        </w:tc>
      </w:tr>
    </w:tbl>
    <w:p w14:paraId="4C9D4546" w14:textId="77777777" w:rsidR="00EC6BE0" w:rsidRPr="00F47756" w:rsidRDefault="00EC6BE0" w:rsidP="00EC6BE0">
      <w:pPr>
        <w:spacing w:after="0" w:line="276" w:lineRule="auto"/>
        <w:ind w:right="-563"/>
        <w:jc w:val="both"/>
        <w:rPr>
          <w:rFonts w:ascii="Palatino Linotype" w:hAnsi="Palatino Linotype"/>
          <w:sz w:val="18"/>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6"/>
        <w:gridCol w:w="1614"/>
        <w:gridCol w:w="2410"/>
        <w:gridCol w:w="1401"/>
      </w:tblGrid>
      <w:tr w:rsidR="00EC6BE0" w:rsidRPr="00F47756" w14:paraId="3BADFAD9" w14:textId="77777777" w:rsidTr="00F53F63">
        <w:tc>
          <w:tcPr>
            <w:tcW w:w="4056" w:type="dxa"/>
            <w:vMerge w:val="restart"/>
          </w:tcPr>
          <w:p w14:paraId="487759E2" w14:textId="77777777" w:rsidR="00EC6BE0" w:rsidRPr="00F47756" w:rsidRDefault="00EC6BE0" w:rsidP="00EC6BE0">
            <w:pPr>
              <w:spacing w:after="0" w:line="276" w:lineRule="auto"/>
              <w:ind w:right="-563"/>
              <w:jc w:val="both"/>
              <w:rPr>
                <w:rFonts w:ascii="Palatino Linotype" w:hAnsi="Palatino Linotype"/>
                <w:sz w:val="22"/>
                <w:szCs w:val="22"/>
              </w:rPr>
            </w:pPr>
          </w:p>
          <w:p w14:paraId="25C00992"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lastRenderedPageBreak/>
              <w:t>Participare ședințe/întruniri</w:t>
            </w:r>
          </w:p>
        </w:tc>
        <w:tc>
          <w:tcPr>
            <w:tcW w:w="1614" w:type="dxa"/>
          </w:tcPr>
          <w:p w14:paraId="533BF10B"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lastRenderedPageBreak/>
              <w:t>Data</w:t>
            </w:r>
          </w:p>
        </w:tc>
        <w:tc>
          <w:tcPr>
            <w:tcW w:w="2410" w:type="dxa"/>
          </w:tcPr>
          <w:p w14:paraId="3D9B0604"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Participanți</w:t>
            </w:r>
          </w:p>
        </w:tc>
        <w:tc>
          <w:tcPr>
            <w:tcW w:w="1401" w:type="dxa"/>
          </w:tcPr>
          <w:p w14:paraId="7F42AB2E"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Observații</w:t>
            </w:r>
          </w:p>
        </w:tc>
      </w:tr>
      <w:tr w:rsidR="00EC6BE0" w:rsidRPr="00F47756" w14:paraId="504D7BB2" w14:textId="77777777" w:rsidTr="00F53F63">
        <w:tc>
          <w:tcPr>
            <w:tcW w:w="4056" w:type="dxa"/>
            <w:vMerge/>
          </w:tcPr>
          <w:p w14:paraId="1C7D297B" w14:textId="77777777" w:rsidR="00EC6BE0" w:rsidRPr="00F47756" w:rsidRDefault="00EC6BE0" w:rsidP="00EC6BE0">
            <w:pPr>
              <w:spacing w:after="0" w:line="276" w:lineRule="auto"/>
              <w:ind w:right="-563"/>
              <w:jc w:val="both"/>
              <w:rPr>
                <w:rFonts w:ascii="Palatino Linotype" w:hAnsi="Palatino Linotype"/>
                <w:sz w:val="22"/>
                <w:szCs w:val="22"/>
              </w:rPr>
            </w:pPr>
          </w:p>
        </w:tc>
        <w:tc>
          <w:tcPr>
            <w:tcW w:w="1614" w:type="dxa"/>
          </w:tcPr>
          <w:p w14:paraId="08AD1493" w14:textId="77777777" w:rsidR="00EC6BE0" w:rsidRPr="00F47756" w:rsidRDefault="00EC6BE0" w:rsidP="00EC6BE0">
            <w:pPr>
              <w:spacing w:after="0" w:line="276" w:lineRule="auto"/>
              <w:ind w:right="-563"/>
              <w:jc w:val="both"/>
              <w:rPr>
                <w:rFonts w:ascii="Palatino Linotype" w:hAnsi="Palatino Linotype"/>
                <w:sz w:val="22"/>
                <w:szCs w:val="22"/>
              </w:rPr>
            </w:pPr>
          </w:p>
        </w:tc>
        <w:tc>
          <w:tcPr>
            <w:tcW w:w="2410" w:type="dxa"/>
          </w:tcPr>
          <w:p w14:paraId="72FB0A6A" w14:textId="77777777" w:rsidR="00EC6BE0" w:rsidRPr="00F47756" w:rsidRDefault="00EC6BE0" w:rsidP="00EC6BE0">
            <w:pPr>
              <w:spacing w:after="0" w:line="276" w:lineRule="auto"/>
              <w:ind w:right="-563"/>
              <w:jc w:val="both"/>
              <w:rPr>
                <w:rFonts w:ascii="Palatino Linotype" w:hAnsi="Palatino Linotype"/>
                <w:sz w:val="22"/>
                <w:szCs w:val="22"/>
              </w:rPr>
            </w:pPr>
          </w:p>
        </w:tc>
        <w:tc>
          <w:tcPr>
            <w:tcW w:w="1401" w:type="dxa"/>
          </w:tcPr>
          <w:p w14:paraId="23CB7B7F" w14:textId="77777777" w:rsidR="00EC6BE0" w:rsidRPr="00F47756" w:rsidRDefault="00EC6BE0" w:rsidP="00EC6BE0">
            <w:pPr>
              <w:spacing w:after="0" w:line="276" w:lineRule="auto"/>
              <w:ind w:right="-563"/>
              <w:jc w:val="both"/>
              <w:rPr>
                <w:rFonts w:ascii="Palatino Linotype" w:hAnsi="Palatino Linotype"/>
                <w:sz w:val="22"/>
                <w:szCs w:val="22"/>
              </w:rPr>
            </w:pPr>
          </w:p>
        </w:tc>
      </w:tr>
      <w:tr w:rsidR="00EC6BE0" w:rsidRPr="00F47756" w14:paraId="5E1C8B05" w14:textId="77777777" w:rsidTr="00F53F63">
        <w:trPr>
          <w:trHeight w:val="70"/>
        </w:trPr>
        <w:tc>
          <w:tcPr>
            <w:tcW w:w="4056" w:type="dxa"/>
            <w:vMerge/>
          </w:tcPr>
          <w:p w14:paraId="478F3D38" w14:textId="77777777" w:rsidR="00EC6BE0" w:rsidRPr="00F47756" w:rsidRDefault="00EC6BE0" w:rsidP="00EC6BE0">
            <w:pPr>
              <w:spacing w:after="0" w:line="276" w:lineRule="auto"/>
              <w:ind w:right="-563"/>
              <w:jc w:val="both"/>
              <w:rPr>
                <w:rFonts w:ascii="Palatino Linotype" w:hAnsi="Palatino Linotype"/>
                <w:sz w:val="22"/>
                <w:szCs w:val="22"/>
              </w:rPr>
            </w:pPr>
          </w:p>
        </w:tc>
        <w:tc>
          <w:tcPr>
            <w:tcW w:w="1614" w:type="dxa"/>
          </w:tcPr>
          <w:p w14:paraId="5D2C7A37" w14:textId="77777777" w:rsidR="00EC6BE0" w:rsidRPr="00F47756" w:rsidRDefault="00EC6BE0" w:rsidP="00EC6BE0">
            <w:pPr>
              <w:spacing w:after="0" w:line="276" w:lineRule="auto"/>
              <w:ind w:right="-563"/>
              <w:jc w:val="both"/>
              <w:rPr>
                <w:rFonts w:ascii="Palatino Linotype" w:hAnsi="Palatino Linotype"/>
                <w:sz w:val="22"/>
                <w:szCs w:val="22"/>
              </w:rPr>
            </w:pPr>
          </w:p>
        </w:tc>
        <w:tc>
          <w:tcPr>
            <w:tcW w:w="2410" w:type="dxa"/>
          </w:tcPr>
          <w:p w14:paraId="0E5966E7" w14:textId="77777777" w:rsidR="00EC6BE0" w:rsidRPr="00F47756" w:rsidRDefault="00EC6BE0" w:rsidP="00EC6BE0">
            <w:pPr>
              <w:spacing w:after="0" w:line="276" w:lineRule="auto"/>
              <w:ind w:right="-563"/>
              <w:jc w:val="both"/>
              <w:rPr>
                <w:rFonts w:ascii="Palatino Linotype" w:hAnsi="Palatino Linotype"/>
                <w:sz w:val="22"/>
                <w:szCs w:val="22"/>
              </w:rPr>
            </w:pPr>
          </w:p>
        </w:tc>
        <w:tc>
          <w:tcPr>
            <w:tcW w:w="1401" w:type="dxa"/>
          </w:tcPr>
          <w:p w14:paraId="16CD5402" w14:textId="77777777" w:rsidR="00EC6BE0" w:rsidRPr="00F47756" w:rsidRDefault="00EC6BE0" w:rsidP="00EC6BE0">
            <w:pPr>
              <w:spacing w:after="0" w:line="276" w:lineRule="auto"/>
              <w:ind w:right="-563"/>
              <w:jc w:val="both"/>
              <w:rPr>
                <w:rFonts w:ascii="Palatino Linotype" w:hAnsi="Palatino Linotype"/>
                <w:sz w:val="22"/>
                <w:szCs w:val="22"/>
              </w:rPr>
            </w:pPr>
          </w:p>
        </w:tc>
      </w:tr>
    </w:tbl>
    <w:p w14:paraId="080E24CC" w14:textId="77777777" w:rsidR="00EC6BE0" w:rsidRPr="00F47756" w:rsidRDefault="00EC6BE0" w:rsidP="00EC6BE0">
      <w:pPr>
        <w:spacing w:after="0" w:line="276" w:lineRule="auto"/>
        <w:ind w:right="-563"/>
        <w:jc w:val="both"/>
        <w:rPr>
          <w:rFonts w:ascii="Palatino Linotype" w:hAnsi="Palatino Linotype"/>
          <w:sz w:val="18"/>
          <w:szCs w:val="22"/>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9"/>
        <w:gridCol w:w="1420"/>
        <w:gridCol w:w="2438"/>
        <w:gridCol w:w="1406"/>
      </w:tblGrid>
      <w:tr w:rsidR="00EC6BE0" w:rsidRPr="00F47756" w14:paraId="676A7F61" w14:textId="77777777" w:rsidTr="006B1DE7">
        <w:trPr>
          <w:jc w:val="center"/>
        </w:trPr>
        <w:tc>
          <w:tcPr>
            <w:tcW w:w="4230" w:type="dxa"/>
            <w:vMerge w:val="restart"/>
            <w:vAlign w:val="center"/>
          </w:tcPr>
          <w:p w14:paraId="21A661C1"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 xml:space="preserve">Controale asupra modului de asigurare cu pază </w:t>
            </w:r>
            <w:proofErr w:type="spellStart"/>
            <w:r w:rsidRPr="00F47756">
              <w:rPr>
                <w:rFonts w:ascii="Palatino Linotype" w:hAnsi="Palatino Linotype"/>
                <w:sz w:val="22"/>
                <w:szCs w:val="22"/>
              </w:rPr>
              <w:t>şi</w:t>
            </w:r>
            <w:proofErr w:type="spellEnd"/>
            <w:r w:rsidRPr="00F47756">
              <w:rPr>
                <w:rFonts w:ascii="Palatino Linotype" w:hAnsi="Palatino Linotype"/>
                <w:sz w:val="22"/>
                <w:szCs w:val="22"/>
              </w:rPr>
              <w:t xml:space="preserve"> respectarea regulilor de acces</w:t>
            </w:r>
          </w:p>
        </w:tc>
        <w:tc>
          <w:tcPr>
            <w:tcW w:w="1418" w:type="dxa"/>
            <w:vAlign w:val="center"/>
          </w:tcPr>
          <w:p w14:paraId="0700F312"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Număr/data</w:t>
            </w:r>
          </w:p>
        </w:tc>
        <w:tc>
          <w:tcPr>
            <w:tcW w:w="2439" w:type="dxa"/>
          </w:tcPr>
          <w:p w14:paraId="4A79B7BB"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Probleme identificate</w:t>
            </w:r>
          </w:p>
        </w:tc>
        <w:tc>
          <w:tcPr>
            <w:tcW w:w="1406" w:type="dxa"/>
            <w:vAlign w:val="center"/>
          </w:tcPr>
          <w:p w14:paraId="3A8A51A2"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Observații</w:t>
            </w:r>
          </w:p>
        </w:tc>
      </w:tr>
      <w:tr w:rsidR="00EC6BE0" w:rsidRPr="00F47756" w14:paraId="729E0684" w14:textId="77777777" w:rsidTr="006B1DE7">
        <w:trPr>
          <w:jc w:val="center"/>
        </w:trPr>
        <w:tc>
          <w:tcPr>
            <w:tcW w:w="4230" w:type="dxa"/>
            <w:vMerge/>
          </w:tcPr>
          <w:p w14:paraId="7BA589AC" w14:textId="77777777" w:rsidR="00EC6BE0" w:rsidRPr="00F47756" w:rsidRDefault="00EC6BE0" w:rsidP="00EC6BE0">
            <w:pPr>
              <w:spacing w:after="0" w:line="276" w:lineRule="auto"/>
              <w:ind w:right="-563"/>
              <w:jc w:val="both"/>
              <w:rPr>
                <w:rFonts w:ascii="Palatino Linotype" w:hAnsi="Palatino Linotype"/>
                <w:sz w:val="22"/>
                <w:szCs w:val="22"/>
              </w:rPr>
            </w:pPr>
          </w:p>
        </w:tc>
        <w:tc>
          <w:tcPr>
            <w:tcW w:w="1418" w:type="dxa"/>
          </w:tcPr>
          <w:p w14:paraId="189F78BC" w14:textId="77777777" w:rsidR="00EC6BE0" w:rsidRPr="00F47756" w:rsidRDefault="00EC6BE0" w:rsidP="00EC6BE0">
            <w:pPr>
              <w:spacing w:after="0" w:line="276" w:lineRule="auto"/>
              <w:ind w:right="-563"/>
              <w:jc w:val="both"/>
              <w:rPr>
                <w:rFonts w:ascii="Palatino Linotype" w:hAnsi="Palatino Linotype"/>
                <w:sz w:val="22"/>
                <w:szCs w:val="22"/>
              </w:rPr>
            </w:pPr>
          </w:p>
        </w:tc>
        <w:tc>
          <w:tcPr>
            <w:tcW w:w="2439" w:type="dxa"/>
          </w:tcPr>
          <w:p w14:paraId="38E7717B" w14:textId="77777777" w:rsidR="00EC6BE0" w:rsidRPr="00F47756" w:rsidRDefault="00EC6BE0" w:rsidP="00EC6BE0">
            <w:pPr>
              <w:spacing w:after="0" w:line="276" w:lineRule="auto"/>
              <w:ind w:right="-563"/>
              <w:jc w:val="both"/>
              <w:rPr>
                <w:rFonts w:ascii="Palatino Linotype" w:hAnsi="Palatino Linotype"/>
                <w:sz w:val="22"/>
                <w:szCs w:val="22"/>
              </w:rPr>
            </w:pPr>
          </w:p>
        </w:tc>
        <w:tc>
          <w:tcPr>
            <w:tcW w:w="1406" w:type="dxa"/>
          </w:tcPr>
          <w:p w14:paraId="21F94378" w14:textId="77777777" w:rsidR="00EC6BE0" w:rsidRPr="00F47756" w:rsidRDefault="00EC6BE0" w:rsidP="00EC6BE0">
            <w:pPr>
              <w:spacing w:after="0" w:line="276" w:lineRule="auto"/>
              <w:ind w:right="-563"/>
              <w:jc w:val="both"/>
              <w:rPr>
                <w:rFonts w:ascii="Palatino Linotype" w:hAnsi="Palatino Linotype"/>
                <w:sz w:val="22"/>
                <w:szCs w:val="22"/>
              </w:rPr>
            </w:pPr>
          </w:p>
        </w:tc>
      </w:tr>
    </w:tbl>
    <w:p w14:paraId="336CF170" w14:textId="77777777" w:rsidR="00EC6BE0" w:rsidRPr="00F47756" w:rsidRDefault="00EC6BE0" w:rsidP="00EC6BE0">
      <w:pPr>
        <w:spacing w:after="0" w:line="276" w:lineRule="auto"/>
        <w:ind w:right="-563"/>
        <w:jc w:val="both"/>
        <w:rPr>
          <w:rFonts w:ascii="Palatino Linotype" w:hAnsi="Palatino Linotype"/>
          <w:sz w:val="18"/>
          <w:szCs w:val="22"/>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7"/>
        <w:gridCol w:w="2073"/>
        <w:gridCol w:w="1518"/>
        <w:gridCol w:w="1390"/>
      </w:tblGrid>
      <w:tr w:rsidR="00EC6BE0" w:rsidRPr="00F47756" w14:paraId="009674A9" w14:textId="77777777" w:rsidTr="006B1DE7">
        <w:tc>
          <w:tcPr>
            <w:tcW w:w="4517" w:type="dxa"/>
            <w:vMerge w:val="restart"/>
          </w:tcPr>
          <w:p w14:paraId="4AE5D5F6" w14:textId="77777777" w:rsidR="00F53F63"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Derularea de proiecte/programe/</w:t>
            </w:r>
          </w:p>
          <w:p w14:paraId="75771659" w14:textId="32178213"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campanii de informare sau preventive</w:t>
            </w:r>
          </w:p>
        </w:tc>
        <w:tc>
          <w:tcPr>
            <w:tcW w:w="2073" w:type="dxa"/>
          </w:tcPr>
          <w:p w14:paraId="74A14B2A"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Denumire</w:t>
            </w:r>
          </w:p>
        </w:tc>
        <w:tc>
          <w:tcPr>
            <w:tcW w:w="1518" w:type="dxa"/>
          </w:tcPr>
          <w:p w14:paraId="6ACD8DC1"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Parteneri</w:t>
            </w:r>
          </w:p>
        </w:tc>
        <w:tc>
          <w:tcPr>
            <w:tcW w:w="1390" w:type="dxa"/>
          </w:tcPr>
          <w:p w14:paraId="6AC41CEC"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Observații</w:t>
            </w:r>
          </w:p>
        </w:tc>
      </w:tr>
      <w:tr w:rsidR="00EC6BE0" w:rsidRPr="00F47756" w14:paraId="7B8D0458" w14:textId="77777777" w:rsidTr="006B1DE7">
        <w:tc>
          <w:tcPr>
            <w:tcW w:w="4517" w:type="dxa"/>
            <w:vMerge/>
          </w:tcPr>
          <w:p w14:paraId="270632AA" w14:textId="77777777" w:rsidR="00EC6BE0" w:rsidRPr="00F47756" w:rsidRDefault="00EC6BE0" w:rsidP="00EC6BE0">
            <w:pPr>
              <w:spacing w:after="0" w:line="276" w:lineRule="auto"/>
              <w:ind w:right="-563"/>
              <w:jc w:val="both"/>
              <w:rPr>
                <w:rFonts w:ascii="Palatino Linotype" w:hAnsi="Palatino Linotype"/>
                <w:sz w:val="22"/>
                <w:szCs w:val="22"/>
              </w:rPr>
            </w:pPr>
          </w:p>
        </w:tc>
        <w:tc>
          <w:tcPr>
            <w:tcW w:w="2073" w:type="dxa"/>
          </w:tcPr>
          <w:p w14:paraId="33D2713C" w14:textId="77777777" w:rsidR="00EC6BE0" w:rsidRPr="00F47756" w:rsidRDefault="00EC6BE0" w:rsidP="00EC6BE0">
            <w:pPr>
              <w:spacing w:after="0" w:line="276" w:lineRule="auto"/>
              <w:ind w:right="-563"/>
              <w:jc w:val="both"/>
              <w:rPr>
                <w:rFonts w:ascii="Palatino Linotype" w:hAnsi="Palatino Linotype"/>
                <w:sz w:val="22"/>
                <w:szCs w:val="22"/>
              </w:rPr>
            </w:pPr>
          </w:p>
        </w:tc>
        <w:tc>
          <w:tcPr>
            <w:tcW w:w="1518" w:type="dxa"/>
          </w:tcPr>
          <w:p w14:paraId="2B4EE919" w14:textId="77777777" w:rsidR="00EC6BE0" w:rsidRPr="00F47756" w:rsidRDefault="00EC6BE0" w:rsidP="00EC6BE0">
            <w:pPr>
              <w:spacing w:after="0" w:line="276" w:lineRule="auto"/>
              <w:ind w:right="-563"/>
              <w:jc w:val="both"/>
              <w:rPr>
                <w:rFonts w:ascii="Palatino Linotype" w:hAnsi="Palatino Linotype"/>
                <w:sz w:val="22"/>
                <w:szCs w:val="22"/>
              </w:rPr>
            </w:pPr>
          </w:p>
        </w:tc>
        <w:tc>
          <w:tcPr>
            <w:tcW w:w="1390" w:type="dxa"/>
          </w:tcPr>
          <w:p w14:paraId="0D511B32" w14:textId="77777777" w:rsidR="00EC6BE0" w:rsidRPr="00F47756" w:rsidRDefault="00EC6BE0" w:rsidP="00EC6BE0">
            <w:pPr>
              <w:spacing w:after="0" w:line="276" w:lineRule="auto"/>
              <w:ind w:right="-563"/>
              <w:jc w:val="both"/>
              <w:rPr>
                <w:rFonts w:ascii="Palatino Linotype" w:hAnsi="Palatino Linotype"/>
                <w:sz w:val="22"/>
                <w:szCs w:val="22"/>
              </w:rPr>
            </w:pPr>
          </w:p>
        </w:tc>
      </w:tr>
      <w:tr w:rsidR="00EC6BE0" w:rsidRPr="00F47756" w14:paraId="0E8B5E92" w14:textId="77777777" w:rsidTr="006B1DE7">
        <w:tc>
          <w:tcPr>
            <w:tcW w:w="4517" w:type="dxa"/>
          </w:tcPr>
          <w:p w14:paraId="6BECAED9"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 xml:space="preserve">Denumirea </w:t>
            </w:r>
          </w:p>
        </w:tc>
        <w:tc>
          <w:tcPr>
            <w:tcW w:w="2073" w:type="dxa"/>
          </w:tcPr>
          <w:p w14:paraId="71FC9B43" w14:textId="77777777" w:rsidR="00EC6BE0" w:rsidRPr="00F47756" w:rsidRDefault="00EC6BE0" w:rsidP="00EC6BE0">
            <w:pPr>
              <w:spacing w:after="0" w:line="276" w:lineRule="auto"/>
              <w:ind w:right="-563"/>
              <w:jc w:val="both"/>
              <w:rPr>
                <w:rFonts w:ascii="Palatino Linotype" w:hAnsi="Palatino Linotype"/>
                <w:sz w:val="22"/>
                <w:szCs w:val="22"/>
              </w:rPr>
            </w:pPr>
          </w:p>
        </w:tc>
        <w:tc>
          <w:tcPr>
            <w:tcW w:w="1518" w:type="dxa"/>
          </w:tcPr>
          <w:p w14:paraId="02DD50DB" w14:textId="77777777" w:rsidR="00EC6BE0" w:rsidRPr="00F47756" w:rsidRDefault="00EC6BE0" w:rsidP="00EC6BE0">
            <w:pPr>
              <w:spacing w:after="0" w:line="276" w:lineRule="auto"/>
              <w:ind w:right="-563"/>
              <w:jc w:val="both"/>
              <w:rPr>
                <w:rFonts w:ascii="Palatino Linotype" w:hAnsi="Palatino Linotype"/>
                <w:sz w:val="22"/>
                <w:szCs w:val="22"/>
              </w:rPr>
            </w:pPr>
          </w:p>
        </w:tc>
        <w:tc>
          <w:tcPr>
            <w:tcW w:w="1390" w:type="dxa"/>
          </w:tcPr>
          <w:p w14:paraId="7F738A3E" w14:textId="77777777" w:rsidR="00EC6BE0" w:rsidRPr="00F47756" w:rsidRDefault="00EC6BE0" w:rsidP="00EC6BE0">
            <w:pPr>
              <w:spacing w:after="0" w:line="276" w:lineRule="auto"/>
              <w:ind w:right="-563"/>
              <w:jc w:val="both"/>
              <w:rPr>
                <w:rFonts w:ascii="Palatino Linotype" w:hAnsi="Palatino Linotype"/>
                <w:sz w:val="22"/>
                <w:szCs w:val="22"/>
              </w:rPr>
            </w:pPr>
          </w:p>
        </w:tc>
      </w:tr>
      <w:tr w:rsidR="00EC6BE0" w:rsidRPr="00F47756" w14:paraId="5EB7ED88" w14:textId="77777777" w:rsidTr="006B1DE7">
        <w:tc>
          <w:tcPr>
            <w:tcW w:w="4517" w:type="dxa"/>
          </w:tcPr>
          <w:p w14:paraId="13B7BCC4"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Perioada de derulare</w:t>
            </w:r>
          </w:p>
        </w:tc>
        <w:tc>
          <w:tcPr>
            <w:tcW w:w="2073" w:type="dxa"/>
          </w:tcPr>
          <w:p w14:paraId="0AD167C0" w14:textId="77777777" w:rsidR="00EC6BE0" w:rsidRPr="00F47756" w:rsidRDefault="00EC6BE0" w:rsidP="00EC6BE0">
            <w:pPr>
              <w:spacing w:after="0" w:line="276" w:lineRule="auto"/>
              <w:ind w:right="-563"/>
              <w:jc w:val="both"/>
              <w:rPr>
                <w:rFonts w:ascii="Palatino Linotype" w:hAnsi="Palatino Linotype"/>
                <w:sz w:val="22"/>
                <w:szCs w:val="22"/>
              </w:rPr>
            </w:pPr>
          </w:p>
        </w:tc>
        <w:tc>
          <w:tcPr>
            <w:tcW w:w="1518" w:type="dxa"/>
          </w:tcPr>
          <w:p w14:paraId="1E85DB3D" w14:textId="77777777" w:rsidR="00EC6BE0" w:rsidRPr="00F47756" w:rsidRDefault="00EC6BE0" w:rsidP="00EC6BE0">
            <w:pPr>
              <w:spacing w:after="0" w:line="276" w:lineRule="auto"/>
              <w:ind w:right="-563"/>
              <w:jc w:val="both"/>
              <w:rPr>
                <w:rFonts w:ascii="Palatino Linotype" w:hAnsi="Palatino Linotype"/>
                <w:sz w:val="22"/>
                <w:szCs w:val="22"/>
              </w:rPr>
            </w:pPr>
          </w:p>
        </w:tc>
        <w:tc>
          <w:tcPr>
            <w:tcW w:w="1390" w:type="dxa"/>
          </w:tcPr>
          <w:p w14:paraId="10386644" w14:textId="77777777" w:rsidR="00EC6BE0" w:rsidRPr="00F47756" w:rsidRDefault="00EC6BE0" w:rsidP="00EC6BE0">
            <w:pPr>
              <w:spacing w:after="0" w:line="276" w:lineRule="auto"/>
              <w:ind w:right="-563"/>
              <w:jc w:val="both"/>
              <w:rPr>
                <w:rFonts w:ascii="Palatino Linotype" w:hAnsi="Palatino Linotype"/>
                <w:sz w:val="22"/>
                <w:szCs w:val="22"/>
              </w:rPr>
            </w:pPr>
          </w:p>
        </w:tc>
      </w:tr>
      <w:tr w:rsidR="00EC6BE0" w:rsidRPr="00F47756" w14:paraId="6400BD64" w14:textId="77777777" w:rsidTr="006B1DE7">
        <w:tc>
          <w:tcPr>
            <w:tcW w:w="4517" w:type="dxa"/>
          </w:tcPr>
          <w:p w14:paraId="51206866" w14:textId="17E2EAAE"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Domeniul</w:t>
            </w:r>
            <w:r w:rsidR="00747A7C">
              <w:rPr>
                <w:rFonts w:ascii="Palatino Linotype" w:hAnsi="Palatino Linotype"/>
                <w:sz w:val="22"/>
                <w:szCs w:val="22"/>
              </w:rPr>
              <w:t>/</w:t>
            </w:r>
            <w:r w:rsidRPr="00F47756">
              <w:rPr>
                <w:rFonts w:ascii="Palatino Linotype" w:hAnsi="Palatino Linotype"/>
                <w:sz w:val="22"/>
                <w:szCs w:val="22"/>
              </w:rPr>
              <w:t>tema</w:t>
            </w:r>
          </w:p>
        </w:tc>
        <w:tc>
          <w:tcPr>
            <w:tcW w:w="2073" w:type="dxa"/>
          </w:tcPr>
          <w:p w14:paraId="635203C5" w14:textId="77777777" w:rsidR="00EC6BE0" w:rsidRPr="00F47756" w:rsidRDefault="00EC6BE0" w:rsidP="00EC6BE0">
            <w:pPr>
              <w:spacing w:after="0" w:line="276" w:lineRule="auto"/>
              <w:ind w:right="-563"/>
              <w:jc w:val="both"/>
              <w:rPr>
                <w:rFonts w:ascii="Palatino Linotype" w:hAnsi="Palatino Linotype"/>
                <w:sz w:val="22"/>
                <w:szCs w:val="22"/>
              </w:rPr>
            </w:pPr>
          </w:p>
        </w:tc>
        <w:tc>
          <w:tcPr>
            <w:tcW w:w="1518" w:type="dxa"/>
          </w:tcPr>
          <w:p w14:paraId="5C6779ED" w14:textId="77777777" w:rsidR="00EC6BE0" w:rsidRPr="00F47756" w:rsidRDefault="00EC6BE0" w:rsidP="00EC6BE0">
            <w:pPr>
              <w:spacing w:after="0" w:line="276" w:lineRule="auto"/>
              <w:ind w:right="-563"/>
              <w:jc w:val="both"/>
              <w:rPr>
                <w:rFonts w:ascii="Palatino Linotype" w:hAnsi="Palatino Linotype"/>
                <w:sz w:val="22"/>
                <w:szCs w:val="22"/>
              </w:rPr>
            </w:pPr>
          </w:p>
        </w:tc>
        <w:tc>
          <w:tcPr>
            <w:tcW w:w="1390" w:type="dxa"/>
          </w:tcPr>
          <w:p w14:paraId="08BD5F61" w14:textId="77777777" w:rsidR="00EC6BE0" w:rsidRPr="00F47756" w:rsidRDefault="00EC6BE0" w:rsidP="00EC6BE0">
            <w:pPr>
              <w:spacing w:after="0" w:line="276" w:lineRule="auto"/>
              <w:ind w:right="-563"/>
              <w:jc w:val="both"/>
              <w:rPr>
                <w:rFonts w:ascii="Palatino Linotype" w:hAnsi="Palatino Linotype"/>
                <w:sz w:val="22"/>
                <w:szCs w:val="22"/>
              </w:rPr>
            </w:pPr>
          </w:p>
        </w:tc>
      </w:tr>
      <w:tr w:rsidR="00EC6BE0" w:rsidRPr="00F47756" w14:paraId="7FD7BB52" w14:textId="77777777" w:rsidTr="006B1DE7">
        <w:tc>
          <w:tcPr>
            <w:tcW w:w="4517" w:type="dxa"/>
          </w:tcPr>
          <w:p w14:paraId="0B6E852A"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 xml:space="preserve">Parteneri </w:t>
            </w:r>
          </w:p>
        </w:tc>
        <w:tc>
          <w:tcPr>
            <w:tcW w:w="2073" w:type="dxa"/>
          </w:tcPr>
          <w:p w14:paraId="29F75BF3" w14:textId="77777777" w:rsidR="00EC6BE0" w:rsidRPr="00F47756" w:rsidRDefault="00EC6BE0" w:rsidP="00EC6BE0">
            <w:pPr>
              <w:spacing w:after="0" w:line="276" w:lineRule="auto"/>
              <w:ind w:right="-563"/>
              <w:jc w:val="both"/>
              <w:rPr>
                <w:rFonts w:ascii="Palatino Linotype" w:hAnsi="Palatino Linotype"/>
                <w:sz w:val="22"/>
                <w:szCs w:val="22"/>
              </w:rPr>
            </w:pPr>
          </w:p>
        </w:tc>
        <w:tc>
          <w:tcPr>
            <w:tcW w:w="1518" w:type="dxa"/>
          </w:tcPr>
          <w:p w14:paraId="118F3BE4" w14:textId="77777777" w:rsidR="00EC6BE0" w:rsidRPr="00F47756" w:rsidRDefault="00EC6BE0" w:rsidP="00EC6BE0">
            <w:pPr>
              <w:spacing w:after="0" w:line="276" w:lineRule="auto"/>
              <w:ind w:right="-563"/>
              <w:jc w:val="both"/>
              <w:rPr>
                <w:rFonts w:ascii="Palatino Linotype" w:hAnsi="Palatino Linotype"/>
                <w:sz w:val="22"/>
                <w:szCs w:val="22"/>
              </w:rPr>
            </w:pPr>
          </w:p>
        </w:tc>
        <w:tc>
          <w:tcPr>
            <w:tcW w:w="1390" w:type="dxa"/>
          </w:tcPr>
          <w:p w14:paraId="3EF95FA9" w14:textId="77777777" w:rsidR="00EC6BE0" w:rsidRPr="00F47756" w:rsidRDefault="00EC6BE0" w:rsidP="00EC6BE0">
            <w:pPr>
              <w:spacing w:after="0" w:line="276" w:lineRule="auto"/>
              <w:ind w:right="-563"/>
              <w:jc w:val="both"/>
              <w:rPr>
                <w:rFonts w:ascii="Palatino Linotype" w:hAnsi="Palatino Linotype"/>
                <w:sz w:val="22"/>
                <w:szCs w:val="22"/>
              </w:rPr>
            </w:pPr>
          </w:p>
        </w:tc>
      </w:tr>
    </w:tbl>
    <w:p w14:paraId="123A2C55" w14:textId="77777777" w:rsidR="00EC6BE0" w:rsidRPr="00070E7D" w:rsidRDefault="00EC6BE0" w:rsidP="00EC6BE0">
      <w:pPr>
        <w:spacing w:after="0" w:line="276" w:lineRule="auto"/>
        <w:ind w:right="-563"/>
        <w:jc w:val="both"/>
        <w:rPr>
          <w:rFonts w:ascii="Palatino Linotype" w:hAnsi="Palatino Linotype"/>
          <w:b/>
          <w:sz w:val="18"/>
          <w:szCs w:val="22"/>
        </w:rPr>
      </w:pPr>
    </w:p>
    <w:tbl>
      <w:tblPr>
        <w:tblW w:w="9498" w:type="dxa"/>
        <w:jc w:val="center"/>
        <w:tblLook w:val="04A0" w:firstRow="1" w:lastRow="0" w:firstColumn="1" w:lastColumn="0" w:noHBand="0" w:noVBand="1"/>
      </w:tblPr>
      <w:tblGrid>
        <w:gridCol w:w="6121"/>
        <w:gridCol w:w="1275"/>
        <w:gridCol w:w="2102"/>
      </w:tblGrid>
      <w:tr w:rsidR="00EC6BE0" w:rsidRPr="00070E7D" w14:paraId="03F57B1D" w14:textId="77777777" w:rsidTr="006B1DE7">
        <w:trPr>
          <w:trHeight w:val="300"/>
          <w:jc w:val="center"/>
        </w:trPr>
        <w:tc>
          <w:tcPr>
            <w:tcW w:w="61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C36FF3" w14:textId="77777777" w:rsidR="00EC6BE0" w:rsidRPr="00070E7D" w:rsidRDefault="00EC6BE0" w:rsidP="00EC6BE0">
            <w:pPr>
              <w:spacing w:after="0" w:line="276" w:lineRule="auto"/>
              <w:ind w:right="-563"/>
              <w:jc w:val="both"/>
              <w:rPr>
                <w:rFonts w:ascii="Palatino Linotype" w:hAnsi="Palatino Linotype"/>
                <w:sz w:val="22"/>
                <w:szCs w:val="22"/>
              </w:rPr>
            </w:pPr>
            <w:r w:rsidRPr="00070E7D">
              <w:rPr>
                <w:rFonts w:ascii="Palatino Linotype" w:hAnsi="Palatino Linotype"/>
                <w:sz w:val="22"/>
                <w:szCs w:val="22"/>
              </w:rPr>
              <w:t>Alte activități</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50AAAA86" w14:textId="77777777" w:rsidR="00EC6BE0" w:rsidRPr="00070E7D" w:rsidRDefault="00EC6BE0" w:rsidP="00EC6BE0">
            <w:pPr>
              <w:spacing w:after="0" w:line="276" w:lineRule="auto"/>
              <w:ind w:right="-563"/>
              <w:jc w:val="both"/>
              <w:rPr>
                <w:rFonts w:ascii="Palatino Linotype" w:hAnsi="Palatino Linotype"/>
                <w:sz w:val="22"/>
                <w:szCs w:val="22"/>
              </w:rPr>
            </w:pPr>
            <w:r w:rsidRPr="00070E7D">
              <w:rPr>
                <w:rFonts w:ascii="Palatino Linotype" w:hAnsi="Palatino Linotype"/>
                <w:sz w:val="22"/>
                <w:szCs w:val="22"/>
              </w:rPr>
              <w:t>Total</w:t>
            </w:r>
          </w:p>
        </w:tc>
        <w:tc>
          <w:tcPr>
            <w:tcW w:w="2102" w:type="dxa"/>
            <w:tcBorders>
              <w:top w:val="single" w:sz="4" w:space="0" w:color="auto"/>
              <w:left w:val="nil"/>
              <w:bottom w:val="single" w:sz="4" w:space="0" w:color="auto"/>
              <w:right w:val="single" w:sz="4" w:space="0" w:color="auto"/>
            </w:tcBorders>
            <w:shd w:val="clear" w:color="auto" w:fill="auto"/>
            <w:noWrap/>
            <w:vAlign w:val="center"/>
          </w:tcPr>
          <w:p w14:paraId="3E5CAA13" w14:textId="77777777" w:rsidR="00EC6BE0" w:rsidRPr="00070E7D" w:rsidRDefault="00EC6BE0" w:rsidP="00EC6BE0">
            <w:pPr>
              <w:spacing w:after="0" w:line="276" w:lineRule="auto"/>
              <w:ind w:right="-563"/>
              <w:jc w:val="both"/>
              <w:rPr>
                <w:rFonts w:ascii="Palatino Linotype" w:hAnsi="Palatino Linotype"/>
                <w:sz w:val="22"/>
                <w:szCs w:val="22"/>
              </w:rPr>
            </w:pPr>
            <w:r w:rsidRPr="00070E7D">
              <w:rPr>
                <w:rFonts w:ascii="Palatino Linotype" w:hAnsi="Palatino Linotype"/>
                <w:sz w:val="22"/>
                <w:szCs w:val="22"/>
              </w:rPr>
              <w:t>Observații</w:t>
            </w:r>
          </w:p>
        </w:tc>
      </w:tr>
      <w:tr w:rsidR="00EC6BE0" w:rsidRPr="00070E7D" w14:paraId="17DE51EC" w14:textId="77777777" w:rsidTr="006B1DE7">
        <w:trPr>
          <w:trHeight w:val="300"/>
          <w:jc w:val="center"/>
        </w:trPr>
        <w:tc>
          <w:tcPr>
            <w:tcW w:w="6121" w:type="dxa"/>
            <w:tcBorders>
              <w:top w:val="nil"/>
              <w:left w:val="single" w:sz="4" w:space="0" w:color="auto"/>
              <w:bottom w:val="single" w:sz="4" w:space="0" w:color="auto"/>
              <w:right w:val="single" w:sz="4" w:space="0" w:color="auto"/>
            </w:tcBorders>
            <w:shd w:val="clear" w:color="auto" w:fill="auto"/>
            <w:vAlign w:val="bottom"/>
          </w:tcPr>
          <w:p w14:paraId="7B80C3B3" w14:textId="77777777" w:rsidR="00EC6BE0" w:rsidRPr="00070E7D" w:rsidRDefault="00EC6BE0" w:rsidP="00EC6BE0">
            <w:pPr>
              <w:spacing w:after="0" w:line="276" w:lineRule="auto"/>
              <w:ind w:right="-563"/>
              <w:jc w:val="both"/>
              <w:rPr>
                <w:rFonts w:ascii="Palatino Linotype" w:hAnsi="Palatino Linotype"/>
                <w:sz w:val="22"/>
                <w:szCs w:val="22"/>
              </w:rPr>
            </w:pPr>
            <w:r w:rsidRPr="00070E7D">
              <w:rPr>
                <w:rFonts w:ascii="Palatino Linotype" w:hAnsi="Palatino Linotype"/>
                <w:bCs/>
                <w:sz w:val="22"/>
                <w:szCs w:val="22"/>
              </w:rPr>
              <w:t>Societăți comerciale din zona adiacentă verificate</w:t>
            </w:r>
          </w:p>
        </w:tc>
        <w:tc>
          <w:tcPr>
            <w:tcW w:w="1275" w:type="dxa"/>
            <w:tcBorders>
              <w:top w:val="nil"/>
              <w:left w:val="nil"/>
              <w:bottom w:val="single" w:sz="4" w:space="0" w:color="auto"/>
              <w:right w:val="single" w:sz="4" w:space="0" w:color="auto"/>
            </w:tcBorders>
            <w:shd w:val="clear" w:color="auto" w:fill="auto"/>
          </w:tcPr>
          <w:p w14:paraId="15E0A4C3" w14:textId="77777777" w:rsidR="00EC6BE0" w:rsidRPr="00070E7D" w:rsidRDefault="00EC6BE0" w:rsidP="00EC6BE0">
            <w:pPr>
              <w:spacing w:after="0" w:line="276" w:lineRule="auto"/>
              <w:ind w:right="-563"/>
              <w:jc w:val="both"/>
              <w:rPr>
                <w:rFonts w:ascii="Palatino Linotype" w:hAnsi="Palatino Linotype"/>
                <w:b/>
                <w:bCs/>
                <w:sz w:val="22"/>
                <w:szCs w:val="22"/>
              </w:rPr>
            </w:pPr>
            <w:r w:rsidRPr="00070E7D">
              <w:rPr>
                <w:rFonts w:ascii="Palatino Linotype" w:hAnsi="Palatino Linotype"/>
                <w:b/>
                <w:bCs/>
                <w:sz w:val="22"/>
                <w:szCs w:val="22"/>
              </w:rPr>
              <w:t> </w:t>
            </w:r>
          </w:p>
        </w:tc>
        <w:tc>
          <w:tcPr>
            <w:tcW w:w="2102" w:type="dxa"/>
            <w:tcBorders>
              <w:top w:val="nil"/>
              <w:left w:val="nil"/>
              <w:bottom w:val="single" w:sz="4" w:space="0" w:color="auto"/>
              <w:right w:val="single" w:sz="4" w:space="0" w:color="auto"/>
            </w:tcBorders>
            <w:shd w:val="clear" w:color="auto" w:fill="auto"/>
          </w:tcPr>
          <w:p w14:paraId="661D94B2" w14:textId="77777777" w:rsidR="00EC6BE0" w:rsidRPr="00070E7D" w:rsidRDefault="00EC6BE0" w:rsidP="00EC6BE0">
            <w:pPr>
              <w:spacing w:after="0" w:line="276" w:lineRule="auto"/>
              <w:ind w:right="-563"/>
              <w:jc w:val="both"/>
              <w:rPr>
                <w:rFonts w:ascii="Palatino Linotype" w:hAnsi="Palatino Linotype"/>
                <w:b/>
                <w:bCs/>
                <w:sz w:val="22"/>
                <w:szCs w:val="22"/>
              </w:rPr>
            </w:pPr>
            <w:r w:rsidRPr="00070E7D">
              <w:rPr>
                <w:rFonts w:ascii="Palatino Linotype" w:hAnsi="Palatino Linotype"/>
                <w:b/>
                <w:bCs/>
                <w:sz w:val="22"/>
                <w:szCs w:val="22"/>
              </w:rPr>
              <w:t> </w:t>
            </w:r>
          </w:p>
        </w:tc>
      </w:tr>
      <w:tr w:rsidR="00EC6BE0" w:rsidRPr="00070E7D" w14:paraId="459C529F" w14:textId="77777777" w:rsidTr="006B1DE7">
        <w:trPr>
          <w:trHeight w:val="70"/>
          <w:jc w:val="center"/>
        </w:trPr>
        <w:tc>
          <w:tcPr>
            <w:tcW w:w="6121" w:type="dxa"/>
            <w:tcBorders>
              <w:top w:val="nil"/>
              <w:left w:val="single" w:sz="4" w:space="0" w:color="auto"/>
              <w:bottom w:val="single" w:sz="4" w:space="0" w:color="auto"/>
              <w:right w:val="single" w:sz="4" w:space="0" w:color="auto"/>
            </w:tcBorders>
            <w:shd w:val="clear" w:color="auto" w:fill="auto"/>
            <w:vAlign w:val="bottom"/>
          </w:tcPr>
          <w:p w14:paraId="46F99BBB" w14:textId="77777777" w:rsidR="00EC6BE0" w:rsidRPr="00070E7D" w:rsidRDefault="00EC6BE0" w:rsidP="00EC6BE0">
            <w:pPr>
              <w:spacing w:after="0" w:line="276" w:lineRule="auto"/>
              <w:ind w:right="-563"/>
              <w:jc w:val="both"/>
              <w:rPr>
                <w:rFonts w:ascii="Palatino Linotype" w:hAnsi="Palatino Linotype"/>
                <w:sz w:val="22"/>
                <w:szCs w:val="22"/>
              </w:rPr>
            </w:pPr>
            <w:r w:rsidRPr="00070E7D">
              <w:rPr>
                <w:rFonts w:ascii="Palatino Linotype" w:hAnsi="Palatino Linotype"/>
                <w:bCs/>
                <w:sz w:val="22"/>
                <w:szCs w:val="22"/>
              </w:rPr>
              <w:t>Elevi identificați că absentau de la cursuri</w:t>
            </w:r>
          </w:p>
        </w:tc>
        <w:tc>
          <w:tcPr>
            <w:tcW w:w="1275" w:type="dxa"/>
            <w:tcBorders>
              <w:top w:val="nil"/>
              <w:left w:val="nil"/>
              <w:bottom w:val="single" w:sz="4" w:space="0" w:color="auto"/>
              <w:right w:val="single" w:sz="4" w:space="0" w:color="auto"/>
            </w:tcBorders>
            <w:shd w:val="clear" w:color="auto" w:fill="auto"/>
          </w:tcPr>
          <w:p w14:paraId="70D83C55" w14:textId="77777777" w:rsidR="00EC6BE0" w:rsidRPr="00070E7D" w:rsidRDefault="00EC6BE0" w:rsidP="00EC6BE0">
            <w:pPr>
              <w:spacing w:after="0" w:line="276" w:lineRule="auto"/>
              <w:ind w:right="-563"/>
              <w:jc w:val="both"/>
              <w:rPr>
                <w:rFonts w:ascii="Palatino Linotype" w:hAnsi="Palatino Linotype"/>
                <w:b/>
                <w:bCs/>
                <w:sz w:val="22"/>
                <w:szCs w:val="22"/>
              </w:rPr>
            </w:pPr>
            <w:r w:rsidRPr="00070E7D">
              <w:rPr>
                <w:rFonts w:ascii="Palatino Linotype" w:hAnsi="Palatino Linotype"/>
                <w:b/>
                <w:bCs/>
                <w:sz w:val="22"/>
                <w:szCs w:val="22"/>
              </w:rPr>
              <w:t> </w:t>
            </w:r>
          </w:p>
        </w:tc>
        <w:tc>
          <w:tcPr>
            <w:tcW w:w="2102" w:type="dxa"/>
            <w:tcBorders>
              <w:top w:val="nil"/>
              <w:left w:val="nil"/>
              <w:bottom w:val="single" w:sz="4" w:space="0" w:color="auto"/>
              <w:right w:val="single" w:sz="4" w:space="0" w:color="auto"/>
            </w:tcBorders>
            <w:shd w:val="clear" w:color="auto" w:fill="auto"/>
          </w:tcPr>
          <w:p w14:paraId="328F7C32" w14:textId="77777777" w:rsidR="00EC6BE0" w:rsidRPr="00070E7D" w:rsidRDefault="00EC6BE0" w:rsidP="00EC6BE0">
            <w:pPr>
              <w:spacing w:after="0" w:line="276" w:lineRule="auto"/>
              <w:ind w:right="-563"/>
              <w:jc w:val="both"/>
              <w:rPr>
                <w:rFonts w:ascii="Palatino Linotype" w:hAnsi="Palatino Linotype"/>
                <w:b/>
                <w:bCs/>
                <w:sz w:val="22"/>
                <w:szCs w:val="22"/>
              </w:rPr>
            </w:pPr>
            <w:r w:rsidRPr="00070E7D">
              <w:rPr>
                <w:rFonts w:ascii="Palatino Linotype" w:hAnsi="Palatino Linotype"/>
                <w:b/>
                <w:bCs/>
                <w:sz w:val="22"/>
                <w:szCs w:val="22"/>
              </w:rPr>
              <w:t> </w:t>
            </w:r>
          </w:p>
        </w:tc>
      </w:tr>
      <w:tr w:rsidR="00EC6BE0" w:rsidRPr="00070E7D" w14:paraId="781B2CE7" w14:textId="77777777" w:rsidTr="006B1DE7">
        <w:trPr>
          <w:trHeight w:val="300"/>
          <w:jc w:val="center"/>
        </w:trPr>
        <w:tc>
          <w:tcPr>
            <w:tcW w:w="6121" w:type="dxa"/>
            <w:tcBorders>
              <w:top w:val="nil"/>
              <w:left w:val="single" w:sz="4" w:space="0" w:color="auto"/>
              <w:bottom w:val="single" w:sz="4" w:space="0" w:color="auto"/>
              <w:right w:val="single" w:sz="4" w:space="0" w:color="auto"/>
            </w:tcBorders>
            <w:shd w:val="clear" w:color="auto" w:fill="auto"/>
            <w:vAlign w:val="bottom"/>
          </w:tcPr>
          <w:p w14:paraId="191A6A0B" w14:textId="77777777" w:rsidR="00EC6BE0" w:rsidRPr="00070E7D" w:rsidRDefault="00EC6BE0" w:rsidP="00EC6BE0">
            <w:pPr>
              <w:spacing w:after="0" w:line="276" w:lineRule="auto"/>
              <w:ind w:right="-563"/>
              <w:jc w:val="both"/>
              <w:rPr>
                <w:rFonts w:ascii="Palatino Linotype" w:hAnsi="Palatino Linotype"/>
                <w:sz w:val="22"/>
                <w:szCs w:val="22"/>
              </w:rPr>
            </w:pPr>
            <w:r w:rsidRPr="00070E7D">
              <w:rPr>
                <w:rFonts w:ascii="Palatino Linotype" w:hAnsi="Palatino Linotype"/>
                <w:bCs/>
                <w:sz w:val="22"/>
                <w:szCs w:val="22"/>
              </w:rPr>
              <w:t>Auto controlate</w:t>
            </w:r>
          </w:p>
        </w:tc>
        <w:tc>
          <w:tcPr>
            <w:tcW w:w="1275" w:type="dxa"/>
            <w:tcBorders>
              <w:top w:val="nil"/>
              <w:left w:val="nil"/>
              <w:bottom w:val="single" w:sz="4" w:space="0" w:color="auto"/>
              <w:right w:val="single" w:sz="4" w:space="0" w:color="auto"/>
            </w:tcBorders>
            <w:shd w:val="clear" w:color="auto" w:fill="auto"/>
          </w:tcPr>
          <w:p w14:paraId="2562D807" w14:textId="77777777" w:rsidR="00EC6BE0" w:rsidRPr="00070E7D" w:rsidRDefault="00EC6BE0" w:rsidP="00EC6BE0">
            <w:pPr>
              <w:spacing w:after="0" w:line="276" w:lineRule="auto"/>
              <w:ind w:right="-563"/>
              <w:jc w:val="both"/>
              <w:rPr>
                <w:rFonts w:ascii="Palatino Linotype" w:hAnsi="Palatino Linotype"/>
                <w:b/>
                <w:bCs/>
                <w:sz w:val="22"/>
                <w:szCs w:val="22"/>
              </w:rPr>
            </w:pPr>
            <w:r w:rsidRPr="00070E7D">
              <w:rPr>
                <w:rFonts w:ascii="Palatino Linotype" w:hAnsi="Palatino Linotype"/>
                <w:b/>
                <w:bCs/>
                <w:sz w:val="22"/>
                <w:szCs w:val="22"/>
              </w:rPr>
              <w:t> </w:t>
            </w:r>
          </w:p>
        </w:tc>
        <w:tc>
          <w:tcPr>
            <w:tcW w:w="2102" w:type="dxa"/>
            <w:tcBorders>
              <w:top w:val="nil"/>
              <w:left w:val="nil"/>
              <w:bottom w:val="single" w:sz="4" w:space="0" w:color="auto"/>
              <w:right w:val="single" w:sz="4" w:space="0" w:color="auto"/>
            </w:tcBorders>
            <w:shd w:val="clear" w:color="auto" w:fill="auto"/>
          </w:tcPr>
          <w:p w14:paraId="5C064894" w14:textId="77777777" w:rsidR="00EC6BE0" w:rsidRPr="00070E7D" w:rsidRDefault="00EC6BE0" w:rsidP="00EC6BE0">
            <w:pPr>
              <w:spacing w:after="0" w:line="276" w:lineRule="auto"/>
              <w:ind w:right="-563"/>
              <w:jc w:val="both"/>
              <w:rPr>
                <w:rFonts w:ascii="Palatino Linotype" w:hAnsi="Palatino Linotype"/>
                <w:b/>
                <w:bCs/>
                <w:sz w:val="22"/>
                <w:szCs w:val="22"/>
              </w:rPr>
            </w:pPr>
            <w:r w:rsidRPr="00070E7D">
              <w:rPr>
                <w:rFonts w:ascii="Palatino Linotype" w:hAnsi="Palatino Linotype"/>
                <w:b/>
                <w:bCs/>
                <w:sz w:val="22"/>
                <w:szCs w:val="22"/>
              </w:rPr>
              <w:t> </w:t>
            </w:r>
          </w:p>
        </w:tc>
      </w:tr>
      <w:tr w:rsidR="00EC6BE0" w:rsidRPr="00070E7D" w14:paraId="557C13BD" w14:textId="77777777" w:rsidTr="006B1DE7">
        <w:trPr>
          <w:trHeight w:val="300"/>
          <w:jc w:val="center"/>
        </w:trPr>
        <w:tc>
          <w:tcPr>
            <w:tcW w:w="6121" w:type="dxa"/>
            <w:tcBorders>
              <w:top w:val="nil"/>
              <w:left w:val="single" w:sz="4" w:space="0" w:color="auto"/>
              <w:bottom w:val="single" w:sz="4" w:space="0" w:color="auto"/>
              <w:right w:val="single" w:sz="4" w:space="0" w:color="auto"/>
            </w:tcBorders>
            <w:shd w:val="clear" w:color="auto" w:fill="auto"/>
            <w:vAlign w:val="bottom"/>
          </w:tcPr>
          <w:p w14:paraId="4596A3A3" w14:textId="77777777" w:rsidR="00EC6BE0" w:rsidRPr="00070E7D" w:rsidRDefault="00EC6BE0" w:rsidP="00EC6BE0">
            <w:pPr>
              <w:spacing w:after="0" w:line="276" w:lineRule="auto"/>
              <w:ind w:right="-563"/>
              <w:jc w:val="both"/>
              <w:rPr>
                <w:rFonts w:ascii="Palatino Linotype" w:hAnsi="Palatino Linotype"/>
                <w:sz w:val="22"/>
                <w:szCs w:val="22"/>
              </w:rPr>
            </w:pPr>
            <w:r w:rsidRPr="00070E7D">
              <w:rPr>
                <w:rFonts w:ascii="Palatino Linotype" w:hAnsi="Palatino Linotype"/>
                <w:bCs/>
                <w:sz w:val="22"/>
                <w:szCs w:val="22"/>
              </w:rPr>
              <w:t>-</w:t>
            </w:r>
            <w:r w:rsidRPr="00070E7D">
              <w:rPr>
                <w:rFonts w:ascii="Palatino Linotype" w:hAnsi="Palatino Linotype"/>
                <w:sz w:val="22"/>
                <w:szCs w:val="22"/>
              </w:rPr>
              <w:t xml:space="preserve"> din care pentru transport elevi</w:t>
            </w:r>
          </w:p>
        </w:tc>
        <w:tc>
          <w:tcPr>
            <w:tcW w:w="1275" w:type="dxa"/>
            <w:tcBorders>
              <w:top w:val="nil"/>
              <w:left w:val="nil"/>
              <w:bottom w:val="single" w:sz="4" w:space="0" w:color="auto"/>
              <w:right w:val="single" w:sz="4" w:space="0" w:color="auto"/>
            </w:tcBorders>
            <w:shd w:val="clear" w:color="auto" w:fill="auto"/>
          </w:tcPr>
          <w:p w14:paraId="3F1078A9" w14:textId="77777777" w:rsidR="00EC6BE0" w:rsidRPr="00070E7D" w:rsidRDefault="00EC6BE0" w:rsidP="00EC6BE0">
            <w:pPr>
              <w:spacing w:after="0" w:line="276" w:lineRule="auto"/>
              <w:ind w:right="-563"/>
              <w:jc w:val="both"/>
              <w:rPr>
                <w:rFonts w:ascii="Palatino Linotype" w:hAnsi="Palatino Linotype"/>
                <w:sz w:val="22"/>
                <w:szCs w:val="22"/>
              </w:rPr>
            </w:pPr>
          </w:p>
        </w:tc>
        <w:tc>
          <w:tcPr>
            <w:tcW w:w="2102" w:type="dxa"/>
            <w:tcBorders>
              <w:top w:val="nil"/>
              <w:left w:val="nil"/>
              <w:bottom w:val="single" w:sz="4" w:space="0" w:color="auto"/>
              <w:right w:val="single" w:sz="4" w:space="0" w:color="auto"/>
            </w:tcBorders>
            <w:shd w:val="clear" w:color="auto" w:fill="auto"/>
          </w:tcPr>
          <w:p w14:paraId="75F1BA11" w14:textId="77777777" w:rsidR="00EC6BE0" w:rsidRPr="00070E7D" w:rsidRDefault="00EC6BE0" w:rsidP="00EC6BE0">
            <w:pPr>
              <w:spacing w:after="0" w:line="276" w:lineRule="auto"/>
              <w:ind w:right="-563"/>
              <w:jc w:val="both"/>
              <w:rPr>
                <w:rFonts w:ascii="Palatino Linotype" w:hAnsi="Palatino Linotype"/>
                <w:sz w:val="22"/>
                <w:szCs w:val="22"/>
              </w:rPr>
            </w:pPr>
          </w:p>
        </w:tc>
      </w:tr>
      <w:tr w:rsidR="00EC6BE0" w:rsidRPr="00070E7D" w14:paraId="4596FCC5" w14:textId="77777777" w:rsidTr="006B1DE7">
        <w:trPr>
          <w:trHeight w:val="373"/>
          <w:jc w:val="center"/>
        </w:trPr>
        <w:tc>
          <w:tcPr>
            <w:tcW w:w="6121" w:type="dxa"/>
            <w:tcBorders>
              <w:top w:val="nil"/>
              <w:left w:val="single" w:sz="4" w:space="0" w:color="auto"/>
              <w:bottom w:val="single" w:sz="4" w:space="0" w:color="auto"/>
              <w:right w:val="single" w:sz="4" w:space="0" w:color="auto"/>
            </w:tcBorders>
            <w:shd w:val="clear" w:color="auto" w:fill="auto"/>
            <w:vAlign w:val="bottom"/>
          </w:tcPr>
          <w:p w14:paraId="140E135A" w14:textId="77777777" w:rsidR="00EC6BE0" w:rsidRPr="00070E7D" w:rsidRDefault="00EC6BE0" w:rsidP="00EC6BE0">
            <w:pPr>
              <w:spacing w:after="0" w:line="276" w:lineRule="auto"/>
              <w:ind w:right="-563"/>
              <w:jc w:val="both"/>
              <w:rPr>
                <w:rFonts w:ascii="Palatino Linotype" w:hAnsi="Palatino Linotype"/>
                <w:sz w:val="22"/>
                <w:szCs w:val="22"/>
              </w:rPr>
            </w:pPr>
            <w:r w:rsidRPr="00070E7D">
              <w:rPr>
                <w:rFonts w:ascii="Palatino Linotype" w:hAnsi="Palatino Linotype"/>
                <w:sz w:val="22"/>
                <w:szCs w:val="22"/>
              </w:rPr>
              <w:t>- identificate cu probleme</w:t>
            </w:r>
          </w:p>
        </w:tc>
        <w:tc>
          <w:tcPr>
            <w:tcW w:w="1275" w:type="dxa"/>
            <w:tcBorders>
              <w:top w:val="nil"/>
              <w:left w:val="nil"/>
              <w:bottom w:val="single" w:sz="4" w:space="0" w:color="auto"/>
              <w:right w:val="single" w:sz="4" w:space="0" w:color="auto"/>
            </w:tcBorders>
            <w:shd w:val="clear" w:color="auto" w:fill="auto"/>
          </w:tcPr>
          <w:p w14:paraId="7B09276D" w14:textId="77777777" w:rsidR="00EC6BE0" w:rsidRPr="00070E7D" w:rsidRDefault="00EC6BE0" w:rsidP="00EC6BE0">
            <w:pPr>
              <w:spacing w:after="0" w:line="276" w:lineRule="auto"/>
              <w:ind w:right="-563"/>
              <w:jc w:val="both"/>
              <w:rPr>
                <w:rFonts w:ascii="Palatino Linotype" w:hAnsi="Palatino Linotype"/>
                <w:sz w:val="22"/>
                <w:szCs w:val="22"/>
              </w:rPr>
            </w:pPr>
          </w:p>
        </w:tc>
        <w:tc>
          <w:tcPr>
            <w:tcW w:w="2102" w:type="dxa"/>
            <w:tcBorders>
              <w:top w:val="nil"/>
              <w:left w:val="nil"/>
              <w:bottom w:val="single" w:sz="4" w:space="0" w:color="auto"/>
              <w:right w:val="single" w:sz="4" w:space="0" w:color="auto"/>
            </w:tcBorders>
            <w:shd w:val="clear" w:color="auto" w:fill="auto"/>
          </w:tcPr>
          <w:p w14:paraId="293A8898" w14:textId="77777777" w:rsidR="00EC6BE0" w:rsidRPr="00070E7D" w:rsidRDefault="00EC6BE0" w:rsidP="00EC6BE0">
            <w:pPr>
              <w:spacing w:after="0" w:line="276" w:lineRule="auto"/>
              <w:ind w:right="-563"/>
              <w:jc w:val="both"/>
              <w:rPr>
                <w:rFonts w:ascii="Palatino Linotype" w:hAnsi="Palatino Linotype"/>
                <w:sz w:val="22"/>
                <w:szCs w:val="22"/>
              </w:rPr>
            </w:pPr>
          </w:p>
        </w:tc>
      </w:tr>
    </w:tbl>
    <w:p w14:paraId="6CD553D8" w14:textId="77777777" w:rsidR="00EC6BE0" w:rsidRPr="00070E7D" w:rsidRDefault="00EC6BE0" w:rsidP="00EC6BE0">
      <w:pPr>
        <w:spacing w:after="0" w:line="276" w:lineRule="auto"/>
        <w:ind w:right="-563"/>
        <w:jc w:val="both"/>
        <w:rPr>
          <w:rFonts w:ascii="Palatino Linotype" w:hAnsi="Palatino Linotype"/>
          <w:b/>
          <w:sz w:val="16"/>
          <w:szCs w:val="22"/>
        </w:rPr>
      </w:pPr>
    </w:p>
    <w:p w14:paraId="4EFE7543" w14:textId="77777777" w:rsidR="00EC6BE0" w:rsidRPr="00070E7D" w:rsidRDefault="00EC6BE0" w:rsidP="00EC6BE0">
      <w:pPr>
        <w:numPr>
          <w:ilvl w:val="0"/>
          <w:numId w:val="21"/>
        </w:numPr>
        <w:spacing w:after="0" w:line="276" w:lineRule="auto"/>
        <w:ind w:right="-563"/>
        <w:jc w:val="both"/>
        <w:rPr>
          <w:rFonts w:ascii="Palatino Linotype" w:hAnsi="Palatino Linotype"/>
          <w:b/>
          <w:sz w:val="22"/>
          <w:szCs w:val="22"/>
        </w:rPr>
      </w:pPr>
      <w:r w:rsidRPr="00070E7D">
        <w:rPr>
          <w:rFonts w:ascii="Palatino Linotype" w:hAnsi="Palatino Linotype"/>
          <w:b/>
          <w:sz w:val="22"/>
          <w:szCs w:val="22"/>
        </w:rPr>
        <w:t>INCIDENTE ÎNREGISTRATE</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3"/>
        <w:gridCol w:w="1102"/>
        <w:gridCol w:w="1820"/>
        <w:gridCol w:w="1667"/>
        <w:gridCol w:w="934"/>
        <w:gridCol w:w="1627"/>
        <w:gridCol w:w="1633"/>
      </w:tblGrid>
      <w:tr w:rsidR="00EC6BE0" w:rsidRPr="00070E7D" w14:paraId="05CF6650" w14:textId="77777777" w:rsidTr="006B1DE7">
        <w:tc>
          <w:tcPr>
            <w:tcW w:w="743" w:type="dxa"/>
          </w:tcPr>
          <w:p w14:paraId="12E5657B"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Total</w:t>
            </w:r>
          </w:p>
        </w:tc>
        <w:tc>
          <w:tcPr>
            <w:tcW w:w="4589" w:type="dxa"/>
            <w:gridSpan w:val="3"/>
          </w:tcPr>
          <w:p w14:paraId="0572E6DF"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În incintă</w:t>
            </w:r>
          </w:p>
        </w:tc>
        <w:tc>
          <w:tcPr>
            <w:tcW w:w="4194" w:type="dxa"/>
            <w:gridSpan w:val="3"/>
          </w:tcPr>
          <w:p w14:paraId="240F9B8E"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În zona adiacentă</w:t>
            </w:r>
          </w:p>
        </w:tc>
      </w:tr>
      <w:tr w:rsidR="00EC6BE0" w:rsidRPr="00070E7D" w14:paraId="0267D999" w14:textId="77777777" w:rsidTr="006B1DE7">
        <w:tc>
          <w:tcPr>
            <w:tcW w:w="743" w:type="dxa"/>
          </w:tcPr>
          <w:p w14:paraId="0094C8BC" w14:textId="77777777" w:rsidR="00EC6BE0" w:rsidRPr="00F47756" w:rsidRDefault="00EC6BE0" w:rsidP="00EC6BE0">
            <w:pPr>
              <w:spacing w:after="0" w:line="276" w:lineRule="auto"/>
              <w:ind w:right="-563"/>
              <w:jc w:val="both"/>
              <w:rPr>
                <w:rFonts w:ascii="Palatino Linotype" w:hAnsi="Palatino Linotype"/>
                <w:sz w:val="22"/>
                <w:szCs w:val="22"/>
              </w:rPr>
            </w:pPr>
          </w:p>
        </w:tc>
        <w:tc>
          <w:tcPr>
            <w:tcW w:w="1102" w:type="dxa"/>
          </w:tcPr>
          <w:p w14:paraId="66E57437"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 xml:space="preserve">Total </w:t>
            </w:r>
          </w:p>
        </w:tc>
        <w:tc>
          <w:tcPr>
            <w:tcW w:w="1820" w:type="dxa"/>
          </w:tcPr>
          <w:p w14:paraId="0BA84A5C"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În timpul orelor</w:t>
            </w:r>
          </w:p>
        </w:tc>
        <w:tc>
          <w:tcPr>
            <w:tcW w:w="1667" w:type="dxa"/>
          </w:tcPr>
          <w:p w14:paraId="52396B56"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În afara orelor</w:t>
            </w:r>
          </w:p>
        </w:tc>
        <w:tc>
          <w:tcPr>
            <w:tcW w:w="934" w:type="dxa"/>
          </w:tcPr>
          <w:p w14:paraId="7FD799C1"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Total</w:t>
            </w:r>
          </w:p>
        </w:tc>
        <w:tc>
          <w:tcPr>
            <w:tcW w:w="1627" w:type="dxa"/>
          </w:tcPr>
          <w:p w14:paraId="0D328750"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În timpul orelor</w:t>
            </w:r>
          </w:p>
        </w:tc>
        <w:tc>
          <w:tcPr>
            <w:tcW w:w="1633" w:type="dxa"/>
          </w:tcPr>
          <w:p w14:paraId="667DC7D3"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În afara orelor</w:t>
            </w:r>
          </w:p>
        </w:tc>
      </w:tr>
      <w:tr w:rsidR="00EC6BE0" w:rsidRPr="00070E7D" w14:paraId="1CBC1175" w14:textId="77777777" w:rsidTr="006B1DE7">
        <w:tc>
          <w:tcPr>
            <w:tcW w:w="743" w:type="dxa"/>
          </w:tcPr>
          <w:p w14:paraId="6513844B" w14:textId="77777777" w:rsidR="00EC6BE0" w:rsidRPr="00070E7D" w:rsidRDefault="00EC6BE0" w:rsidP="00EC6BE0">
            <w:pPr>
              <w:spacing w:after="0" w:line="276" w:lineRule="auto"/>
              <w:ind w:right="-563"/>
              <w:jc w:val="both"/>
              <w:rPr>
                <w:rFonts w:ascii="Palatino Linotype" w:hAnsi="Palatino Linotype"/>
                <w:b/>
                <w:sz w:val="22"/>
                <w:szCs w:val="22"/>
              </w:rPr>
            </w:pPr>
          </w:p>
        </w:tc>
        <w:tc>
          <w:tcPr>
            <w:tcW w:w="1102" w:type="dxa"/>
          </w:tcPr>
          <w:p w14:paraId="38C7168D" w14:textId="77777777" w:rsidR="00EC6BE0" w:rsidRPr="00070E7D" w:rsidRDefault="00EC6BE0" w:rsidP="00EC6BE0">
            <w:pPr>
              <w:spacing w:after="0" w:line="276" w:lineRule="auto"/>
              <w:ind w:right="-563"/>
              <w:jc w:val="both"/>
              <w:rPr>
                <w:rFonts w:ascii="Palatino Linotype" w:hAnsi="Palatino Linotype"/>
                <w:b/>
                <w:sz w:val="22"/>
                <w:szCs w:val="22"/>
              </w:rPr>
            </w:pPr>
          </w:p>
        </w:tc>
        <w:tc>
          <w:tcPr>
            <w:tcW w:w="1820" w:type="dxa"/>
          </w:tcPr>
          <w:p w14:paraId="48B8FFE1" w14:textId="77777777" w:rsidR="00EC6BE0" w:rsidRPr="00070E7D" w:rsidRDefault="00EC6BE0" w:rsidP="00EC6BE0">
            <w:pPr>
              <w:spacing w:after="0" w:line="276" w:lineRule="auto"/>
              <w:ind w:right="-563"/>
              <w:jc w:val="both"/>
              <w:rPr>
                <w:rFonts w:ascii="Palatino Linotype" w:hAnsi="Palatino Linotype"/>
                <w:b/>
                <w:sz w:val="22"/>
                <w:szCs w:val="22"/>
              </w:rPr>
            </w:pPr>
          </w:p>
        </w:tc>
        <w:tc>
          <w:tcPr>
            <w:tcW w:w="1667" w:type="dxa"/>
          </w:tcPr>
          <w:p w14:paraId="7C3D40B6" w14:textId="77777777" w:rsidR="00EC6BE0" w:rsidRPr="00070E7D" w:rsidRDefault="00EC6BE0" w:rsidP="00EC6BE0">
            <w:pPr>
              <w:spacing w:after="0" w:line="276" w:lineRule="auto"/>
              <w:ind w:right="-563"/>
              <w:jc w:val="both"/>
              <w:rPr>
                <w:rFonts w:ascii="Palatino Linotype" w:hAnsi="Palatino Linotype"/>
                <w:b/>
                <w:sz w:val="22"/>
                <w:szCs w:val="22"/>
              </w:rPr>
            </w:pPr>
          </w:p>
        </w:tc>
        <w:tc>
          <w:tcPr>
            <w:tcW w:w="934" w:type="dxa"/>
          </w:tcPr>
          <w:p w14:paraId="54E88E7C" w14:textId="77777777" w:rsidR="00EC6BE0" w:rsidRPr="00070E7D" w:rsidRDefault="00EC6BE0" w:rsidP="00EC6BE0">
            <w:pPr>
              <w:spacing w:after="0" w:line="276" w:lineRule="auto"/>
              <w:ind w:right="-563"/>
              <w:jc w:val="both"/>
              <w:rPr>
                <w:rFonts w:ascii="Palatino Linotype" w:hAnsi="Palatino Linotype"/>
                <w:b/>
                <w:sz w:val="22"/>
                <w:szCs w:val="22"/>
              </w:rPr>
            </w:pPr>
          </w:p>
        </w:tc>
        <w:tc>
          <w:tcPr>
            <w:tcW w:w="1627" w:type="dxa"/>
          </w:tcPr>
          <w:p w14:paraId="78AF1B5C" w14:textId="77777777" w:rsidR="00EC6BE0" w:rsidRPr="00070E7D" w:rsidRDefault="00EC6BE0" w:rsidP="00EC6BE0">
            <w:pPr>
              <w:spacing w:after="0" w:line="276" w:lineRule="auto"/>
              <w:ind w:right="-563"/>
              <w:jc w:val="both"/>
              <w:rPr>
                <w:rFonts w:ascii="Palatino Linotype" w:hAnsi="Palatino Linotype"/>
                <w:b/>
                <w:sz w:val="22"/>
                <w:szCs w:val="22"/>
              </w:rPr>
            </w:pPr>
          </w:p>
        </w:tc>
        <w:tc>
          <w:tcPr>
            <w:tcW w:w="1633" w:type="dxa"/>
          </w:tcPr>
          <w:p w14:paraId="70B9A356" w14:textId="77777777" w:rsidR="00EC6BE0" w:rsidRPr="00070E7D" w:rsidRDefault="00EC6BE0" w:rsidP="00EC6BE0">
            <w:pPr>
              <w:spacing w:after="0" w:line="276" w:lineRule="auto"/>
              <w:ind w:right="-563"/>
              <w:jc w:val="both"/>
              <w:rPr>
                <w:rFonts w:ascii="Palatino Linotype" w:hAnsi="Palatino Linotype"/>
                <w:b/>
                <w:sz w:val="22"/>
                <w:szCs w:val="22"/>
              </w:rPr>
            </w:pPr>
          </w:p>
        </w:tc>
      </w:tr>
    </w:tbl>
    <w:p w14:paraId="75F668AD" w14:textId="77777777" w:rsidR="00EC6BE0" w:rsidRPr="00070E7D" w:rsidRDefault="00EC6BE0" w:rsidP="00EC6BE0">
      <w:pPr>
        <w:spacing w:after="0" w:line="276" w:lineRule="auto"/>
        <w:ind w:right="-563"/>
        <w:jc w:val="both"/>
        <w:rPr>
          <w:rFonts w:ascii="Palatino Linotype" w:hAnsi="Palatino Linotype"/>
          <w:b/>
          <w:sz w:val="18"/>
          <w:szCs w:val="22"/>
        </w:rPr>
      </w:pPr>
    </w:p>
    <w:p w14:paraId="091AB760" w14:textId="77777777" w:rsidR="00EC6BE0" w:rsidRPr="00070E7D" w:rsidRDefault="00EC6BE0" w:rsidP="00EC6BE0">
      <w:pPr>
        <w:numPr>
          <w:ilvl w:val="0"/>
          <w:numId w:val="21"/>
        </w:numPr>
        <w:spacing w:after="0" w:line="276" w:lineRule="auto"/>
        <w:ind w:right="-563"/>
        <w:jc w:val="both"/>
        <w:rPr>
          <w:rFonts w:ascii="Palatino Linotype" w:hAnsi="Palatino Linotype"/>
          <w:b/>
          <w:sz w:val="22"/>
          <w:szCs w:val="22"/>
        </w:rPr>
      </w:pPr>
      <w:r w:rsidRPr="00070E7D">
        <w:rPr>
          <w:rFonts w:ascii="Palatino Linotype" w:hAnsi="Palatino Linotype"/>
          <w:b/>
          <w:sz w:val="22"/>
          <w:szCs w:val="22"/>
        </w:rPr>
        <w:t>PARTICIPANŢI:</w:t>
      </w:r>
    </w:p>
    <w:tbl>
      <w:tblPr>
        <w:tblW w:w="10042" w:type="dxa"/>
        <w:tblInd w:w="-147" w:type="dxa"/>
        <w:tblLayout w:type="fixed"/>
        <w:tblLook w:val="04A0" w:firstRow="1" w:lastRow="0" w:firstColumn="1" w:lastColumn="0" w:noHBand="0" w:noVBand="1"/>
      </w:tblPr>
      <w:tblGrid>
        <w:gridCol w:w="1560"/>
        <w:gridCol w:w="680"/>
        <w:gridCol w:w="737"/>
        <w:gridCol w:w="709"/>
        <w:gridCol w:w="1134"/>
        <w:gridCol w:w="992"/>
        <w:gridCol w:w="709"/>
        <w:gridCol w:w="709"/>
        <w:gridCol w:w="709"/>
        <w:gridCol w:w="1134"/>
        <w:gridCol w:w="969"/>
      </w:tblGrid>
      <w:tr w:rsidR="00EC6BE0" w:rsidRPr="00070E7D" w14:paraId="022D0E29" w14:textId="77777777" w:rsidTr="00435FD0">
        <w:trPr>
          <w:trHeight w:val="300"/>
        </w:trPr>
        <w:tc>
          <w:tcPr>
            <w:tcW w:w="156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60F9A189" w14:textId="4D812CAA" w:rsidR="00EC6BE0" w:rsidRPr="00F47756" w:rsidRDefault="00EC6BE0" w:rsidP="00EA7479">
            <w:pPr>
              <w:spacing w:after="0" w:line="276" w:lineRule="auto"/>
              <w:ind w:right="-563"/>
              <w:rPr>
                <w:rFonts w:ascii="Palatino Linotype" w:hAnsi="Palatino Linotype"/>
                <w:bCs/>
                <w:sz w:val="22"/>
                <w:szCs w:val="22"/>
              </w:rPr>
            </w:pPr>
            <w:r w:rsidRPr="00F47756">
              <w:rPr>
                <w:rFonts w:ascii="Palatino Linotype" w:hAnsi="Palatino Linotype"/>
                <w:bCs/>
                <w:sz w:val="22"/>
                <w:szCs w:val="22"/>
              </w:rPr>
              <w:t>Locație</w:t>
            </w:r>
          </w:p>
        </w:tc>
        <w:tc>
          <w:tcPr>
            <w:tcW w:w="4252" w:type="dxa"/>
            <w:gridSpan w:val="5"/>
            <w:tcBorders>
              <w:top w:val="single" w:sz="4" w:space="0" w:color="auto"/>
              <w:left w:val="nil"/>
              <w:bottom w:val="single" w:sz="4" w:space="0" w:color="auto"/>
              <w:right w:val="single" w:sz="4" w:space="0" w:color="auto"/>
            </w:tcBorders>
            <w:shd w:val="clear" w:color="auto" w:fill="auto"/>
            <w:vAlign w:val="center"/>
          </w:tcPr>
          <w:p w14:paraId="63B6DF6E" w14:textId="77777777" w:rsidR="00EC6BE0" w:rsidRPr="00F47756" w:rsidRDefault="00EC6BE0" w:rsidP="00EA7479">
            <w:pPr>
              <w:spacing w:after="0" w:line="276" w:lineRule="auto"/>
              <w:ind w:right="-563"/>
              <w:jc w:val="center"/>
              <w:rPr>
                <w:rFonts w:ascii="Palatino Linotype" w:hAnsi="Palatino Linotype"/>
                <w:bCs/>
                <w:sz w:val="22"/>
                <w:szCs w:val="22"/>
              </w:rPr>
            </w:pPr>
            <w:r w:rsidRPr="00F47756">
              <w:rPr>
                <w:rFonts w:ascii="Palatino Linotype" w:hAnsi="Palatino Linotype"/>
                <w:bCs/>
                <w:sz w:val="22"/>
                <w:szCs w:val="22"/>
              </w:rPr>
              <w:t>AUTORI</w:t>
            </w:r>
          </w:p>
        </w:tc>
        <w:tc>
          <w:tcPr>
            <w:tcW w:w="4230" w:type="dxa"/>
            <w:gridSpan w:val="5"/>
            <w:tcBorders>
              <w:top w:val="single" w:sz="4" w:space="0" w:color="auto"/>
              <w:left w:val="nil"/>
              <w:bottom w:val="single" w:sz="4" w:space="0" w:color="auto"/>
              <w:right w:val="single" w:sz="4" w:space="0" w:color="auto"/>
            </w:tcBorders>
            <w:shd w:val="clear" w:color="auto" w:fill="auto"/>
            <w:vAlign w:val="center"/>
          </w:tcPr>
          <w:p w14:paraId="79A676EB" w14:textId="77777777" w:rsidR="00EC6BE0" w:rsidRPr="00F47756" w:rsidRDefault="00EC6BE0" w:rsidP="00EA7479">
            <w:pPr>
              <w:spacing w:after="0" w:line="276" w:lineRule="auto"/>
              <w:ind w:right="-563"/>
              <w:jc w:val="center"/>
              <w:rPr>
                <w:rFonts w:ascii="Palatino Linotype" w:hAnsi="Palatino Linotype"/>
                <w:bCs/>
                <w:sz w:val="22"/>
                <w:szCs w:val="22"/>
              </w:rPr>
            </w:pPr>
            <w:r w:rsidRPr="00F47756">
              <w:rPr>
                <w:rFonts w:ascii="Palatino Linotype" w:hAnsi="Palatino Linotype"/>
                <w:bCs/>
                <w:sz w:val="22"/>
                <w:szCs w:val="22"/>
              </w:rPr>
              <w:t>VICTIME</w:t>
            </w:r>
          </w:p>
        </w:tc>
      </w:tr>
      <w:tr w:rsidR="00FF0A75" w:rsidRPr="00070E7D" w14:paraId="143AE3D3" w14:textId="77777777" w:rsidTr="00435FD0">
        <w:trPr>
          <w:trHeight w:val="300"/>
        </w:trPr>
        <w:tc>
          <w:tcPr>
            <w:tcW w:w="1560" w:type="dxa"/>
            <w:vMerge/>
            <w:tcBorders>
              <w:top w:val="single" w:sz="4" w:space="0" w:color="auto"/>
              <w:left w:val="single" w:sz="4" w:space="0" w:color="auto"/>
              <w:bottom w:val="single" w:sz="4" w:space="0" w:color="000000"/>
              <w:right w:val="single" w:sz="4" w:space="0" w:color="auto"/>
            </w:tcBorders>
            <w:vAlign w:val="center"/>
          </w:tcPr>
          <w:p w14:paraId="1584E6E1" w14:textId="77777777" w:rsidR="00EC6BE0" w:rsidRPr="00F47756" w:rsidRDefault="00EC6BE0" w:rsidP="00EC6BE0">
            <w:pPr>
              <w:spacing w:after="0" w:line="276" w:lineRule="auto"/>
              <w:ind w:right="-563"/>
              <w:jc w:val="both"/>
              <w:rPr>
                <w:rFonts w:ascii="Palatino Linotype" w:hAnsi="Palatino Linotype"/>
                <w:bCs/>
                <w:sz w:val="22"/>
                <w:szCs w:val="22"/>
              </w:rPr>
            </w:pPr>
          </w:p>
        </w:tc>
        <w:tc>
          <w:tcPr>
            <w:tcW w:w="680" w:type="dxa"/>
            <w:vMerge w:val="restart"/>
            <w:tcBorders>
              <w:top w:val="nil"/>
              <w:left w:val="single" w:sz="4" w:space="0" w:color="auto"/>
              <w:bottom w:val="single" w:sz="4" w:space="0" w:color="auto"/>
              <w:right w:val="single" w:sz="4" w:space="0" w:color="auto"/>
            </w:tcBorders>
            <w:shd w:val="clear" w:color="auto" w:fill="auto"/>
            <w:vAlign w:val="center"/>
          </w:tcPr>
          <w:p w14:paraId="269A111F" w14:textId="77777777" w:rsidR="00EC6BE0" w:rsidRPr="00F47756" w:rsidRDefault="00EC6BE0" w:rsidP="00EC6BE0">
            <w:pPr>
              <w:spacing w:after="0" w:line="276" w:lineRule="auto"/>
              <w:ind w:right="-563"/>
              <w:jc w:val="both"/>
              <w:rPr>
                <w:rFonts w:ascii="Palatino Linotype" w:hAnsi="Palatino Linotype"/>
                <w:bCs/>
                <w:sz w:val="22"/>
                <w:szCs w:val="22"/>
              </w:rPr>
            </w:pPr>
            <w:r w:rsidRPr="00F47756">
              <w:rPr>
                <w:rFonts w:ascii="Palatino Linotype" w:hAnsi="Palatino Linotype"/>
                <w:bCs/>
                <w:sz w:val="22"/>
                <w:szCs w:val="22"/>
              </w:rPr>
              <w:t xml:space="preserve">Total </w:t>
            </w:r>
          </w:p>
        </w:tc>
        <w:tc>
          <w:tcPr>
            <w:tcW w:w="1446" w:type="dxa"/>
            <w:gridSpan w:val="2"/>
            <w:tcBorders>
              <w:top w:val="single" w:sz="4" w:space="0" w:color="auto"/>
              <w:left w:val="nil"/>
              <w:bottom w:val="single" w:sz="4" w:space="0" w:color="auto"/>
              <w:right w:val="single" w:sz="4" w:space="0" w:color="auto"/>
            </w:tcBorders>
            <w:shd w:val="clear" w:color="auto" w:fill="auto"/>
            <w:vAlign w:val="center"/>
          </w:tcPr>
          <w:p w14:paraId="7F8F9266" w14:textId="77777777" w:rsidR="00EC6BE0" w:rsidRPr="00F47756" w:rsidRDefault="00EC6BE0" w:rsidP="00EC6BE0">
            <w:pPr>
              <w:spacing w:after="0" w:line="276" w:lineRule="auto"/>
              <w:ind w:right="-563"/>
              <w:jc w:val="both"/>
              <w:rPr>
                <w:rFonts w:ascii="Palatino Linotype" w:hAnsi="Palatino Linotype"/>
                <w:bCs/>
                <w:sz w:val="22"/>
                <w:szCs w:val="22"/>
              </w:rPr>
            </w:pPr>
            <w:r w:rsidRPr="00F47756">
              <w:rPr>
                <w:rFonts w:ascii="Palatino Linotype" w:hAnsi="Palatino Linotype"/>
                <w:bCs/>
                <w:sz w:val="22"/>
                <w:szCs w:val="22"/>
              </w:rPr>
              <w:t>Elevi</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14:paraId="41F03F7A" w14:textId="77777777" w:rsidR="00EC6BE0" w:rsidRPr="00F47756" w:rsidRDefault="00EC6BE0" w:rsidP="00BF1F53">
            <w:pPr>
              <w:spacing w:after="0" w:line="276" w:lineRule="auto"/>
              <w:ind w:right="-39"/>
              <w:jc w:val="both"/>
              <w:rPr>
                <w:rFonts w:ascii="Palatino Linotype" w:hAnsi="Palatino Linotype"/>
                <w:bCs/>
                <w:sz w:val="22"/>
                <w:szCs w:val="22"/>
              </w:rPr>
            </w:pPr>
            <w:r w:rsidRPr="00F47756">
              <w:rPr>
                <w:rFonts w:ascii="Palatino Linotype" w:hAnsi="Palatino Linotype"/>
                <w:bCs/>
                <w:sz w:val="22"/>
                <w:szCs w:val="22"/>
              </w:rPr>
              <w:t xml:space="preserve">Profesori </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tcPr>
          <w:p w14:paraId="08545CF7" w14:textId="77777777" w:rsidR="00E50FD0" w:rsidRPr="00F47756" w:rsidRDefault="00EC6BE0" w:rsidP="00EC6BE0">
            <w:pPr>
              <w:spacing w:after="0" w:line="276" w:lineRule="auto"/>
              <w:ind w:right="-563"/>
              <w:jc w:val="both"/>
              <w:rPr>
                <w:rFonts w:ascii="Palatino Linotype" w:hAnsi="Palatino Linotype"/>
                <w:bCs/>
                <w:sz w:val="22"/>
                <w:szCs w:val="22"/>
              </w:rPr>
            </w:pPr>
            <w:r w:rsidRPr="00F47756">
              <w:rPr>
                <w:rFonts w:ascii="Palatino Linotype" w:hAnsi="Palatino Linotype"/>
                <w:bCs/>
                <w:sz w:val="22"/>
                <w:szCs w:val="22"/>
              </w:rPr>
              <w:t xml:space="preserve">Alte </w:t>
            </w:r>
          </w:p>
          <w:p w14:paraId="38BFFEDE" w14:textId="5D6BB6E5" w:rsidR="00EC6BE0" w:rsidRPr="00F47756" w:rsidRDefault="00EC6BE0" w:rsidP="00EC6BE0">
            <w:pPr>
              <w:spacing w:after="0" w:line="276" w:lineRule="auto"/>
              <w:ind w:right="-563"/>
              <w:jc w:val="both"/>
              <w:rPr>
                <w:rFonts w:ascii="Palatino Linotype" w:hAnsi="Palatino Linotype"/>
                <w:bCs/>
                <w:sz w:val="22"/>
                <w:szCs w:val="22"/>
              </w:rPr>
            </w:pPr>
            <w:r w:rsidRPr="00F47756">
              <w:rPr>
                <w:rFonts w:ascii="Palatino Linotype" w:hAnsi="Palatino Linotype"/>
                <w:bCs/>
                <w:sz w:val="22"/>
                <w:szCs w:val="22"/>
              </w:rPr>
              <w:t>categorii</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14:paraId="38A1526E" w14:textId="77777777" w:rsidR="00EC6BE0" w:rsidRPr="00F47756" w:rsidRDefault="00EC6BE0" w:rsidP="00EC6BE0">
            <w:pPr>
              <w:spacing w:after="0" w:line="276" w:lineRule="auto"/>
              <w:ind w:right="-563"/>
              <w:jc w:val="both"/>
              <w:rPr>
                <w:rFonts w:ascii="Palatino Linotype" w:hAnsi="Palatino Linotype"/>
                <w:bCs/>
                <w:sz w:val="22"/>
                <w:szCs w:val="22"/>
              </w:rPr>
            </w:pPr>
            <w:r w:rsidRPr="00F47756">
              <w:rPr>
                <w:rFonts w:ascii="Palatino Linotype" w:hAnsi="Palatino Linotype"/>
                <w:bCs/>
                <w:sz w:val="22"/>
                <w:szCs w:val="22"/>
              </w:rPr>
              <w:t xml:space="preserve">Total </w:t>
            </w:r>
          </w:p>
        </w:tc>
        <w:tc>
          <w:tcPr>
            <w:tcW w:w="1418" w:type="dxa"/>
            <w:gridSpan w:val="2"/>
            <w:tcBorders>
              <w:top w:val="single" w:sz="4" w:space="0" w:color="auto"/>
              <w:left w:val="nil"/>
              <w:bottom w:val="single" w:sz="4" w:space="0" w:color="auto"/>
              <w:right w:val="single" w:sz="4" w:space="0" w:color="auto"/>
            </w:tcBorders>
            <w:shd w:val="clear" w:color="auto" w:fill="auto"/>
            <w:vAlign w:val="center"/>
          </w:tcPr>
          <w:p w14:paraId="1FE42040" w14:textId="77777777" w:rsidR="00EC6BE0" w:rsidRPr="00F47756" w:rsidRDefault="00EC6BE0" w:rsidP="00EC6BE0">
            <w:pPr>
              <w:spacing w:after="0" w:line="276" w:lineRule="auto"/>
              <w:ind w:right="-563"/>
              <w:jc w:val="both"/>
              <w:rPr>
                <w:rFonts w:ascii="Palatino Linotype" w:hAnsi="Palatino Linotype"/>
                <w:bCs/>
                <w:sz w:val="22"/>
                <w:szCs w:val="22"/>
              </w:rPr>
            </w:pPr>
            <w:r w:rsidRPr="00F47756">
              <w:rPr>
                <w:rFonts w:ascii="Palatino Linotype" w:hAnsi="Palatino Linotype"/>
                <w:bCs/>
                <w:sz w:val="22"/>
                <w:szCs w:val="22"/>
              </w:rPr>
              <w:t xml:space="preserve">Elevi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14:paraId="0DB60C5F" w14:textId="77777777" w:rsidR="00EC6BE0" w:rsidRPr="00F47756" w:rsidRDefault="00EC6BE0" w:rsidP="00EC6BE0">
            <w:pPr>
              <w:spacing w:after="0" w:line="276" w:lineRule="auto"/>
              <w:ind w:right="-563"/>
              <w:jc w:val="both"/>
              <w:rPr>
                <w:rFonts w:ascii="Palatino Linotype" w:hAnsi="Palatino Linotype"/>
                <w:bCs/>
                <w:sz w:val="22"/>
                <w:szCs w:val="22"/>
              </w:rPr>
            </w:pPr>
            <w:r w:rsidRPr="00F47756">
              <w:rPr>
                <w:rFonts w:ascii="Palatino Linotype" w:hAnsi="Palatino Linotype"/>
                <w:bCs/>
                <w:sz w:val="22"/>
                <w:szCs w:val="22"/>
              </w:rPr>
              <w:t>Profesori</w:t>
            </w:r>
          </w:p>
        </w:tc>
        <w:tc>
          <w:tcPr>
            <w:tcW w:w="969" w:type="dxa"/>
            <w:vMerge w:val="restart"/>
            <w:tcBorders>
              <w:top w:val="nil"/>
              <w:left w:val="single" w:sz="4" w:space="0" w:color="auto"/>
              <w:bottom w:val="single" w:sz="4" w:space="0" w:color="auto"/>
              <w:right w:val="single" w:sz="4" w:space="0" w:color="auto"/>
            </w:tcBorders>
            <w:shd w:val="clear" w:color="auto" w:fill="auto"/>
            <w:vAlign w:val="center"/>
          </w:tcPr>
          <w:p w14:paraId="3BA0FF41" w14:textId="77777777" w:rsidR="00E50FD0" w:rsidRPr="00F47756" w:rsidRDefault="00EC6BE0" w:rsidP="00EC6BE0">
            <w:pPr>
              <w:spacing w:after="0" w:line="276" w:lineRule="auto"/>
              <w:ind w:right="-563"/>
              <w:jc w:val="both"/>
              <w:rPr>
                <w:rFonts w:ascii="Palatino Linotype" w:hAnsi="Palatino Linotype"/>
                <w:bCs/>
                <w:sz w:val="22"/>
                <w:szCs w:val="22"/>
              </w:rPr>
            </w:pPr>
            <w:r w:rsidRPr="00F47756">
              <w:rPr>
                <w:rFonts w:ascii="Palatino Linotype" w:hAnsi="Palatino Linotype"/>
                <w:bCs/>
                <w:sz w:val="22"/>
                <w:szCs w:val="22"/>
              </w:rPr>
              <w:t>Alte</w:t>
            </w:r>
          </w:p>
          <w:p w14:paraId="1C05592D" w14:textId="60586ED6" w:rsidR="00EC6BE0" w:rsidRPr="00F47756" w:rsidRDefault="00EC6BE0" w:rsidP="00EC6BE0">
            <w:pPr>
              <w:spacing w:after="0" w:line="276" w:lineRule="auto"/>
              <w:ind w:right="-563"/>
              <w:jc w:val="both"/>
              <w:rPr>
                <w:rFonts w:ascii="Palatino Linotype" w:hAnsi="Palatino Linotype"/>
                <w:bCs/>
                <w:sz w:val="22"/>
                <w:szCs w:val="22"/>
              </w:rPr>
            </w:pPr>
            <w:r w:rsidRPr="00F47756">
              <w:rPr>
                <w:rFonts w:ascii="Palatino Linotype" w:hAnsi="Palatino Linotype"/>
                <w:bCs/>
                <w:sz w:val="22"/>
                <w:szCs w:val="22"/>
              </w:rPr>
              <w:t xml:space="preserve"> victime</w:t>
            </w:r>
          </w:p>
        </w:tc>
      </w:tr>
      <w:tr w:rsidR="00E50FD0" w:rsidRPr="00070E7D" w14:paraId="46C91F72" w14:textId="77777777" w:rsidTr="00435FD0">
        <w:trPr>
          <w:trHeight w:val="300"/>
        </w:trPr>
        <w:tc>
          <w:tcPr>
            <w:tcW w:w="1560" w:type="dxa"/>
            <w:vMerge/>
            <w:tcBorders>
              <w:top w:val="single" w:sz="4" w:space="0" w:color="auto"/>
              <w:left w:val="single" w:sz="4" w:space="0" w:color="auto"/>
              <w:bottom w:val="single" w:sz="4" w:space="0" w:color="000000"/>
              <w:right w:val="single" w:sz="4" w:space="0" w:color="auto"/>
            </w:tcBorders>
            <w:vAlign w:val="center"/>
          </w:tcPr>
          <w:p w14:paraId="3242CC47" w14:textId="77777777" w:rsidR="00EC6BE0" w:rsidRPr="00F47756" w:rsidRDefault="00EC6BE0" w:rsidP="00EC6BE0">
            <w:pPr>
              <w:spacing w:after="0" w:line="276" w:lineRule="auto"/>
              <w:ind w:right="-563"/>
              <w:jc w:val="both"/>
              <w:rPr>
                <w:rFonts w:ascii="Palatino Linotype" w:hAnsi="Palatino Linotype"/>
                <w:bCs/>
                <w:sz w:val="22"/>
                <w:szCs w:val="22"/>
              </w:rPr>
            </w:pPr>
          </w:p>
        </w:tc>
        <w:tc>
          <w:tcPr>
            <w:tcW w:w="680" w:type="dxa"/>
            <w:vMerge/>
            <w:tcBorders>
              <w:top w:val="nil"/>
              <w:left w:val="single" w:sz="4" w:space="0" w:color="auto"/>
              <w:bottom w:val="single" w:sz="4" w:space="0" w:color="auto"/>
              <w:right w:val="single" w:sz="4" w:space="0" w:color="auto"/>
            </w:tcBorders>
            <w:vAlign w:val="center"/>
          </w:tcPr>
          <w:p w14:paraId="47A3833A" w14:textId="77777777" w:rsidR="00EC6BE0" w:rsidRPr="00F47756" w:rsidRDefault="00EC6BE0" w:rsidP="00EC6BE0">
            <w:pPr>
              <w:spacing w:after="0" w:line="276" w:lineRule="auto"/>
              <w:ind w:right="-563"/>
              <w:jc w:val="both"/>
              <w:rPr>
                <w:rFonts w:ascii="Palatino Linotype" w:hAnsi="Palatino Linotype"/>
                <w:bCs/>
                <w:sz w:val="22"/>
                <w:szCs w:val="22"/>
              </w:rPr>
            </w:pPr>
          </w:p>
        </w:tc>
        <w:tc>
          <w:tcPr>
            <w:tcW w:w="737" w:type="dxa"/>
            <w:tcBorders>
              <w:top w:val="nil"/>
              <w:left w:val="nil"/>
              <w:bottom w:val="single" w:sz="4" w:space="0" w:color="auto"/>
              <w:right w:val="single" w:sz="4" w:space="0" w:color="auto"/>
            </w:tcBorders>
            <w:shd w:val="clear" w:color="auto" w:fill="auto"/>
            <w:vAlign w:val="center"/>
          </w:tcPr>
          <w:p w14:paraId="66EE3431" w14:textId="77777777" w:rsidR="00EC6BE0" w:rsidRPr="00F47756" w:rsidRDefault="00EC6BE0" w:rsidP="00BF1F53">
            <w:pPr>
              <w:spacing w:after="0" w:line="276" w:lineRule="auto"/>
              <w:ind w:right="-39"/>
              <w:jc w:val="both"/>
              <w:rPr>
                <w:rFonts w:ascii="Palatino Linotype" w:hAnsi="Palatino Linotype"/>
                <w:bCs/>
                <w:sz w:val="22"/>
                <w:szCs w:val="22"/>
              </w:rPr>
            </w:pPr>
            <w:r w:rsidRPr="00F47756">
              <w:rPr>
                <w:rFonts w:ascii="Palatino Linotype" w:hAnsi="Palatino Linotype"/>
                <w:bCs/>
                <w:sz w:val="22"/>
                <w:szCs w:val="22"/>
              </w:rPr>
              <w:t>06-14 ani</w:t>
            </w:r>
          </w:p>
        </w:tc>
        <w:tc>
          <w:tcPr>
            <w:tcW w:w="709" w:type="dxa"/>
            <w:tcBorders>
              <w:top w:val="nil"/>
              <w:left w:val="nil"/>
              <w:bottom w:val="single" w:sz="4" w:space="0" w:color="auto"/>
              <w:right w:val="single" w:sz="4" w:space="0" w:color="auto"/>
            </w:tcBorders>
            <w:shd w:val="clear" w:color="auto" w:fill="auto"/>
            <w:vAlign w:val="center"/>
          </w:tcPr>
          <w:p w14:paraId="5B5519C2" w14:textId="77777777" w:rsidR="00EC6BE0" w:rsidRPr="00F47756" w:rsidRDefault="00EC6BE0" w:rsidP="00BF1F53">
            <w:pPr>
              <w:spacing w:after="0" w:line="276" w:lineRule="auto"/>
              <w:ind w:right="-39"/>
              <w:jc w:val="both"/>
              <w:rPr>
                <w:rFonts w:ascii="Palatino Linotype" w:hAnsi="Palatino Linotype"/>
                <w:bCs/>
                <w:sz w:val="22"/>
                <w:szCs w:val="22"/>
              </w:rPr>
            </w:pPr>
            <w:r w:rsidRPr="00F47756">
              <w:rPr>
                <w:rFonts w:ascii="Palatino Linotype" w:hAnsi="Palatino Linotype"/>
                <w:bCs/>
                <w:sz w:val="22"/>
                <w:szCs w:val="22"/>
              </w:rPr>
              <w:t>14-18 ani</w:t>
            </w:r>
          </w:p>
        </w:tc>
        <w:tc>
          <w:tcPr>
            <w:tcW w:w="1134" w:type="dxa"/>
            <w:vMerge/>
            <w:tcBorders>
              <w:top w:val="nil"/>
              <w:left w:val="single" w:sz="4" w:space="0" w:color="auto"/>
              <w:bottom w:val="single" w:sz="4" w:space="0" w:color="auto"/>
              <w:right w:val="single" w:sz="4" w:space="0" w:color="auto"/>
            </w:tcBorders>
            <w:vAlign w:val="center"/>
          </w:tcPr>
          <w:p w14:paraId="6ACA1F22" w14:textId="77777777" w:rsidR="00EC6BE0" w:rsidRPr="00F47756" w:rsidRDefault="00EC6BE0" w:rsidP="00EC6BE0">
            <w:pPr>
              <w:spacing w:after="0" w:line="276" w:lineRule="auto"/>
              <w:ind w:right="-563"/>
              <w:jc w:val="both"/>
              <w:rPr>
                <w:rFonts w:ascii="Palatino Linotype" w:hAnsi="Palatino Linotype"/>
                <w:bCs/>
                <w:sz w:val="22"/>
                <w:szCs w:val="22"/>
              </w:rPr>
            </w:pPr>
          </w:p>
        </w:tc>
        <w:tc>
          <w:tcPr>
            <w:tcW w:w="992" w:type="dxa"/>
            <w:vMerge/>
            <w:tcBorders>
              <w:top w:val="nil"/>
              <w:left w:val="single" w:sz="4" w:space="0" w:color="auto"/>
              <w:bottom w:val="single" w:sz="4" w:space="0" w:color="auto"/>
              <w:right w:val="single" w:sz="4" w:space="0" w:color="auto"/>
            </w:tcBorders>
            <w:vAlign w:val="center"/>
          </w:tcPr>
          <w:p w14:paraId="67195EA0" w14:textId="77777777" w:rsidR="00EC6BE0" w:rsidRPr="00F47756" w:rsidRDefault="00EC6BE0" w:rsidP="00EC6BE0">
            <w:pPr>
              <w:spacing w:after="0" w:line="276" w:lineRule="auto"/>
              <w:ind w:right="-563"/>
              <w:jc w:val="both"/>
              <w:rPr>
                <w:rFonts w:ascii="Palatino Linotype" w:hAnsi="Palatino Linotype"/>
                <w:bCs/>
                <w:sz w:val="22"/>
                <w:szCs w:val="22"/>
              </w:rPr>
            </w:pPr>
          </w:p>
        </w:tc>
        <w:tc>
          <w:tcPr>
            <w:tcW w:w="709" w:type="dxa"/>
            <w:vMerge/>
            <w:tcBorders>
              <w:top w:val="nil"/>
              <w:left w:val="single" w:sz="4" w:space="0" w:color="auto"/>
              <w:bottom w:val="single" w:sz="4" w:space="0" w:color="auto"/>
              <w:right w:val="single" w:sz="4" w:space="0" w:color="auto"/>
            </w:tcBorders>
            <w:vAlign w:val="center"/>
          </w:tcPr>
          <w:p w14:paraId="535002F4" w14:textId="77777777" w:rsidR="00EC6BE0" w:rsidRPr="00F47756" w:rsidRDefault="00EC6BE0" w:rsidP="00EC6BE0">
            <w:pPr>
              <w:spacing w:after="0" w:line="276" w:lineRule="auto"/>
              <w:ind w:right="-563"/>
              <w:jc w:val="both"/>
              <w:rPr>
                <w:rFonts w:ascii="Palatino Linotype" w:hAnsi="Palatino Linotype"/>
                <w:bCs/>
                <w:sz w:val="22"/>
                <w:szCs w:val="22"/>
              </w:rPr>
            </w:pPr>
          </w:p>
        </w:tc>
        <w:tc>
          <w:tcPr>
            <w:tcW w:w="709" w:type="dxa"/>
            <w:tcBorders>
              <w:top w:val="nil"/>
              <w:left w:val="nil"/>
              <w:bottom w:val="single" w:sz="4" w:space="0" w:color="auto"/>
              <w:right w:val="single" w:sz="4" w:space="0" w:color="auto"/>
            </w:tcBorders>
            <w:shd w:val="clear" w:color="auto" w:fill="auto"/>
            <w:vAlign w:val="center"/>
          </w:tcPr>
          <w:p w14:paraId="736F49C0" w14:textId="77777777" w:rsidR="00F53F63" w:rsidRPr="00F47756" w:rsidRDefault="00EC6BE0" w:rsidP="00EC6BE0">
            <w:pPr>
              <w:spacing w:after="0" w:line="276" w:lineRule="auto"/>
              <w:ind w:right="-563"/>
              <w:jc w:val="both"/>
              <w:rPr>
                <w:ins w:id="14" w:author="Eremia George Ciprian" w:date="2024-07-12T15:13:00Z"/>
                <w:rFonts w:ascii="Palatino Linotype" w:hAnsi="Palatino Linotype"/>
                <w:bCs/>
                <w:sz w:val="22"/>
                <w:szCs w:val="22"/>
              </w:rPr>
            </w:pPr>
            <w:r w:rsidRPr="00F47756">
              <w:rPr>
                <w:rFonts w:ascii="Palatino Linotype" w:hAnsi="Palatino Linotype"/>
                <w:bCs/>
                <w:sz w:val="22"/>
                <w:szCs w:val="22"/>
              </w:rPr>
              <w:t xml:space="preserve">06-14 </w:t>
            </w:r>
          </w:p>
          <w:p w14:paraId="3F8E3AE2" w14:textId="56C8E112" w:rsidR="00EC6BE0" w:rsidRPr="00F47756" w:rsidRDefault="00EC6BE0" w:rsidP="00EC6BE0">
            <w:pPr>
              <w:spacing w:after="0" w:line="276" w:lineRule="auto"/>
              <w:ind w:right="-563"/>
              <w:jc w:val="both"/>
              <w:rPr>
                <w:rFonts w:ascii="Palatino Linotype" w:hAnsi="Palatino Linotype"/>
                <w:bCs/>
                <w:sz w:val="22"/>
                <w:szCs w:val="22"/>
              </w:rPr>
            </w:pPr>
            <w:r w:rsidRPr="00F47756">
              <w:rPr>
                <w:rFonts w:ascii="Palatino Linotype" w:hAnsi="Palatino Linotype"/>
                <w:bCs/>
                <w:sz w:val="22"/>
                <w:szCs w:val="22"/>
              </w:rPr>
              <w:t>ani</w:t>
            </w:r>
          </w:p>
        </w:tc>
        <w:tc>
          <w:tcPr>
            <w:tcW w:w="709" w:type="dxa"/>
            <w:tcBorders>
              <w:top w:val="nil"/>
              <w:left w:val="nil"/>
              <w:bottom w:val="single" w:sz="4" w:space="0" w:color="auto"/>
              <w:right w:val="single" w:sz="4" w:space="0" w:color="auto"/>
            </w:tcBorders>
            <w:shd w:val="clear" w:color="auto" w:fill="auto"/>
            <w:vAlign w:val="center"/>
          </w:tcPr>
          <w:p w14:paraId="6D20D88F" w14:textId="77777777" w:rsidR="00F53F63" w:rsidRPr="00F47756" w:rsidRDefault="00EC6BE0" w:rsidP="00EC6BE0">
            <w:pPr>
              <w:spacing w:after="0" w:line="276" w:lineRule="auto"/>
              <w:ind w:right="-563"/>
              <w:jc w:val="both"/>
              <w:rPr>
                <w:ins w:id="15" w:author="Eremia George Ciprian" w:date="2024-07-12T15:13:00Z"/>
                <w:rFonts w:ascii="Palatino Linotype" w:hAnsi="Palatino Linotype"/>
                <w:bCs/>
                <w:sz w:val="22"/>
                <w:szCs w:val="22"/>
              </w:rPr>
            </w:pPr>
            <w:r w:rsidRPr="00F47756">
              <w:rPr>
                <w:rFonts w:ascii="Palatino Linotype" w:hAnsi="Palatino Linotype"/>
                <w:bCs/>
                <w:sz w:val="22"/>
                <w:szCs w:val="22"/>
              </w:rPr>
              <w:t xml:space="preserve">14-18 </w:t>
            </w:r>
          </w:p>
          <w:p w14:paraId="4E75CDB0" w14:textId="0F6D3F44" w:rsidR="00EC6BE0" w:rsidRPr="00F47756" w:rsidRDefault="00EC6BE0" w:rsidP="00EC6BE0">
            <w:pPr>
              <w:spacing w:after="0" w:line="276" w:lineRule="auto"/>
              <w:ind w:right="-563"/>
              <w:jc w:val="both"/>
              <w:rPr>
                <w:rFonts w:ascii="Palatino Linotype" w:hAnsi="Palatino Linotype"/>
                <w:bCs/>
                <w:sz w:val="22"/>
                <w:szCs w:val="22"/>
              </w:rPr>
            </w:pPr>
            <w:r w:rsidRPr="00F47756">
              <w:rPr>
                <w:rFonts w:ascii="Palatino Linotype" w:hAnsi="Palatino Linotype"/>
                <w:bCs/>
                <w:sz w:val="22"/>
                <w:szCs w:val="22"/>
              </w:rPr>
              <w:t>ani</w:t>
            </w:r>
          </w:p>
        </w:tc>
        <w:tc>
          <w:tcPr>
            <w:tcW w:w="1134" w:type="dxa"/>
            <w:vMerge/>
            <w:tcBorders>
              <w:top w:val="nil"/>
              <w:left w:val="single" w:sz="4" w:space="0" w:color="auto"/>
              <w:bottom w:val="single" w:sz="4" w:space="0" w:color="auto"/>
              <w:right w:val="single" w:sz="4" w:space="0" w:color="auto"/>
            </w:tcBorders>
            <w:vAlign w:val="center"/>
          </w:tcPr>
          <w:p w14:paraId="1860ADC2" w14:textId="77777777" w:rsidR="00EC6BE0" w:rsidRPr="00F47756" w:rsidRDefault="00EC6BE0" w:rsidP="00EC6BE0">
            <w:pPr>
              <w:spacing w:after="0" w:line="276" w:lineRule="auto"/>
              <w:ind w:right="-563"/>
              <w:jc w:val="both"/>
              <w:rPr>
                <w:rFonts w:ascii="Palatino Linotype" w:hAnsi="Palatino Linotype"/>
                <w:bCs/>
                <w:sz w:val="22"/>
                <w:szCs w:val="22"/>
              </w:rPr>
            </w:pPr>
          </w:p>
        </w:tc>
        <w:tc>
          <w:tcPr>
            <w:tcW w:w="969" w:type="dxa"/>
            <w:vMerge/>
            <w:tcBorders>
              <w:top w:val="nil"/>
              <w:left w:val="single" w:sz="4" w:space="0" w:color="auto"/>
              <w:bottom w:val="single" w:sz="4" w:space="0" w:color="auto"/>
              <w:right w:val="single" w:sz="4" w:space="0" w:color="auto"/>
            </w:tcBorders>
            <w:vAlign w:val="center"/>
          </w:tcPr>
          <w:p w14:paraId="4FF6B6A1" w14:textId="77777777" w:rsidR="00EC6BE0" w:rsidRPr="00F47756" w:rsidRDefault="00EC6BE0" w:rsidP="00EC6BE0">
            <w:pPr>
              <w:spacing w:after="0" w:line="276" w:lineRule="auto"/>
              <w:ind w:right="-563"/>
              <w:jc w:val="both"/>
              <w:rPr>
                <w:rFonts w:ascii="Palatino Linotype" w:hAnsi="Palatino Linotype"/>
                <w:bCs/>
                <w:sz w:val="22"/>
                <w:szCs w:val="22"/>
              </w:rPr>
            </w:pPr>
          </w:p>
        </w:tc>
      </w:tr>
      <w:tr w:rsidR="00E50FD0" w:rsidRPr="00070E7D" w14:paraId="233D56BA" w14:textId="77777777" w:rsidTr="00435FD0">
        <w:trPr>
          <w:trHeight w:val="300"/>
        </w:trPr>
        <w:tc>
          <w:tcPr>
            <w:tcW w:w="1560" w:type="dxa"/>
            <w:tcBorders>
              <w:top w:val="nil"/>
              <w:left w:val="single" w:sz="4" w:space="0" w:color="auto"/>
              <w:bottom w:val="single" w:sz="4" w:space="0" w:color="auto"/>
              <w:right w:val="single" w:sz="4" w:space="0" w:color="auto"/>
            </w:tcBorders>
            <w:shd w:val="clear" w:color="auto" w:fill="auto"/>
          </w:tcPr>
          <w:p w14:paraId="2CC833E7" w14:textId="77777777" w:rsidR="00EC6BE0" w:rsidRPr="00F47756" w:rsidRDefault="00EC6BE0" w:rsidP="00BF1F53">
            <w:pPr>
              <w:spacing w:after="0" w:line="276" w:lineRule="auto"/>
              <w:ind w:right="-143" w:hanging="83"/>
              <w:jc w:val="both"/>
              <w:rPr>
                <w:rFonts w:ascii="Palatino Linotype" w:hAnsi="Palatino Linotype"/>
                <w:sz w:val="22"/>
                <w:szCs w:val="22"/>
              </w:rPr>
            </w:pPr>
            <w:r w:rsidRPr="00F47756">
              <w:rPr>
                <w:rFonts w:ascii="Palatino Linotype" w:hAnsi="Palatino Linotype"/>
                <w:sz w:val="22"/>
                <w:szCs w:val="22"/>
              </w:rPr>
              <w:t>În incinta școlii</w:t>
            </w:r>
          </w:p>
        </w:tc>
        <w:tc>
          <w:tcPr>
            <w:tcW w:w="680" w:type="dxa"/>
            <w:tcBorders>
              <w:top w:val="nil"/>
              <w:left w:val="nil"/>
              <w:bottom w:val="single" w:sz="4" w:space="0" w:color="auto"/>
              <w:right w:val="single" w:sz="4" w:space="0" w:color="auto"/>
            </w:tcBorders>
            <w:shd w:val="clear" w:color="auto" w:fill="auto"/>
          </w:tcPr>
          <w:p w14:paraId="177BF671"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 </w:t>
            </w:r>
          </w:p>
        </w:tc>
        <w:tc>
          <w:tcPr>
            <w:tcW w:w="737" w:type="dxa"/>
            <w:tcBorders>
              <w:top w:val="nil"/>
              <w:left w:val="nil"/>
              <w:bottom w:val="single" w:sz="4" w:space="0" w:color="auto"/>
              <w:right w:val="single" w:sz="4" w:space="0" w:color="auto"/>
            </w:tcBorders>
            <w:shd w:val="clear" w:color="auto" w:fill="auto"/>
          </w:tcPr>
          <w:p w14:paraId="09AA1882"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 </w:t>
            </w:r>
          </w:p>
        </w:tc>
        <w:tc>
          <w:tcPr>
            <w:tcW w:w="709" w:type="dxa"/>
            <w:tcBorders>
              <w:top w:val="nil"/>
              <w:left w:val="nil"/>
              <w:bottom w:val="single" w:sz="4" w:space="0" w:color="auto"/>
              <w:right w:val="single" w:sz="4" w:space="0" w:color="auto"/>
            </w:tcBorders>
            <w:shd w:val="clear" w:color="auto" w:fill="auto"/>
          </w:tcPr>
          <w:p w14:paraId="5D7AE354"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 </w:t>
            </w:r>
          </w:p>
        </w:tc>
        <w:tc>
          <w:tcPr>
            <w:tcW w:w="1134" w:type="dxa"/>
            <w:tcBorders>
              <w:top w:val="nil"/>
              <w:left w:val="nil"/>
              <w:bottom w:val="single" w:sz="4" w:space="0" w:color="auto"/>
              <w:right w:val="single" w:sz="4" w:space="0" w:color="auto"/>
            </w:tcBorders>
            <w:shd w:val="clear" w:color="auto" w:fill="auto"/>
          </w:tcPr>
          <w:p w14:paraId="4E6FFEE2"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 </w:t>
            </w:r>
          </w:p>
        </w:tc>
        <w:tc>
          <w:tcPr>
            <w:tcW w:w="992" w:type="dxa"/>
            <w:tcBorders>
              <w:top w:val="nil"/>
              <w:left w:val="nil"/>
              <w:bottom w:val="single" w:sz="4" w:space="0" w:color="auto"/>
              <w:right w:val="single" w:sz="4" w:space="0" w:color="auto"/>
            </w:tcBorders>
            <w:shd w:val="clear" w:color="auto" w:fill="auto"/>
          </w:tcPr>
          <w:p w14:paraId="3991F71F"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 </w:t>
            </w:r>
          </w:p>
        </w:tc>
        <w:tc>
          <w:tcPr>
            <w:tcW w:w="709" w:type="dxa"/>
            <w:tcBorders>
              <w:top w:val="nil"/>
              <w:left w:val="nil"/>
              <w:bottom w:val="single" w:sz="4" w:space="0" w:color="auto"/>
              <w:right w:val="single" w:sz="4" w:space="0" w:color="auto"/>
            </w:tcBorders>
            <w:shd w:val="clear" w:color="auto" w:fill="auto"/>
          </w:tcPr>
          <w:p w14:paraId="2FC243FE"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 </w:t>
            </w:r>
          </w:p>
        </w:tc>
        <w:tc>
          <w:tcPr>
            <w:tcW w:w="709" w:type="dxa"/>
            <w:tcBorders>
              <w:top w:val="nil"/>
              <w:left w:val="nil"/>
              <w:bottom w:val="single" w:sz="4" w:space="0" w:color="auto"/>
              <w:right w:val="single" w:sz="4" w:space="0" w:color="auto"/>
            </w:tcBorders>
            <w:shd w:val="clear" w:color="auto" w:fill="auto"/>
          </w:tcPr>
          <w:p w14:paraId="4AB7380C"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 </w:t>
            </w:r>
          </w:p>
        </w:tc>
        <w:tc>
          <w:tcPr>
            <w:tcW w:w="709" w:type="dxa"/>
            <w:tcBorders>
              <w:top w:val="nil"/>
              <w:left w:val="nil"/>
              <w:bottom w:val="single" w:sz="4" w:space="0" w:color="auto"/>
              <w:right w:val="single" w:sz="4" w:space="0" w:color="auto"/>
            </w:tcBorders>
            <w:shd w:val="clear" w:color="auto" w:fill="auto"/>
          </w:tcPr>
          <w:p w14:paraId="71EDF6DA"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 </w:t>
            </w:r>
          </w:p>
        </w:tc>
        <w:tc>
          <w:tcPr>
            <w:tcW w:w="1134" w:type="dxa"/>
            <w:tcBorders>
              <w:top w:val="nil"/>
              <w:left w:val="nil"/>
              <w:bottom w:val="single" w:sz="4" w:space="0" w:color="auto"/>
              <w:right w:val="single" w:sz="4" w:space="0" w:color="auto"/>
            </w:tcBorders>
            <w:shd w:val="clear" w:color="auto" w:fill="auto"/>
          </w:tcPr>
          <w:p w14:paraId="512408DF"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 </w:t>
            </w:r>
          </w:p>
        </w:tc>
        <w:tc>
          <w:tcPr>
            <w:tcW w:w="969" w:type="dxa"/>
            <w:tcBorders>
              <w:top w:val="nil"/>
              <w:left w:val="nil"/>
              <w:bottom w:val="single" w:sz="4" w:space="0" w:color="auto"/>
              <w:right w:val="single" w:sz="4" w:space="0" w:color="auto"/>
            </w:tcBorders>
            <w:shd w:val="clear" w:color="auto" w:fill="auto"/>
          </w:tcPr>
          <w:p w14:paraId="6E7540A1"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 </w:t>
            </w:r>
          </w:p>
        </w:tc>
      </w:tr>
      <w:tr w:rsidR="00E50FD0" w:rsidRPr="00070E7D" w14:paraId="76BBACCF" w14:textId="77777777" w:rsidTr="00435FD0">
        <w:trPr>
          <w:trHeight w:val="300"/>
        </w:trPr>
        <w:tc>
          <w:tcPr>
            <w:tcW w:w="1560" w:type="dxa"/>
            <w:tcBorders>
              <w:top w:val="nil"/>
              <w:left w:val="single" w:sz="4" w:space="0" w:color="auto"/>
              <w:bottom w:val="single" w:sz="4" w:space="0" w:color="auto"/>
              <w:right w:val="single" w:sz="4" w:space="0" w:color="auto"/>
            </w:tcBorders>
            <w:shd w:val="clear" w:color="auto" w:fill="auto"/>
          </w:tcPr>
          <w:p w14:paraId="0334E954"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În afara școlii</w:t>
            </w:r>
          </w:p>
        </w:tc>
        <w:tc>
          <w:tcPr>
            <w:tcW w:w="680" w:type="dxa"/>
            <w:tcBorders>
              <w:top w:val="nil"/>
              <w:left w:val="nil"/>
              <w:bottom w:val="single" w:sz="4" w:space="0" w:color="auto"/>
              <w:right w:val="single" w:sz="4" w:space="0" w:color="auto"/>
            </w:tcBorders>
            <w:shd w:val="clear" w:color="auto" w:fill="auto"/>
          </w:tcPr>
          <w:p w14:paraId="1FE7E122"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 </w:t>
            </w:r>
          </w:p>
        </w:tc>
        <w:tc>
          <w:tcPr>
            <w:tcW w:w="737" w:type="dxa"/>
            <w:tcBorders>
              <w:top w:val="nil"/>
              <w:left w:val="nil"/>
              <w:bottom w:val="single" w:sz="4" w:space="0" w:color="auto"/>
              <w:right w:val="single" w:sz="4" w:space="0" w:color="auto"/>
            </w:tcBorders>
            <w:shd w:val="clear" w:color="auto" w:fill="auto"/>
          </w:tcPr>
          <w:p w14:paraId="1DB48FE0"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 </w:t>
            </w:r>
          </w:p>
        </w:tc>
        <w:tc>
          <w:tcPr>
            <w:tcW w:w="709" w:type="dxa"/>
            <w:tcBorders>
              <w:top w:val="nil"/>
              <w:left w:val="nil"/>
              <w:bottom w:val="single" w:sz="4" w:space="0" w:color="auto"/>
              <w:right w:val="single" w:sz="4" w:space="0" w:color="auto"/>
            </w:tcBorders>
            <w:shd w:val="clear" w:color="auto" w:fill="auto"/>
          </w:tcPr>
          <w:p w14:paraId="33004989"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 </w:t>
            </w:r>
          </w:p>
        </w:tc>
        <w:tc>
          <w:tcPr>
            <w:tcW w:w="1134" w:type="dxa"/>
            <w:tcBorders>
              <w:top w:val="nil"/>
              <w:left w:val="nil"/>
              <w:bottom w:val="single" w:sz="4" w:space="0" w:color="auto"/>
              <w:right w:val="single" w:sz="4" w:space="0" w:color="auto"/>
            </w:tcBorders>
            <w:shd w:val="clear" w:color="auto" w:fill="auto"/>
          </w:tcPr>
          <w:p w14:paraId="2D11D959"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 </w:t>
            </w:r>
          </w:p>
        </w:tc>
        <w:tc>
          <w:tcPr>
            <w:tcW w:w="992" w:type="dxa"/>
            <w:tcBorders>
              <w:top w:val="nil"/>
              <w:left w:val="nil"/>
              <w:bottom w:val="single" w:sz="4" w:space="0" w:color="auto"/>
              <w:right w:val="single" w:sz="4" w:space="0" w:color="auto"/>
            </w:tcBorders>
            <w:shd w:val="clear" w:color="auto" w:fill="auto"/>
          </w:tcPr>
          <w:p w14:paraId="20CBF73D"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 </w:t>
            </w:r>
          </w:p>
        </w:tc>
        <w:tc>
          <w:tcPr>
            <w:tcW w:w="709" w:type="dxa"/>
            <w:tcBorders>
              <w:top w:val="nil"/>
              <w:left w:val="nil"/>
              <w:bottom w:val="single" w:sz="4" w:space="0" w:color="auto"/>
              <w:right w:val="single" w:sz="4" w:space="0" w:color="auto"/>
            </w:tcBorders>
            <w:shd w:val="clear" w:color="auto" w:fill="auto"/>
          </w:tcPr>
          <w:p w14:paraId="4BD892B6"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 </w:t>
            </w:r>
          </w:p>
        </w:tc>
        <w:tc>
          <w:tcPr>
            <w:tcW w:w="709" w:type="dxa"/>
            <w:tcBorders>
              <w:top w:val="nil"/>
              <w:left w:val="nil"/>
              <w:bottom w:val="single" w:sz="4" w:space="0" w:color="auto"/>
              <w:right w:val="single" w:sz="4" w:space="0" w:color="auto"/>
            </w:tcBorders>
            <w:shd w:val="clear" w:color="auto" w:fill="auto"/>
          </w:tcPr>
          <w:p w14:paraId="4E8128C2"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 </w:t>
            </w:r>
          </w:p>
        </w:tc>
        <w:tc>
          <w:tcPr>
            <w:tcW w:w="709" w:type="dxa"/>
            <w:tcBorders>
              <w:top w:val="nil"/>
              <w:left w:val="nil"/>
              <w:bottom w:val="single" w:sz="4" w:space="0" w:color="auto"/>
              <w:right w:val="single" w:sz="4" w:space="0" w:color="auto"/>
            </w:tcBorders>
            <w:shd w:val="clear" w:color="auto" w:fill="auto"/>
          </w:tcPr>
          <w:p w14:paraId="4C056FBF"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 </w:t>
            </w:r>
          </w:p>
        </w:tc>
        <w:tc>
          <w:tcPr>
            <w:tcW w:w="1134" w:type="dxa"/>
            <w:tcBorders>
              <w:top w:val="nil"/>
              <w:left w:val="nil"/>
              <w:bottom w:val="single" w:sz="4" w:space="0" w:color="auto"/>
              <w:right w:val="single" w:sz="4" w:space="0" w:color="auto"/>
            </w:tcBorders>
            <w:shd w:val="clear" w:color="auto" w:fill="auto"/>
          </w:tcPr>
          <w:p w14:paraId="079CC0FE"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 </w:t>
            </w:r>
          </w:p>
        </w:tc>
        <w:tc>
          <w:tcPr>
            <w:tcW w:w="969" w:type="dxa"/>
            <w:tcBorders>
              <w:top w:val="nil"/>
              <w:left w:val="nil"/>
              <w:bottom w:val="single" w:sz="4" w:space="0" w:color="auto"/>
              <w:right w:val="single" w:sz="4" w:space="0" w:color="auto"/>
            </w:tcBorders>
            <w:shd w:val="clear" w:color="auto" w:fill="auto"/>
          </w:tcPr>
          <w:p w14:paraId="23A47225" w14:textId="77777777" w:rsidR="00EC6BE0" w:rsidRPr="00F47756" w:rsidRDefault="00EC6BE0" w:rsidP="00EC6BE0">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 </w:t>
            </w:r>
          </w:p>
        </w:tc>
      </w:tr>
    </w:tbl>
    <w:p w14:paraId="18E18A52" w14:textId="77777777" w:rsidR="00EC6BE0" w:rsidRPr="00070E7D" w:rsidRDefault="00EC6BE0" w:rsidP="00EC6BE0">
      <w:pPr>
        <w:spacing w:after="0" w:line="276" w:lineRule="auto"/>
        <w:ind w:right="-563"/>
        <w:jc w:val="both"/>
        <w:rPr>
          <w:rFonts w:ascii="Palatino Linotype" w:hAnsi="Palatino Linotype"/>
          <w:sz w:val="22"/>
          <w:szCs w:val="22"/>
        </w:rPr>
      </w:pPr>
    </w:p>
    <w:tbl>
      <w:tblPr>
        <w:tblpPr w:leftFromText="180" w:rightFromText="180" w:vertAnchor="text" w:horzAnchor="margin" w:tblpX="-181" w:tblpY="-79"/>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1627"/>
        <w:gridCol w:w="1311"/>
        <w:gridCol w:w="1466"/>
        <w:gridCol w:w="3846"/>
      </w:tblGrid>
      <w:tr w:rsidR="00EC6BE0" w:rsidRPr="00070E7D" w14:paraId="68F1337F" w14:textId="77777777" w:rsidTr="00435FD0">
        <w:tc>
          <w:tcPr>
            <w:tcW w:w="1555" w:type="dxa"/>
          </w:tcPr>
          <w:p w14:paraId="1F842EDA" w14:textId="77777777" w:rsidR="00EC6BE0" w:rsidRPr="00070E7D" w:rsidRDefault="00EC6BE0" w:rsidP="00BF1F53">
            <w:pPr>
              <w:spacing w:after="0" w:line="276" w:lineRule="auto"/>
              <w:ind w:right="44"/>
              <w:jc w:val="both"/>
              <w:rPr>
                <w:rFonts w:ascii="Palatino Linotype" w:hAnsi="Palatino Linotype"/>
                <w:sz w:val="22"/>
                <w:szCs w:val="22"/>
              </w:rPr>
            </w:pPr>
            <w:r w:rsidRPr="00070E7D">
              <w:rPr>
                <w:rFonts w:ascii="Palatino Linotype" w:hAnsi="Palatino Linotype"/>
                <w:sz w:val="22"/>
                <w:szCs w:val="22"/>
              </w:rPr>
              <w:t xml:space="preserve">Total Intervenții </w:t>
            </w:r>
          </w:p>
        </w:tc>
        <w:tc>
          <w:tcPr>
            <w:tcW w:w="1627" w:type="dxa"/>
          </w:tcPr>
          <w:p w14:paraId="2D062A7A" w14:textId="77777777" w:rsidR="00EC6BE0" w:rsidRPr="00F47756" w:rsidRDefault="00EC6BE0" w:rsidP="00BF1F53">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SNUAU 112</w:t>
            </w:r>
          </w:p>
        </w:tc>
        <w:tc>
          <w:tcPr>
            <w:tcW w:w="1311" w:type="dxa"/>
          </w:tcPr>
          <w:p w14:paraId="60985685" w14:textId="77777777" w:rsidR="00EC6BE0" w:rsidRPr="00F47756" w:rsidRDefault="00EC6BE0" w:rsidP="00BF1F53">
            <w:pPr>
              <w:spacing w:after="0" w:line="276" w:lineRule="auto"/>
              <w:ind w:right="-563"/>
              <w:jc w:val="both"/>
              <w:rPr>
                <w:rFonts w:ascii="Palatino Linotype" w:hAnsi="Palatino Linotype"/>
                <w:sz w:val="22"/>
                <w:szCs w:val="22"/>
              </w:rPr>
            </w:pPr>
            <w:r w:rsidRPr="00F47756">
              <w:rPr>
                <w:rFonts w:ascii="Palatino Linotype" w:hAnsi="Palatino Linotype"/>
                <w:sz w:val="22"/>
                <w:szCs w:val="22"/>
              </w:rPr>
              <w:t>Cetățeni</w:t>
            </w:r>
          </w:p>
        </w:tc>
        <w:tc>
          <w:tcPr>
            <w:tcW w:w="1466" w:type="dxa"/>
          </w:tcPr>
          <w:p w14:paraId="4F3C221A" w14:textId="77777777" w:rsidR="00EC6BE0" w:rsidRPr="00F47756" w:rsidRDefault="00EC6BE0" w:rsidP="00BF1F53">
            <w:pPr>
              <w:spacing w:after="0" w:line="276" w:lineRule="auto"/>
              <w:jc w:val="both"/>
              <w:rPr>
                <w:rFonts w:ascii="Palatino Linotype" w:hAnsi="Palatino Linotype"/>
                <w:bCs/>
                <w:sz w:val="22"/>
                <w:szCs w:val="22"/>
              </w:rPr>
            </w:pPr>
            <w:r w:rsidRPr="00F47756">
              <w:rPr>
                <w:rFonts w:ascii="Palatino Linotype" w:hAnsi="Palatino Linotype"/>
                <w:bCs/>
                <w:sz w:val="22"/>
                <w:szCs w:val="22"/>
              </w:rPr>
              <w:t>Dispecerat/OS</w:t>
            </w:r>
          </w:p>
        </w:tc>
        <w:tc>
          <w:tcPr>
            <w:tcW w:w="3846" w:type="dxa"/>
          </w:tcPr>
          <w:p w14:paraId="50F52DF7" w14:textId="77777777" w:rsidR="00EC6BE0" w:rsidRPr="00F47756" w:rsidRDefault="00EC6BE0" w:rsidP="00BF1F53">
            <w:pPr>
              <w:spacing w:after="0" w:line="276" w:lineRule="auto"/>
              <w:ind w:right="-563"/>
              <w:jc w:val="both"/>
              <w:rPr>
                <w:rFonts w:ascii="Palatino Linotype" w:hAnsi="Palatino Linotype"/>
                <w:bCs/>
                <w:sz w:val="22"/>
                <w:szCs w:val="22"/>
              </w:rPr>
            </w:pPr>
            <w:r w:rsidRPr="00F47756">
              <w:rPr>
                <w:rFonts w:ascii="Palatino Linotype" w:hAnsi="Palatino Linotype"/>
                <w:bCs/>
                <w:sz w:val="22"/>
                <w:szCs w:val="22"/>
              </w:rPr>
              <w:t>Din oficiu</w:t>
            </w:r>
          </w:p>
        </w:tc>
      </w:tr>
      <w:tr w:rsidR="00EC6BE0" w:rsidRPr="00070E7D" w14:paraId="633F362B" w14:textId="77777777" w:rsidTr="00435FD0">
        <w:tc>
          <w:tcPr>
            <w:tcW w:w="1555" w:type="dxa"/>
          </w:tcPr>
          <w:p w14:paraId="08517604" w14:textId="77777777" w:rsidR="00EC6BE0" w:rsidRPr="00070E7D" w:rsidRDefault="00EC6BE0" w:rsidP="00BF1F53">
            <w:pPr>
              <w:spacing w:after="0" w:line="276" w:lineRule="auto"/>
              <w:ind w:right="-563"/>
              <w:jc w:val="both"/>
              <w:rPr>
                <w:rFonts w:ascii="Palatino Linotype" w:hAnsi="Palatino Linotype"/>
                <w:sz w:val="22"/>
                <w:szCs w:val="22"/>
              </w:rPr>
            </w:pPr>
          </w:p>
        </w:tc>
        <w:tc>
          <w:tcPr>
            <w:tcW w:w="1627" w:type="dxa"/>
          </w:tcPr>
          <w:p w14:paraId="382939FE" w14:textId="77777777" w:rsidR="00EC6BE0" w:rsidRPr="00070E7D" w:rsidRDefault="00EC6BE0" w:rsidP="00BF1F53">
            <w:pPr>
              <w:spacing w:after="0" w:line="276" w:lineRule="auto"/>
              <w:ind w:right="-563"/>
              <w:jc w:val="both"/>
              <w:rPr>
                <w:rFonts w:ascii="Palatino Linotype" w:hAnsi="Palatino Linotype"/>
                <w:b/>
                <w:sz w:val="22"/>
                <w:szCs w:val="22"/>
              </w:rPr>
            </w:pPr>
          </w:p>
        </w:tc>
        <w:tc>
          <w:tcPr>
            <w:tcW w:w="1311" w:type="dxa"/>
          </w:tcPr>
          <w:p w14:paraId="20A28424" w14:textId="77777777" w:rsidR="00EC6BE0" w:rsidRPr="00070E7D" w:rsidRDefault="00EC6BE0" w:rsidP="00BF1F53">
            <w:pPr>
              <w:spacing w:after="0" w:line="276" w:lineRule="auto"/>
              <w:ind w:right="-563"/>
              <w:jc w:val="both"/>
              <w:rPr>
                <w:rFonts w:ascii="Palatino Linotype" w:hAnsi="Palatino Linotype"/>
                <w:b/>
                <w:sz w:val="22"/>
                <w:szCs w:val="22"/>
              </w:rPr>
            </w:pPr>
          </w:p>
        </w:tc>
        <w:tc>
          <w:tcPr>
            <w:tcW w:w="1466" w:type="dxa"/>
          </w:tcPr>
          <w:p w14:paraId="15B41BC4" w14:textId="77777777" w:rsidR="00EC6BE0" w:rsidRPr="00070E7D" w:rsidRDefault="00EC6BE0" w:rsidP="00BF1F53">
            <w:pPr>
              <w:spacing w:after="0" w:line="276" w:lineRule="auto"/>
              <w:ind w:right="-563"/>
              <w:jc w:val="both"/>
              <w:rPr>
                <w:rFonts w:ascii="Palatino Linotype" w:hAnsi="Palatino Linotype"/>
                <w:b/>
                <w:bCs/>
                <w:sz w:val="22"/>
                <w:szCs w:val="22"/>
              </w:rPr>
            </w:pPr>
          </w:p>
        </w:tc>
        <w:tc>
          <w:tcPr>
            <w:tcW w:w="3846" w:type="dxa"/>
          </w:tcPr>
          <w:p w14:paraId="3999FB01" w14:textId="77777777" w:rsidR="00EC6BE0" w:rsidRPr="00070E7D" w:rsidRDefault="00EC6BE0" w:rsidP="00BF1F53">
            <w:pPr>
              <w:spacing w:after="0" w:line="276" w:lineRule="auto"/>
              <w:ind w:right="-563"/>
              <w:jc w:val="both"/>
              <w:rPr>
                <w:rFonts w:ascii="Palatino Linotype" w:hAnsi="Palatino Linotype"/>
                <w:b/>
                <w:bCs/>
                <w:sz w:val="22"/>
                <w:szCs w:val="22"/>
              </w:rPr>
            </w:pPr>
          </w:p>
        </w:tc>
      </w:tr>
    </w:tbl>
    <w:p w14:paraId="0B0E038A" w14:textId="77777777" w:rsidR="00EC6BE0" w:rsidRPr="00070E7D" w:rsidRDefault="00EC6BE0" w:rsidP="00EC6BE0">
      <w:pPr>
        <w:spacing w:after="0" w:line="276" w:lineRule="auto"/>
        <w:ind w:right="-563"/>
        <w:jc w:val="both"/>
        <w:rPr>
          <w:rFonts w:ascii="Palatino Linotype" w:hAnsi="Palatino Linotype"/>
          <w:b/>
          <w:bCs/>
          <w:sz w:val="22"/>
          <w:szCs w:val="22"/>
        </w:rPr>
      </w:pPr>
    </w:p>
    <w:p w14:paraId="33AA7889" w14:textId="4C958FE9" w:rsidR="00EC6BE0" w:rsidRDefault="00EC6BE0" w:rsidP="00EC6BE0">
      <w:pPr>
        <w:numPr>
          <w:ilvl w:val="0"/>
          <w:numId w:val="21"/>
        </w:numPr>
        <w:spacing w:after="0" w:line="276" w:lineRule="auto"/>
        <w:ind w:right="-563"/>
        <w:jc w:val="both"/>
        <w:rPr>
          <w:rFonts w:ascii="Palatino Linotype" w:hAnsi="Palatino Linotype"/>
          <w:b/>
          <w:bCs/>
          <w:sz w:val="22"/>
          <w:szCs w:val="22"/>
        </w:rPr>
      </w:pPr>
      <w:r w:rsidRPr="00070E7D">
        <w:rPr>
          <w:rFonts w:ascii="Palatino Linotype" w:hAnsi="Palatino Linotype"/>
          <w:b/>
          <w:bCs/>
          <w:sz w:val="22"/>
          <w:szCs w:val="22"/>
        </w:rPr>
        <w:t>Măsuri/sancțiuni aplicate/informări etc. (descriere)</w:t>
      </w:r>
    </w:p>
    <w:p w14:paraId="750FD5D4" w14:textId="7B8B1BE0" w:rsidR="001907F9" w:rsidRDefault="001907F9">
      <w:pPr>
        <w:spacing w:line="259" w:lineRule="auto"/>
        <w:rPr>
          <w:rFonts w:ascii="Palatino Linotype" w:hAnsi="Palatino Linotype"/>
          <w:b/>
          <w:bCs/>
          <w:sz w:val="22"/>
          <w:szCs w:val="22"/>
        </w:rPr>
      </w:pPr>
      <w:r>
        <w:rPr>
          <w:rFonts w:ascii="Palatino Linotype" w:hAnsi="Palatino Linotype"/>
          <w:b/>
          <w:bCs/>
          <w:sz w:val="22"/>
          <w:szCs w:val="22"/>
        </w:rPr>
        <w:br w:type="page"/>
      </w:r>
    </w:p>
    <w:p w14:paraId="7DD92E8F" w14:textId="11C248B9" w:rsidR="0018203D" w:rsidRPr="00AE6060" w:rsidRDefault="00AD5BD3" w:rsidP="00435FD0">
      <w:pPr>
        <w:spacing w:after="0" w:line="276" w:lineRule="auto"/>
        <w:ind w:left="5760" w:right="-54" w:firstLine="720"/>
        <w:jc w:val="right"/>
        <w:rPr>
          <w:rFonts w:ascii="Palatino Linotype" w:hAnsi="Palatino Linotype"/>
          <w:b/>
          <w:bCs/>
          <w:sz w:val="22"/>
          <w:szCs w:val="22"/>
        </w:rPr>
      </w:pPr>
      <w:r>
        <w:rPr>
          <w:rFonts w:ascii="Palatino Linotype" w:hAnsi="Palatino Linotype"/>
          <w:b/>
          <w:bCs/>
          <w:sz w:val="22"/>
          <w:szCs w:val="22"/>
        </w:rPr>
        <w:lastRenderedPageBreak/>
        <w:t>Anexa nr. 4</w:t>
      </w:r>
      <w:r w:rsidR="0018203D" w:rsidRPr="00AE6060">
        <w:rPr>
          <w:rFonts w:ascii="Palatino Linotype" w:hAnsi="Palatino Linotype"/>
          <w:b/>
          <w:bCs/>
          <w:sz w:val="22"/>
          <w:szCs w:val="22"/>
        </w:rPr>
        <w:t xml:space="preserve"> la </w:t>
      </w:r>
      <w:r w:rsidR="00435FD0">
        <w:rPr>
          <w:rFonts w:ascii="Palatino Linotype" w:hAnsi="Palatino Linotype"/>
          <w:b/>
          <w:bCs/>
          <w:sz w:val="22"/>
          <w:szCs w:val="22"/>
        </w:rPr>
        <w:t>Plan</w:t>
      </w:r>
    </w:p>
    <w:p w14:paraId="0FDC1685" w14:textId="77777777" w:rsidR="0018203D" w:rsidRPr="00070E7D" w:rsidRDefault="0018203D" w:rsidP="0018203D">
      <w:pPr>
        <w:jc w:val="right"/>
        <w:rPr>
          <w:rFonts w:ascii="Palatino Linotype" w:hAnsi="Palatino Linotype" w:cs="Calibri"/>
          <w:spacing w:val="-2"/>
          <w:sz w:val="26"/>
          <w:szCs w:val="26"/>
        </w:rPr>
      </w:pPr>
    </w:p>
    <w:p w14:paraId="399AE6DA" w14:textId="77777777" w:rsidR="0018203D" w:rsidRPr="00070E7D" w:rsidRDefault="0018203D" w:rsidP="0018203D">
      <w:pPr>
        <w:jc w:val="center"/>
        <w:rPr>
          <w:rFonts w:ascii="Palatino Linotype" w:hAnsi="Palatino Linotype"/>
          <w:b/>
          <w:bCs/>
          <w:sz w:val="22"/>
          <w:szCs w:val="22"/>
          <w:lang w:eastAsia="ko-KR"/>
        </w:rPr>
      </w:pPr>
      <w:r w:rsidRPr="00070E7D">
        <w:rPr>
          <w:rFonts w:ascii="Palatino Linotype" w:hAnsi="Palatino Linotype"/>
          <w:b/>
          <w:bCs/>
          <w:sz w:val="22"/>
          <w:szCs w:val="22"/>
          <w:lang w:eastAsia="ko-KR"/>
        </w:rPr>
        <w:t>INDICATORI DE EFICIENȚĂ</w:t>
      </w:r>
    </w:p>
    <w:p w14:paraId="6991B6AB" w14:textId="77777777" w:rsidR="0018203D" w:rsidRPr="00070E7D" w:rsidRDefault="0018203D" w:rsidP="0018203D">
      <w:pPr>
        <w:ind w:left="3540" w:firstLine="708"/>
        <w:rPr>
          <w:rFonts w:ascii="Palatino Linotype" w:hAnsi="Palatino Linotype"/>
          <w:b/>
          <w:bCs/>
          <w:sz w:val="22"/>
          <w:szCs w:val="22"/>
          <w:lang w:eastAsia="ko-KR"/>
        </w:rPr>
      </w:pPr>
      <w:r w:rsidRPr="00070E7D">
        <w:rPr>
          <w:rFonts w:ascii="Palatino Linotype" w:hAnsi="Palatino Linotype"/>
          <w:b/>
          <w:bCs/>
          <w:sz w:val="22"/>
          <w:szCs w:val="22"/>
          <w:lang w:eastAsia="ko-KR"/>
        </w:rPr>
        <w:tab/>
      </w:r>
      <w:r w:rsidRPr="00070E7D">
        <w:rPr>
          <w:rFonts w:ascii="Palatino Linotype" w:hAnsi="Palatino Linotype"/>
          <w:b/>
          <w:bCs/>
          <w:sz w:val="22"/>
          <w:szCs w:val="22"/>
          <w:lang w:eastAsia="ko-KR"/>
        </w:rPr>
        <w:tab/>
      </w:r>
      <w:r w:rsidRPr="00070E7D">
        <w:rPr>
          <w:rFonts w:ascii="Palatino Linotype" w:hAnsi="Palatino Linotype"/>
          <w:b/>
          <w:bCs/>
          <w:sz w:val="22"/>
          <w:szCs w:val="22"/>
          <w:lang w:eastAsia="ko-KR"/>
        </w:rPr>
        <w:tab/>
      </w:r>
      <w:r w:rsidRPr="00070E7D">
        <w:rPr>
          <w:rFonts w:ascii="Palatino Linotype" w:hAnsi="Palatino Linotype"/>
          <w:b/>
          <w:bCs/>
          <w:sz w:val="22"/>
          <w:szCs w:val="22"/>
          <w:lang w:eastAsia="ko-KR"/>
        </w:rPr>
        <w:tab/>
        <w:t xml:space="preserv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8"/>
        <w:gridCol w:w="8068"/>
        <w:gridCol w:w="900"/>
      </w:tblGrid>
      <w:tr w:rsidR="0018203D" w:rsidRPr="00070E7D" w14:paraId="50DEF6FB" w14:textId="77777777" w:rsidTr="0018203D">
        <w:trPr>
          <w:trHeight w:val="345"/>
          <w:jc w:val="center"/>
        </w:trPr>
        <w:tc>
          <w:tcPr>
            <w:tcW w:w="523" w:type="dxa"/>
            <w:tcBorders>
              <w:top w:val="single" w:sz="4" w:space="0" w:color="000000"/>
              <w:left w:val="single" w:sz="4" w:space="0" w:color="000000"/>
              <w:bottom w:val="single" w:sz="4" w:space="0" w:color="000000"/>
              <w:right w:val="single" w:sz="4" w:space="0" w:color="000000"/>
            </w:tcBorders>
            <w:noWrap/>
            <w:vAlign w:val="center"/>
            <w:hideMark/>
          </w:tcPr>
          <w:p w14:paraId="1619AAFF" w14:textId="77777777" w:rsidR="0018203D" w:rsidRPr="00070E7D" w:rsidRDefault="0018203D">
            <w:pPr>
              <w:pStyle w:val="Corptext"/>
              <w:widowControl w:val="0"/>
              <w:tabs>
                <w:tab w:val="left" w:pos="0"/>
                <w:tab w:val="left" w:pos="851"/>
              </w:tabs>
              <w:jc w:val="center"/>
              <w:rPr>
                <w:rFonts w:ascii="Palatino Linotype" w:hAnsi="Palatino Linotype" w:cs="Calibri"/>
                <w:b/>
                <w:bCs/>
                <w:spacing w:val="-2"/>
                <w:sz w:val="22"/>
                <w:szCs w:val="22"/>
                <w:lang w:val="en-US"/>
              </w:rPr>
            </w:pPr>
            <w:r w:rsidRPr="00070E7D">
              <w:rPr>
                <w:rFonts w:ascii="Palatino Linotype" w:hAnsi="Palatino Linotype" w:cs="Calibri"/>
                <w:b/>
                <w:bCs/>
                <w:spacing w:val="-2"/>
                <w:sz w:val="22"/>
                <w:szCs w:val="22"/>
              </w:rPr>
              <w:t>1</w:t>
            </w:r>
          </w:p>
        </w:tc>
        <w:tc>
          <w:tcPr>
            <w:tcW w:w="8490" w:type="dxa"/>
            <w:tcBorders>
              <w:top w:val="single" w:sz="4" w:space="0" w:color="000000"/>
              <w:left w:val="single" w:sz="4" w:space="0" w:color="000000"/>
              <w:bottom w:val="single" w:sz="4" w:space="0" w:color="000000"/>
              <w:right w:val="single" w:sz="4" w:space="0" w:color="000000"/>
            </w:tcBorders>
            <w:noWrap/>
            <w:hideMark/>
          </w:tcPr>
          <w:p w14:paraId="71C1A930" w14:textId="77777777" w:rsidR="0018203D" w:rsidRPr="00070E7D" w:rsidRDefault="0018203D">
            <w:pPr>
              <w:pStyle w:val="Corptext"/>
              <w:widowControl w:val="0"/>
              <w:tabs>
                <w:tab w:val="left" w:pos="0"/>
                <w:tab w:val="left" w:pos="851"/>
              </w:tabs>
              <w:rPr>
                <w:rFonts w:ascii="Palatino Linotype" w:hAnsi="Palatino Linotype" w:cs="Calibri"/>
                <w:spacing w:val="-2"/>
                <w:sz w:val="22"/>
                <w:szCs w:val="22"/>
              </w:rPr>
            </w:pPr>
            <w:r w:rsidRPr="00070E7D">
              <w:rPr>
                <w:rFonts w:ascii="Palatino Linotype" w:hAnsi="Palatino Linotype" w:cs="Calibri"/>
                <w:spacing w:val="-2"/>
                <w:sz w:val="22"/>
                <w:szCs w:val="22"/>
              </w:rPr>
              <w:t xml:space="preserve">Numărul controalelor efectuate pe linia asigurării cu pază a unităților de învățământ preuniversitar </w:t>
            </w:r>
          </w:p>
        </w:tc>
        <w:tc>
          <w:tcPr>
            <w:tcW w:w="937" w:type="dxa"/>
            <w:tcBorders>
              <w:top w:val="single" w:sz="4" w:space="0" w:color="000000"/>
              <w:left w:val="single" w:sz="4" w:space="0" w:color="000000"/>
              <w:bottom w:val="single" w:sz="4" w:space="0" w:color="000000"/>
              <w:right w:val="single" w:sz="4" w:space="0" w:color="000000"/>
            </w:tcBorders>
            <w:noWrap/>
            <w:hideMark/>
          </w:tcPr>
          <w:p w14:paraId="2D848B41" w14:textId="77777777" w:rsidR="0018203D" w:rsidRPr="00070E7D" w:rsidRDefault="0018203D">
            <w:pPr>
              <w:pStyle w:val="Corptext"/>
              <w:widowControl w:val="0"/>
              <w:tabs>
                <w:tab w:val="left" w:pos="0"/>
                <w:tab w:val="left" w:pos="851"/>
              </w:tabs>
              <w:rPr>
                <w:rFonts w:ascii="Palatino Linotype" w:hAnsi="Palatino Linotype" w:cs="Calibri"/>
                <w:spacing w:val="-2"/>
                <w:sz w:val="22"/>
                <w:szCs w:val="22"/>
              </w:rPr>
            </w:pPr>
            <w:r w:rsidRPr="00070E7D">
              <w:rPr>
                <w:rFonts w:ascii="Palatino Linotype" w:hAnsi="Palatino Linotype" w:cs="Calibri"/>
                <w:spacing w:val="-2"/>
                <w:sz w:val="22"/>
                <w:szCs w:val="22"/>
              </w:rPr>
              <w:t> </w:t>
            </w:r>
          </w:p>
        </w:tc>
      </w:tr>
      <w:tr w:rsidR="0018203D" w:rsidRPr="00070E7D" w14:paraId="711CF86C" w14:textId="77777777" w:rsidTr="0018203D">
        <w:trPr>
          <w:trHeight w:val="278"/>
          <w:jc w:val="center"/>
        </w:trPr>
        <w:tc>
          <w:tcPr>
            <w:tcW w:w="523" w:type="dxa"/>
            <w:tcBorders>
              <w:top w:val="single" w:sz="4" w:space="0" w:color="000000"/>
              <w:left w:val="single" w:sz="4" w:space="0" w:color="000000"/>
              <w:bottom w:val="single" w:sz="4" w:space="0" w:color="000000"/>
              <w:right w:val="single" w:sz="4" w:space="0" w:color="000000"/>
            </w:tcBorders>
            <w:noWrap/>
            <w:vAlign w:val="center"/>
            <w:hideMark/>
          </w:tcPr>
          <w:p w14:paraId="14B5E822" w14:textId="77777777" w:rsidR="0018203D" w:rsidRPr="00070E7D" w:rsidRDefault="0018203D">
            <w:pPr>
              <w:pStyle w:val="Corptext"/>
              <w:widowControl w:val="0"/>
              <w:tabs>
                <w:tab w:val="left" w:pos="0"/>
                <w:tab w:val="left" w:pos="851"/>
              </w:tabs>
              <w:jc w:val="center"/>
              <w:rPr>
                <w:rFonts w:ascii="Palatino Linotype" w:hAnsi="Palatino Linotype" w:cs="Calibri"/>
                <w:b/>
                <w:spacing w:val="-2"/>
                <w:sz w:val="22"/>
                <w:szCs w:val="22"/>
              </w:rPr>
            </w:pPr>
            <w:r w:rsidRPr="00070E7D">
              <w:rPr>
                <w:rFonts w:ascii="Palatino Linotype" w:hAnsi="Palatino Linotype" w:cs="Calibri"/>
                <w:b/>
                <w:spacing w:val="-2"/>
                <w:sz w:val="22"/>
                <w:szCs w:val="22"/>
              </w:rPr>
              <w:t>2</w:t>
            </w:r>
          </w:p>
        </w:tc>
        <w:tc>
          <w:tcPr>
            <w:tcW w:w="8490" w:type="dxa"/>
            <w:tcBorders>
              <w:top w:val="single" w:sz="4" w:space="0" w:color="000000"/>
              <w:left w:val="single" w:sz="4" w:space="0" w:color="000000"/>
              <w:bottom w:val="single" w:sz="4" w:space="0" w:color="000000"/>
              <w:right w:val="single" w:sz="4" w:space="0" w:color="000000"/>
            </w:tcBorders>
            <w:noWrap/>
            <w:hideMark/>
          </w:tcPr>
          <w:p w14:paraId="219717E0" w14:textId="77777777" w:rsidR="0018203D" w:rsidRPr="00070E7D" w:rsidRDefault="0018203D">
            <w:pPr>
              <w:pStyle w:val="Corptext"/>
              <w:widowControl w:val="0"/>
              <w:tabs>
                <w:tab w:val="left" w:pos="0"/>
                <w:tab w:val="left" w:pos="851"/>
              </w:tabs>
              <w:rPr>
                <w:rFonts w:ascii="Palatino Linotype" w:hAnsi="Palatino Linotype" w:cs="Calibri"/>
                <w:spacing w:val="-2"/>
                <w:sz w:val="22"/>
                <w:szCs w:val="22"/>
              </w:rPr>
            </w:pPr>
            <w:r w:rsidRPr="00070E7D">
              <w:rPr>
                <w:rFonts w:ascii="Palatino Linotype" w:hAnsi="Palatino Linotype" w:cs="Calibri"/>
                <w:spacing w:val="-2"/>
                <w:sz w:val="22"/>
                <w:szCs w:val="22"/>
              </w:rPr>
              <w:t xml:space="preserve">Numărul activităților derulate în baza planurilor de acțiune, desfășurate pentru prevenirea și combaterea: </w:t>
            </w:r>
          </w:p>
        </w:tc>
        <w:tc>
          <w:tcPr>
            <w:tcW w:w="937" w:type="dxa"/>
            <w:tcBorders>
              <w:top w:val="single" w:sz="4" w:space="0" w:color="000000"/>
              <w:left w:val="single" w:sz="4" w:space="0" w:color="000000"/>
              <w:bottom w:val="single" w:sz="4" w:space="0" w:color="000000"/>
              <w:right w:val="single" w:sz="4" w:space="0" w:color="000000"/>
            </w:tcBorders>
            <w:noWrap/>
            <w:hideMark/>
          </w:tcPr>
          <w:p w14:paraId="3C7BB6B4" w14:textId="77777777" w:rsidR="0018203D" w:rsidRPr="00070E7D" w:rsidRDefault="0018203D">
            <w:pPr>
              <w:pStyle w:val="Corptext"/>
              <w:widowControl w:val="0"/>
              <w:tabs>
                <w:tab w:val="left" w:pos="0"/>
                <w:tab w:val="left" w:pos="851"/>
              </w:tabs>
              <w:rPr>
                <w:rFonts w:ascii="Palatino Linotype" w:hAnsi="Palatino Linotype" w:cs="Calibri"/>
                <w:spacing w:val="-2"/>
                <w:sz w:val="22"/>
                <w:szCs w:val="22"/>
              </w:rPr>
            </w:pPr>
            <w:r w:rsidRPr="00070E7D">
              <w:rPr>
                <w:rFonts w:ascii="Palatino Linotype" w:hAnsi="Palatino Linotype" w:cs="Calibri"/>
                <w:spacing w:val="-2"/>
                <w:sz w:val="22"/>
                <w:szCs w:val="22"/>
              </w:rPr>
              <w:t> </w:t>
            </w:r>
          </w:p>
        </w:tc>
      </w:tr>
      <w:tr w:rsidR="0018203D" w:rsidRPr="00070E7D" w14:paraId="43C473F1" w14:textId="77777777" w:rsidTr="0018203D">
        <w:trPr>
          <w:trHeight w:val="278"/>
          <w:jc w:val="center"/>
        </w:trPr>
        <w:tc>
          <w:tcPr>
            <w:tcW w:w="523" w:type="dxa"/>
            <w:tcBorders>
              <w:top w:val="single" w:sz="4" w:space="0" w:color="000000"/>
              <w:left w:val="single" w:sz="4" w:space="0" w:color="000000"/>
              <w:bottom w:val="single" w:sz="4" w:space="0" w:color="000000"/>
              <w:right w:val="single" w:sz="4" w:space="0" w:color="000000"/>
            </w:tcBorders>
            <w:noWrap/>
            <w:vAlign w:val="center"/>
            <w:hideMark/>
          </w:tcPr>
          <w:p w14:paraId="7F7329B0" w14:textId="77777777" w:rsidR="0018203D" w:rsidRPr="00070E7D" w:rsidRDefault="0018203D">
            <w:pPr>
              <w:rPr>
                <w:rFonts w:ascii="Palatino Linotype" w:hAnsi="Palatino Linotype" w:cs="Calibri"/>
                <w:spacing w:val="-2"/>
                <w:sz w:val="22"/>
                <w:szCs w:val="22"/>
              </w:rPr>
            </w:pPr>
          </w:p>
        </w:tc>
        <w:tc>
          <w:tcPr>
            <w:tcW w:w="8490" w:type="dxa"/>
            <w:tcBorders>
              <w:top w:val="single" w:sz="4" w:space="0" w:color="000000"/>
              <w:left w:val="single" w:sz="4" w:space="0" w:color="000000"/>
              <w:bottom w:val="single" w:sz="4" w:space="0" w:color="000000"/>
              <w:right w:val="single" w:sz="4" w:space="0" w:color="000000"/>
            </w:tcBorders>
            <w:noWrap/>
            <w:hideMark/>
          </w:tcPr>
          <w:p w14:paraId="001338DB" w14:textId="77777777" w:rsidR="0018203D" w:rsidRPr="00070E7D" w:rsidRDefault="0018203D" w:rsidP="0018203D">
            <w:pPr>
              <w:pStyle w:val="Corptext"/>
              <w:widowControl w:val="0"/>
              <w:numPr>
                <w:ilvl w:val="0"/>
                <w:numId w:val="25"/>
              </w:numPr>
              <w:tabs>
                <w:tab w:val="left" w:pos="0"/>
                <w:tab w:val="left" w:pos="851"/>
              </w:tabs>
              <w:rPr>
                <w:rFonts w:ascii="Palatino Linotype" w:hAnsi="Palatino Linotype" w:cs="Calibri"/>
                <w:spacing w:val="-2"/>
                <w:sz w:val="22"/>
                <w:szCs w:val="22"/>
              </w:rPr>
            </w:pPr>
            <w:r w:rsidRPr="00070E7D">
              <w:rPr>
                <w:rFonts w:ascii="Palatino Linotype" w:hAnsi="Palatino Linotype" w:cs="Calibri"/>
                <w:spacing w:val="-2"/>
                <w:sz w:val="22"/>
                <w:szCs w:val="22"/>
              </w:rPr>
              <w:t>delincvenței juvenile</w:t>
            </w:r>
          </w:p>
        </w:tc>
        <w:tc>
          <w:tcPr>
            <w:tcW w:w="937" w:type="dxa"/>
            <w:tcBorders>
              <w:top w:val="single" w:sz="4" w:space="0" w:color="000000"/>
              <w:left w:val="single" w:sz="4" w:space="0" w:color="000000"/>
              <w:bottom w:val="single" w:sz="4" w:space="0" w:color="000000"/>
              <w:right w:val="single" w:sz="4" w:space="0" w:color="000000"/>
            </w:tcBorders>
            <w:noWrap/>
            <w:hideMark/>
          </w:tcPr>
          <w:p w14:paraId="7C78DD08" w14:textId="77777777" w:rsidR="0018203D" w:rsidRPr="00070E7D" w:rsidRDefault="0018203D">
            <w:pPr>
              <w:pStyle w:val="Corptext"/>
              <w:widowControl w:val="0"/>
              <w:tabs>
                <w:tab w:val="left" w:pos="0"/>
                <w:tab w:val="left" w:pos="851"/>
              </w:tabs>
              <w:rPr>
                <w:rFonts w:ascii="Palatino Linotype" w:hAnsi="Palatino Linotype" w:cs="Calibri"/>
                <w:spacing w:val="-2"/>
                <w:sz w:val="22"/>
                <w:szCs w:val="22"/>
              </w:rPr>
            </w:pPr>
            <w:r w:rsidRPr="00070E7D">
              <w:rPr>
                <w:rFonts w:ascii="Palatino Linotype" w:hAnsi="Palatino Linotype" w:cs="Calibri"/>
                <w:spacing w:val="-2"/>
                <w:sz w:val="22"/>
                <w:szCs w:val="22"/>
              </w:rPr>
              <w:t> </w:t>
            </w:r>
          </w:p>
        </w:tc>
      </w:tr>
      <w:tr w:rsidR="0018203D" w:rsidRPr="00070E7D" w14:paraId="3F8AD7A5" w14:textId="77777777" w:rsidTr="0018203D">
        <w:trPr>
          <w:trHeight w:val="300"/>
          <w:jc w:val="center"/>
        </w:trPr>
        <w:tc>
          <w:tcPr>
            <w:tcW w:w="523" w:type="dxa"/>
            <w:tcBorders>
              <w:top w:val="single" w:sz="4" w:space="0" w:color="000000"/>
              <w:left w:val="single" w:sz="4" w:space="0" w:color="000000"/>
              <w:bottom w:val="single" w:sz="4" w:space="0" w:color="000000"/>
              <w:right w:val="single" w:sz="4" w:space="0" w:color="000000"/>
            </w:tcBorders>
            <w:noWrap/>
            <w:vAlign w:val="center"/>
            <w:hideMark/>
          </w:tcPr>
          <w:p w14:paraId="62A0CBBA" w14:textId="77777777" w:rsidR="0018203D" w:rsidRPr="00070E7D" w:rsidRDefault="0018203D">
            <w:pPr>
              <w:rPr>
                <w:rFonts w:ascii="Palatino Linotype" w:hAnsi="Palatino Linotype" w:cs="Calibri"/>
                <w:spacing w:val="-2"/>
                <w:sz w:val="22"/>
                <w:szCs w:val="22"/>
              </w:rPr>
            </w:pPr>
          </w:p>
        </w:tc>
        <w:tc>
          <w:tcPr>
            <w:tcW w:w="8490" w:type="dxa"/>
            <w:tcBorders>
              <w:top w:val="single" w:sz="4" w:space="0" w:color="000000"/>
              <w:left w:val="single" w:sz="4" w:space="0" w:color="000000"/>
              <w:bottom w:val="single" w:sz="4" w:space="0" w:color="000000"/>
              <w:right w:val="single" w:sz="4" w:space="0" w:color="000000"/>
            </w:tcBorders>
            <w:noWrap/>
            <w:hideMark/>
          </w:tcPr>
          <w:p w14:paraId="4DB47CFB" w14:textId="77777777" w:rsidR="0018203D" w:rsidRPr="00070E7D" w:rsidRDefault="0018203D" w:rsidP="0018203D">
            <w:pPr>
              <w:pStyle w:val="Corptext"/>
              <w:widowControl w:val="0"/>
              <w:numPr>
                <w:ilvl w:val="0"/>
                <w:numId w:val="25"/>
              </w:numPr>
              <w:tabs>
                <w:tab w:val="left" w:pos="0"/>
                <w:tab w:val="left" w:pos="851"/>
              </w:tabs>
              <w:rPr>
                <w:rFonts w:ascii="Palatino Linotype" w:hAnsi="Palatino Linotype" w:cs="Calibri"/>
                <w:spacing w:val="-2"/>
                <w:sz w:val="22"/>
                <w:szCs w:val="22"/>
              </w:rPr>
            </w:pPr>
            <w:r w:rsidRPr="00070E7D">
              <w:rPr>
                <w:rFonts w:ascii="Palatino Linotype" w:hAnsi="Palatino Linotype" w:cs="Calibri"/>
                <w:spacing w:val="-2"/>
                <w:sz w:val="22"/>
                <w:szCs w:val="22"/>
              </w:rPr>
              <w:t>absenteismului școlar</w:t>
            </w:r>
          </w:p>
        </w:tc>
        <w:tc>
          <w:tcPr>
            <w:tcW w:w="937" w:type="dxa"/>
            <w:tcBorders>
              <w:top w:val="single" w:sz="4" w:space="0" w:color="000000"/>
              <w:left w:val="single" w:sz="4" w:space="0" w:color="000000"/>
              <w:bottom w:val="single" w:sz="4" w:space="0" w:color="000000"/>
              <w:right w:val="single" w:sz="4" w:space="0" w:color="000000"/>
            </w:tcBorders>
            <w:noWrap/>
            <w:hideMark/>
          </w:tcPr>
          <w:p w14:paraId="202B7DEE" w14:textId="77777777" w:rsidR="0018203D" w:rsidRPr="00070E7D" w:rsidRDefault="0018203D">
            <w:pPr>
              <w:pStyle w:val="Corptext"/>
              <w:widowControl w:val="0"/>
              <w:tabs>
                <w:tab w:val="left" w:pos="0"/>
                <w:tab w:val="left" w:pos="851"/>
              </w:tabs>
              <w:rPr>
                <w:rFonts w:ascii="Palatino Linotype" w:hAnsi="Palatino Linotype" w:cs="Calibri"/>
                <w:spacing w:val="-2"/>
                <w:sz w:val="22"/>
                <w:szCs w:val="22"/>
              </w:rPr>
            </w:pPr>
            <w:r w:rsidRPr="00070E7D">
              <w:rPr>
                <w:rFonts w:ascii="Palatino Linotype" w:hAnsi="Palatino Linotype" w:cs="Calibri"/>
                <w:spacing w:val="-2"/>
                <w:sz w:val="22"/>
                <w:szCs w:val="22"/>
              </w:rPr>
              <w:t> </w:t>
            </w:r>
          </w:p>
        </w:tc>
      </w:tr>
      <w:tr w:rsidR="0018203D" w:rsidRPr="00070E7D" w14:paraId="72C6E3EB" w14:textId="77777777" w:rsidTr="0018203D">
        <w:trPr>
          <w:trHeight w:val="278"/>
          <w:jc w:val="center"/>
        </w:trPr>
        <w:tc>
          <w:tcPr>
            <w:tcW w:w="523" w:type="dxa"/>
            <w:tcBorders>
              <w:top w:val="single" w:sz="4" w:space="0" w:color="000000"/>
              <w:left w:val="single" w:sz="4" w:space="0" w:color="000000"/>
              <w:bottom w:val="single" w:sz="4" w:space="0" w:color="000000"/>
              <w:right w:val="single" w:sz="4" w:space="0" w:color="000000"/>
            </w:tcBorders>
            <w:noWrap/>
            <w:vAlign w:val="center"/>
            <w:hideMark/>
          </w:tcPr>
          <w:p w14:paraId="4C7FBA05" w14:textId="77777777" w:rsidR="0018203D" w:rsidRPr="00070E7D" w:rsidRDefault="0018203D">
            <w:pPr>
              <w:rPr>
                <w:rFonts w:ascii="Palatino Linotype" w:hAnsi="Palatino Linotype" w:cs="Calibri"/>
                <w:spacing w:val="-2"/>
                <w:sz w:val="22"/>
                <w:szCs w:val="22"/>
              </w:rPr>
            </w:pPr>
          </w:p>
        </w:tc>
        <w:tc>
          <w:tcPr>
            <w:tcW w:w="8490" w:type="dxa"/>
            <w:tcBorders>
              <w:top w:val="single" w:sz="4" w:space="0" w:color="000000"/>
              <w:left w:val="single" w:sz="4" w:space="0" w:color="000000"/>
              <w:bottom w:val="single" w:sz="4" w:space="0" w:color="000000"/>
              <w:right w:val="single" w:sz="4" w:space="0" w:color="000000"/>
            </w:tcBorders>
            <w:noWrap/>
            <w:hideMark/>
          </w:tcPr>
          <w:p w14:paraId="5B102CEE" w14:textId="77777777" w:rsidR="0018203D" w:rsidRPr="00070E7D" w:rsidRDefault="0018203D" w:rsidP="0018203D">
            <w:pPr>
              <w:pStyle w:val="Corptext"/>
              <w:widowControl w:val="0"/>
              <w:numPr>
                <w:ilvl w:val="0"/>
                <w:numId w:val="25"/>
              </w:numPr>
              <w:tabs>
                <w:tab w:val="left" w:pos="0"/>
                <w:tab w:val="left" w:pos="851"/>
              </w:tabs>
              <w:rPr>
                <w:rFonts w:ascii="Palatino Linotype" w:hAnsi="Palatino Linotype" w:cs="Calibri"/>
                <w:spacing w:val="-2"/>
                <w:sz w:val="22"/>
                <w:szCs w:val="22"/>
              </w:rPr>
            </w:pPr>
            <w:r w:rsidRPr="00070E7D">
              <w:rPr>
                <w:rFonts w:ascii="Palatino Linotype" w:hAnsi="Palatino Linotype" w:cs="Calibri"/>
                <w:spacing w:val="-2"/>
                <w:sz w:val="22"/>
                <w:szCs w:val="22"/>
              </w:rPr>
              <w:t>indisciplinei rutiere</w:t>
            </w:r>
          </w:p>
        </w:tc>
        <w:tc>
          <w:tcPr>
            <w:tcW w:w="937" w:type="dxa"/>
            <w:tcBorders>
              <w:top w:val="single" w:sz="4" w:space="0" w:color="000000"/>
              <w:left w:val="single" w:sz="4" w:space="0" w:color="000000"/>
              <w:bottom w:val="single" w:sz="4" w:space="0" w:color="000000"/>
              <w:right w:val="single" w:sz="4" w:space="0" w:color="000000"/>
            </w:tcBorders>
            <w:noWrap/>
            <w:hideMark/>
          </w:tcPr>
          <w:p w14:paraId="16987B82" w14:textId="77777777" w:rsidR="0018203D" w:rsidRPr="00070E7D" w:rsidRDefault="0018203D">
            <w:pPr>
              <w:pStyle w:val="Corptext"/>
              <w:widowControl w:val="0"/>
              <w:tabs>
                <w:tab w:val="left" w:pos="0"/>
                <w:tab w:val="left" w:pos="851"/>
              </w:tabs>
              <w:rPr>
                <w:rFonts w:ascii="Palatino Linotype" w:hAnsi="Palatino Linotype" w:cs="Calibri"/>
                <w:spacing w:val="-2"/>
                <w:sz w:val="22"/>
                <w:szCs w:val="22"/>
              </w:rPr>
            </w:pPr>
            <w:r w:rsidRPr="00070E7D">
              <w:rPr>
                <w:rFonts w:ascii="Palatino Linotype" w:hAnsi="Palatino Linotype" w:cs="Calibri"/>
                <w:spacing w:val="-2"/>
                <w:sz w:val="22"/>
                <w:szCs w:val="22"/>
              </w:rPr>
              <w:t> </w:t>
            </w:r>
          </w:p>
        </w:tc>
      </w:tr>
      <w:tr w:rsidR="0018203D" w:rsidRPr="00070E7D" w14:paraId="5CCEF82B" w14:textId="77777777" w:rsidTr="0018203D">
        <w:trPr>
          <w:trHeight w:val="278"/>
          <w:jc w:val="center"/>
        </w:trPr>
        <w:tc>
          <w:tcPr>
            <w:tcW w:w="523" w:type="dxa"/>
            <w:tcBorders>
              <w:top w:val="single" w:sz="4" w:space="0" w:color="000000"/>
              <w:left w:val="single" w:sz="4" w:space="0" w:color="000000"/>
              <w:bottom w:val="single" w:sz="4" w:space="0" w:color="000000"/>
              <w:right w:val="single" w:sz="4" w:space="0" w:color="000000"/>
            </w:tcBorders>
            <w:noWrap/>
            <w:vAlign w:val="center"/>
            <w:hideMark/>
          </w:tcPr>
          <w:p w14:paraId="5322A954" w14:textId="77777777" w:rsidR="0018203D" w:rsidRPr="00070E7D" w:rsidRDefault="0018203D">
            <w:pPr>
              <w:pStyle w:val="Corptext"/>
              <w:widowControl w:val="0"/>
              <w:tabs>
                <w:tab w:val="left" w:pos="0"/>
                <w:tab w:val="left" w:pos="851"/>
              </w:tabs>
              <w:jc w:val="center"/>
              <w:rPr>
                <w:rFonts w:ascii="Palatino Linotype" w:hAnsi="Palatino Linotype" w:cs="Calibri"/>
                <w:b/>
                <w:spacing w:val="-2"/>
                <w:sz w:val="22"/>
                <w:szCs w:val="22"/>
              </w:rPr>
            </w:pPr>
            <w:r w:rsidRPr="00070E7D">
              <w:rPr>
                <w:rFonts w:ascii="Palatino Linotype" w:hAnsi="Palatino Linotype" w:cs="Calibri"/>
                <w:b/>
                <w:spacing w:val="-2"/>
                <w:sz w:val="22"/>
                <w:szCs w:val="22"/>
              </w:rPr>
              <w:t>3</w:t>
            </w:r>
          </w:p>
        </w:tc>
        <w:tc>
          <w:tcPr>
            <w:tcW w:w="8490" w:type="dxa"/>
            <w:tcBorders>
              <w:top w:val="single" w:sz="4" w:space="0" w:color="000000"/>
              <w:left w:val="single" w:sz="4" w:space="0" w:color="000000"/>
              <w:bottom w:val="single" w:sz="4" w:space="0" w:color="000000"/>
              <w:right w:val="single" w:sz="4" w:space="0" w:color="000000"/>
            </w:tcBorders>
            <w:noWrap/>
            <w:hideMark/>
          </w:tcPr>
          <w:p w14:paraId="73C6D833" w14:textId="40813CF1" w:rsidR="0018203D" w:rsidRPr="00070E7D" w:rsidRDefault="0018203D">
            <w:pPr>
              <w:pStyle w:val="Corptext"/>
              <w:widowControl w:val="0"/>
              <w:tabs>
                <w:tab w:val="left" w:pos="0"/>
                <w:tab w:val="left" w:pos="851"/>
              </w:tabs>
              <w:rPr>
                <w:rFonts w:ascii="Palatino Linotype" w:hAnsi="Palatino Linotype" w:cs="Calibri"/>
                <w:spacing w:val="-2"/>
                <w:sz w:val="22"/>
                <w:szCs w:val="22"/>
              </w:rPr>
            </w:pPr>
            <w:r w:rsidRPr="00070E7D">
              <w:rPr>
                <w:rFonts w:ascii="Palatino Linotype" w:hAnsi="Palatino Linotype" w:cs="Calibri"/>
                <w:spacing w:val="-2"/>
                <w:sz w:val="22"/>
                <w:szCs w:val="22"/>
              </w:rPr>
              <w:t>Numărul întâlnirilor comune între repreze</w:t>
            </w:r>
            <w:r w:rsidR="00952069">
              <w:rPr>
                <w:rFonts w:ascii="Palatino Linotype" w:hAnsi="Palatino Linotype" w:cs="Calibri"/>
                <w:spacing w:val="-2"/>
                <w:sz w:val="22"/>
                <w:szCs w:val="22"/>
              </w:rPr>
              <w:t>ntanții ISJ/</w:t>
            </w:r>
            <w:r w:rsidRPr="00070E7D">
              <w:rPr>
                <w:rFonts w:ascii="Palatino Linotype" w:hAnsi="Palatino Linotype" w:cs="Calibri"/>
                <w:spacing w:val="-2"/>
                <w:sz w:val="22"/>
                <w:szCs w:val="22"/>
              </w:rPr>
              <w:t>unităților de învățământ și reprezentanții Poliției Române</w:t>
            </w:r>
          </w:p>
        </w:tc>
        <w:tc>
          <w:tcPr>
            <w:tcW w:w="937" w:type="dxa"/>
            <w:tcBorders>
              <w:top w:val="single" w:sz="4" w:space="0" w:color="000000"/>
              <w:left w:val="single" w:sz="4" w:space="0" w:color="000000"/>
              <w:bottom w:val="single" w:sz="4" w:space="0" w:color="000000"/>
              <w:right w:val="single" w:sz="4" w:space="0" w:color="000000"/>
            </w:tcBorders>
            <w:noWrap/>
          </w:tcPr>
          <w:p w14:paraId="2E6110D1" w14:textId="77777777" w:rsidR="0018203D" w:rsidRPr="00070E7D" w:rsidRDefault="0018203D">
            <w:pPr>
              <w:pStyle w:val="Corptext"/>
              <w:widowControl w:val="0"/>
              <w:tabs>
                <w:tab w:val="left" w:pos="0"/>
                <w:tab w:val="left" w:pos="851"/>
              </w:tabs>
              <w:rPr>
                <w:rFonts w:ascii="Palatino Linotype" w:hAnsi="Palatino Linotype" w:cs="Calibri"/>
                <w:spacing w:val="-2"/>
                <w:sz w:val="22"/>
                <w:szCs w:val="22"/>
              </w:rPr>
            </w:pPr>
          </w:p>
        </w:tc>
      </w:tr>
      <w:tr w:rsidR="0018203D" w:rsidRPr="00070E7D" w14:paraId="28F35401" w14:textId="77777777" w:rsidTr="0018203D">
        <w:trPr>
          <w:trHeight w:val="278"/>
          <w:jc w:val="center"/>
        </w:trPr>
        <w:tc>
          <w:tcPr>
            <w:tcW w:w="523" w:type="dxa"/>
            <w:tcBorders>
              <w:top w:val="single" w:sz="4" w:space="0" w:color="000000"/>
              <w:left w:val="single" w:sz="4" w:space="0" w:color="000000"/>
              <w:bottom w:val="single" w:sz="4" w:space="0" w:color="000000"/>
              <w:right w:val="single" w:sz="4" w:space="0" w:color="000000"/>
            </w:tcBorders>
            <w:noWrap/>
            <w:vAlign w:val="center"/>
            <w:hideMark/>
          </w:tcPr>
          <w:p w14:paraId="0B136616" w14:textId="77777777" w:rsidR="0018203D" w:rsidRPr="00070E7D" w:rsidRDefault="0018203D">
            <w:pPr>
              <w:pStyle w:val="Corptext"/>
              <w:widowControl w:val="0"/>
              <w:tabs>
                <w:tab w:val="left" w:pos="0"/>
                <w:tab w:val="left" w:pos="851"/>
              </w:tabs>
              <w:jc w:val="center"/>
              <w:rPr>
                <w:rFonts w:ascii="Palatino Linotype" w:hAnsi="Palatino Linotype" w:cs="Calibri"/>
                <w:b/>
                <w:spacing w:val="-2"/>
                <w:sz w:val="22"/>
                <w:szCs w:val="22"/>
              </w:rPr>
            </w:pPr>
            <w:r w:rsidRPr="00070E7D">
              <w:rPr>
                <w:rFonts w:ascii="Palatino Linotype" w:hAnsi="Palatino Linotype" w:cs="Calibri"/>
                <w:b/>
                <w:spacing w:val="-2"/>
                <w:sz w:val="22"/>
                <w:szCs w:val="22"/>
              </w:rPr>
              <w:t>4</w:t>
            </w:r>
          </w:p>
        </w:tc>
        <w:tc>
          <w:tcPr>
            <w:tcW w:w="8490" w:type="dxa"/>
            <w:tcBorders>
              <w:top w:val="single" w:sz="4" w:space="0" w:color="000000"/>
              <w:left w:val="single" w:sz="4" w:space="0" w:color="000000"/>
              <w:bottom w:val="single" w:sz="4" w:space="0" w:color="000000"/>
              <w:right w:val="single" w:sz="4" w:space="0" w:color="000000"/>
            </w:tcBorders>
            <w:noWrap/>
            <w:hideMark/>
          </w:tcPr>
          <w:p w14:paraId="02401304" w14:textId="77777777" w:rsidR="0018203D" w:rsidRPr="00070E7D" w:rsidRDefault="0018203D">
            <w:pPr>
              <w:pStyle w:val="Corptext"/>
              <w:widowControl w:val="0"/>
              <w:tabs>
                <w:tab w:val="left" w:pos="0"/>
                <w:tab w:val="left" w:pos="851"/>
              </w:tabs>
              <w:rPr>
                <w:rFonts w:ascii="Palatino Linotype" w:hAnsi="Palatino Linotype" w:cs="Calibri"/>
                <w:spacing w:val="-2"/>
                <w:sz w:val="22"/>
                <w:szCs w:val="22"/>
              </w:rPr>
            </w:pPr>
            <w:r w:rsidRPr="00070E7D">
              <w:rPr>
                <w:rFonts w:ascii="Palatino Linotype" w:hAnsi="Palatino Linotype" w:cs="Calibri"/>
                <w:spacing w:val="-2"/>
                <w:sz w:val="22"/>
                <w:szCs w:val="22"/>
              </w:rPr>
              <w:t xml:space="preserve">Numărul activităților desfășurate în cadrul orelor de curs, având caracter informativ – preventiv, pentru: </w:t>
            </w:r>
          </w:p>
        </w:tc>
        <w:tc>
          <w:tcPr>
            <w:tcW w:w="937" w:type="dxa"/>
            <w:tcBorders>
              <w:top w:val="single" w:sz="4" w:space="0" w:color="000000"/>
              <w:left w:val="single" w:sz="4" w:space="0" w:color="000000"/>
              <w:bottom w:val="single" w:sz="4" w:space="0" w:color="000000"/>
              <w:right w:val="single" w:sz="4" w:space="0" w:color="000000"/>
            </w:tcBorders>
            <w:noWrap/>
            <w:hideMark/>
          </w:tcPr>
          <w:p w14:paraId="6F263CB1" w14:textId="77777777" w:rsidR="0018203D" w:rsidRPr="00070E7D" w:rsidRDefault="0018203D">
            <w:pPr>
              <w:pStyle w:val="Corptext"/>
              <w:widowControl w:val="0"/>
              <w:tabs>
                <w:tab w:val="left" w:pos="0"/>
                <w:tab w:val="left" w:pos="851"/>
              </w:tabs>
              <w:rPr>
                <w:rFonts w:ascii="Palatino Linotype" w:hAnsi="Palatino Linotype" w:cs="Calibri"/>
                <w:spacing w:val="-2"/>
                <w:sz w:val="22"/>
                <w:szCs w:val="22"/>
              </w:rPr>
            </w:pPr>
            <w:r w:rsidRPr="00070E7D">
              <w:rPr>
                <w:rFonts w:ascii="Palatino Linotype" w:hAnsi="Palatino Linotype" w:cs="Calibri"/>
                <w:spacing w:val="-2"/>
                <w:sz w:val="22"/>
                <w:szCs w:val="22"/>
              </w:rPr>
              <w:t> </w:t>
            </w:r>
          </w:p>
        </w:tc>
      </w:tr>
      <w:tr w:rsidR="0018203D" w:rsidRPr="00070E7D" w14:paraId="16E192A5" w14:textId="77777777" w:rsidTr="0018203D">
        <w:trPr>
          <w:trHeight w:val="278"/>
          <w:jc w:val="center"/>
        </w:trPr>
        <w:tc>
          <w:tcPr>
            <w:tcW w:w="523" w:type="dxa"/>
            <w:tcBorders>
              <w:top w:val="single" w:sz="4" w:space="0" w:color="000000"/>
              <w:left w:val="single" w:sz="4" w:space="0" w:color="000000"/>
              <w:bottom w:val="single" w:sz="4" w:space="0" w:color="000000"/>
              <w:right w:val="single" w:sz="4" w:space="0" w:color="000000"/>
            </w:tcBorders>
            <w:noWrap/>
            <w:vAlign w:val="center"/>
          </w:tcPr>
          <w:p w14:paraId="19EA84F4" w14:textId="77777777" w:rsidR="0018203D" w:rsidRPr="00070E7D" w:rsidRDefault="0018203D">
            <w:pPr>
              <w:pStyle w:val="Corptext"/>
              <w:widowControl w:val="0"/>
              <w:tabs>
                <w:tab w:val="left" w:pos="0"/>
                <w:tab w:val="left" w:pos="851"/>
              </w:tabs>
              <w:jc w:val="center"/>
              <w:rPr>
                <w:rFonts w:ascii="Palatino Linotype" w:hAnsi="Palatino Linotype" w:cs="Calibri"/>
                <w:spacing w:val="-2"/>
                <w:sz w:val="22"/>
                <w:szCs w:val="22"/>
              </w:rPr>
            </w:pPr>
          </w:p>
        </w:tc>
        <w:tc>
          <w:tcPr>
            <w:tcW w:w="8490" w:type="dxa"/>
            <w:tcBorders>
              <w:top w:val="single" w:sz="4" w:space="0" w:color="000000"/>
              <w:left w:val="single" w:sz="4" w:space="0" w:color="000000"/>
              <w:bottom w:val="single" w:sz="4" w:space="0" w:color="000000"/>
              <w:right w:val="single" w:sz="4" w:space="0" w:color="000000"/>
            </w:tcBorders>
            <w:noWrap/>
            <w:hideMark/>
          </w:tcPr>
          <w:p w14:paraId="54FB4F45" w14:textId="77777777" w:rsidR="0018203D" w:rsidRPr="00070E7D" w:rsidRDefault="0018203D" w:rsidP="0018203D">
            <w:pPr>
              <w:pStyle w:val="Corptext"/>
              <w:widowControl w:val="0"/>
              <w:numPr>
                <w:ilvl w:val="0"/>
                <w:numId w:val="25"/>
              </w:numPr>
              <w:tabs>
                <w:tab w:val="left" w:pos="0"/>
                <w:tab w:val="left" w:pos="851"/>
              </w:tabs>
              <w:rPr>
                <w:rFonts w:ascii="Palatino Linotype" w:hAnsi="Palatino Linotype" w:cs="Calibri"/>
                <w:spacing w:val="-2"/>
                <w:sz w:val="22"/>
                <w:szCs w:val="22"/>
              </w:rPr>
            </w:pPr>
            <w:r w:rsidRPr="00070E7D">
              <w:rPr>
                <w:rFonts w:ascii="Palatino Linotype" w:hAnsi="Palatino Linotype" w:cs="Calibri"/>
                <w:spacing w:val="-2"/>
                <w:sz w:val="22"/>
                <w:szCs w:val="22"/>
              </w:rPr>
              <w:t>prevenirea infracțiunilor comise cu violență</w:t>
            </w:r>
          </w:p>
        </w:tc>
        <w:tc>
          <w:tcPr>
            <w:tcW w:w="937" w:type="dxa"/>
            <w:tcBorders>
              <w:top w:val="single" w:sz="4" w:space="0" w:color="000000"/>
              <w:left w:val="single" w:sz="4" w:space="0" w:color="000000"/>
              <w:bottom w:val="single" w:sz="4" w:space="0" w:color="000000"/>
              <w:right w:val="single" w:sz="4" w:space="0" w:color="000000"/>
            </w:tcBorders>
            <w:noWrap/>
          </w:tcPr>
          <w:p w14:paraId="481CE09C" w14:textId="77777777" w:rsidR="0018203D" w:rsidRPr="00070E7D" w:rsidRDefault="0018203D">
            <w:pPr>
              <w:pStyle w:val="Corptext"/>
              <w:widowControl w:val="0"/>
              <w:tabs>
                <w:tab w:val="left" w:pos="0"/>
                <w:tab w:val="left" w:pos="851"/>
              </w:tabs>
              <w:rPr>
                <w:rFonts w:ascii="Palatino Linotype" w:hAnsi="Palatino Linotype" w:cs="Calibri"/>
                <w:spacing w:val="-2"/>
                <w:sz w:val="22"/>
                <w:szCs w:val="22"/>
              </w:rPr>
            </w:pPr>
          </w:p>
        </w:tc>
      </w:tr>
      <w:tr w:rsidR="0018203D" w:rsidRPr="00070E7D" w14:paraId="3595D2FA" w14:textId="77777777" w:rsidTr="0018203D">
        <w:trPr>
          <w:trHeight w:val="278"/>
          <w:jc w:val="center"/>
        </w:trPr>
        <w:tc>
          <w:tcPr>
            <w:tcW w:w="523" w:type="dxa"/>
            <w:tcBorders>
              <w:top w:val="single" w:sz="4" w:space="0" w:color="000000"/>
              <w:left w:val="single" w:sz="4" w:space="0" w:color="000000"/>
              <w:bottom w:val="single" w:sz="4" w:space="0" w:color="000000"/>
              <w:right w:val="single" w:sz="4" w:space="0" w:color="000000"/>
            </w:tcBorders>
            <w:noWrap/>
            <w:vAlign w:val="center"/>
          </w:tcPr>
          <w:p w14:paraId="66C392D7" w14:textId="77777777" w:rsidR="0018203D" w:rsidRPr="00070E7D" w:rsidRDefault="0018203D">
            <w:pPr>
              <w:pStyle w:val="Corptext"/>
              <w:widowControl w:val="0"/>
              <w:tabs>
                <w:tab w:val="left" w:pos="0"/>
                <w:tab w:val="left" w:pos="851"/>
              </w:tabs>
              <w:jc w:val="center"/>
              <w:rPr>
                <w:rFonts w:ascii="Palatino Linotype" w:hAnsi="Palatino Linotype" w:cs="Calibri"/>
                <w:spacing w:val="-2"/>
                <w:sz w:val="22"/>
                <w:szCs w:val="22"/>
              </w:rPr>
            </w:pPr>
          </w:p>
        </w:tc>
        <w:tc>
          <w:tcPr>
            <w:tcW w:w="8490" w:type="dxa"/>
            <w:tcBorders>
              <w:top w:val="single" w:sz="4" w:space="0" w:color="000000"/>
              <w:left w:val="single" w:sz="4" w:space="0" w:color="000000"/>
              <w:bottom w:val="single" w:sz="4" w:space="0" w:color="000000"/>
              <w:right w:val="single" w:sz="4" w:space="0" w:color="000000"/>
            </w:tcBorders>
            <w:noWrap/>
            <w:hideMark/>
          </w:tcPr>
          <w:p w14:paraId="77E52635" w14:textId="77777777" w:rsidR="0018203D" w:rsidRPr="00070E7D" w:rsidRDefault="0018203D" w:rsidP="0018203D">
            <w:pPr>
              <w:pStyle w:val="Corptext"/>
              <w:widowControl w:val="0"/>
              <w:numPr>
                <w:ilvl w:val="0"/>
                <w:numId w:val="25"/>
              </w:numPr>
              <w:tabs>
                <w:tab w:val="left" w:pos="0"/>
                <w:tab w:val="left" w:pos="851"/>
              </w:tabs>
              <w:rPr>
                <w:rFonts w:ascii="Palatino Linotype" w:hAnsi="Palatino Linotype" w:cs="Calibri"/>
                <w:spacing w:val="-2"/>
                <w:sz w:val="22"/>
                <w:szCs w:val="22"/>
                <w:lang w:val="en-US"/>
              </w:rPr>
            </w:pPr>
            <w:r w:rsidRPr="00070E7D">
              <w:rPr>
                <w:rFonts w:ascii="Palatino Linotype" w:hAnsi="Palatino Linotype" w:cs="Calibri"/>
                <w:spacing w:val="-2"/>
                <w:sz w:val="22"/>
                <w:szCs w:val="22"/>
              </w:rPr>
              <w:t>răspunderea penală a minorilor</w:t>
            </w:r>
          </w:p>
        </w:tc>
        <w:tc>
          <w:tcPr>
            <w:tcW w:w="937" w:type="dxa"/>
            <w:tcBorders>
              <w:top w:val="single" w:sz="4" w:space="0" w:color="000000"/>
              <w:left w:val="single" w:sz="4" w:space="0" w:color="000000"/>
              <w:bottom w:val="single" w:sz="4" w:space="0" w:color="000000"/>
              <w:right w:val="single" w:sz="4" w:space="0" w:color="000000"/>
            </w:tcBorders>
            <w:noWrap/>
          </w:tcPr>
          <w:p w14:paraId="2CF7B2DF" w14:textId="77777777" w:rsidR="0018203D" w:rsidRPr="00070E7D" w:rsidRDefault="0018203D">
            <w:pPr>
              <w:pStyle w:val="Corptext"/>
              <w:widowControl w:val="0"/>
              <w:tabs>
                <w:tab w:val="left" w:pos="0"/>
                <w:tab w:val="left" w:pos="851"/>
              </w:tabs>
              <w:rPr>
                <w:rFonts w:ascii="Palatino Linotype" w:hAnsi="Palatino Linotype" w:cs="Calibri"/>
                <w:spacing w:val="-2"/>
                <w:sz w:val="22"/>
                <w:szCs w:val="22"/>
              </w:rPr>
            </w:pPr>
          </w:p>
        </w:tc>
      </w:tr>
      <w:tr w:rsidR="0018203D" w:rsidRPr="00070E7D" w14:paraId="495D0F68" w14:textId="77777777" w:rsidTr="0018203D">
        <w:trPr>
          <w:trHeight w:val="278"/>
          <w:jc w:val="center"/>
        </w:trPr>
        <w:tc>
          <w:tcPr>
            <w:tcW w:w="523" w:type="dxa"/>
            <w:tcBorders>
              <w:top w:val="single" w:sz="4" w:space="0" w:color="000000"/>
              <w:left w:val="single" w:sz="4" w:space="0" w:color="000000"/>
              <w:bottom w:val="single" w:sz="4" w:space="0" w:color="000000"/>
              <w:right w:val="single" w:sz="4" w:space="0" w:color="000000"/>
            </w:tcBorders>
            <w:noWrap/>
            <w:vAlign w:val="center"/>
            <w:hideMark/>
          </w:tcPr>
          <w:p w14:paraId="4FCBA2FA" w14:textId="77777777" w:rsidR="0018203D" w:rsidRPr="00070E7D" w:rsidRDefault="0018203D">
            <w:pPr>
              <w:rPr>
                <w:rFonts w:ascii="Palatino Linotype" w:hAnsi="Palatino Linotype" w:cs="Calibri"/>
                <w:spacing w:val="-2"/>
                <w:sz w:val="22"/>
                <w:szCs w:val="22"/>
              </w:rPr>
            </w:pPr>
          </w:p>
        </w:tc>
        <w:tc>
          <w:tcPr>
            <w:tcW w:w="8490" w:type="dxa"/>
            <w:tcBorders>
              <w:top w:val="single" w:sz="4" w:space="0" w:color="000000"/>
              <w:left w:val="single" w:sz="4" w:space="0" w:color="000000"/>
              <w:bottom w:val="single" w:sz="4" w:space="0" w:color="000000"/>
              <w:right w:val="single" w:sz="4" w:space="0" w:color="000000"/>
            </w:tcBorders>
            <w:noWrap/>
            <w:hideMark/>
          </w:tcPr>
          <w:p w14:paraId="523828B6" w14:textId="41010D08" w:rsidR="0018203D" w:rsidRPr="00070E7D" w:rsidRDefault="00952069" w:rsidP="00952069">
            <w:pPr>
              <w:pStyle w:val="Corptext"/>
              <w:widowControl w:val="0"/>
              <w:numPr>
                <w:ilvl w:val="0"/>
                <w:numId w:val="25"/>
              </w:numPr>
              <w:tabs>
                <w:tab w:val="left" w:pos="0"/>
                <w:tab w:val="left" w:pos="851"/>
              </w:tabs>
              <w:rPr>
                <w:rFonts w:ascii="Palatino Linotype" w:hAnsi="Palatino Linotype"/>
                <w:sz w:val="22"/>
                <w:szCs w:val="22"/>
              </w:rPr>
            </w:pPr>
            <w:r>
              <w:rPr>
                <w:rFonts w:ascii="Palatino Linotype" w:hAnsi="Palatino Linotype" w:cs="Calibri"/>
                <w:spacing w:val="-2"/>
                <w:sz w:val="22"/>
                <w:szCs w:val="22"/>
              </w:rPr>
              <w:t xml:space="preserve">fenomenul de </w:t>
            </w:r>
            <w:proofErr w:type="spellStart"/>
            <w:r>
              <w:rPr>
                <w:rFonts w:ascii="Palatino Linotype" w:hAnsi="Palatino Linotype" w:cs="Calibri"/>
                <w:spacing w:val="-2"/>
                <w:sz w:val="22"/>
                <w:szCs w:val="22"/>
              </w:rPr>
              <w:t>bullying</w:t>
            </w:r>
            <w:proofErr w:type="spellEnd"/>
            <w:r w:rsidR="0018203D" w:rsidRPr="00070E7D">
              <w:rPr>
                <w:rFonts w:ascii="Palatino Linotype" w:hAnsi="Palatino Linotype" w:cs="Calibri"/>
                <w:spacing w:val="-2"/>
                <w:sz w:val="22"/>
                <w:szCs w:val="22"/>
              </w:rPr>
              <w:t>/</w:t>
            </w:r>
            <w:proofErr w:type="spellStart"/>
            <w:r w:rsidR="0018203D" w:rsidRPr="00070E7D">
              <w:rPr>
                <w:rFonts w:ascii="Palatino Linotype" w:hAnsi="Palatino Linotype" w:cs="Calibri"/>
                <w:spacing w:val="-2"/>
                <w:sz w:val="22"/>
                <w:szCs w:val="22"/>
              </w:rPr>
              <w:t>cyberbullying</w:t>
            </w:r>
            <w:proofErr w:type="spellEnd"/>
          </w:p>
        </w:tc>
        <w:tc>
          <w:tcPr>
            <w:tcW w:w="937" w:type="dxa"/>
            <w:tcBorders>
              <w:top w:val="single" w:sz="4" w:space="0" w:color="000000"/>
              <w:left w:val="single" w:sz="4" w:space="0" w:color="000000"/>
              <w:bottom w:val="single" w:sz="4" w:space="0" w:color="000000"/>
              <w:right w:val="single" w:sz="4" w:space="0" w:color="000000"/>
            </w:tcBorders>
            <w:noWrap/>
            <w:hideMark/>
          </w:tcPr>
          <w:p w14:paraId="4F7EAA6E" w14:textId="77777777" w:rsidR="0018203D" w:rsidRPr="00070E7D" w:rsidRDefault="0018203D">
            <w:pPr>
              <w:pStyle w:val="Corptext"/>
              <w:widowControl w:val="0"/>
              <w:tabs>
                <w:tab w:val="left" w:pos="0"/>
                <w:tab w:val="left" w:pos="851"/>
              </w:tabs>
              <w:rPr>
                <w:rFonts w:ascii="Palatino Linotype" w:hAnsi="Palatino Linotype" w:cs="Calibri"/>
                <w:spacing w:val="-2"/>
                <w:sz w:val="22"/>
                <w:szCs w:val="22"/>
              </w:rPr>
            </w:pPr>
            <w:r w:rsidRPr="00070E7D">
              <w:rPr>
                <w:rFonts w:ascii="Palatino Linotype" w:hAnsi="Palatino Linotype" w:cs="Calibri"/>
                <w:spacing w:val="-2"/>
                <w:sz w:val="22"/>
                <w:szCs w:val="22"/>
              </w:rPr>
              <w:t> </w:t>
            </w:r>
          </w:p>
        </w:tc>
      </w:tr>
      <w:tr w:rsidR="0018203D" w:rsidRPr="00070E7D" w14:paraId="2BA9FEBC" w14:textId="77777777" w:rsidTr="0018203D">
        <w:trPr>
          <w:trHeight w:val="278"/>
          <w:jc w:val="center"/>
        </w:trPr>
        <w:tc>
          <w:tcPr>
            <w:tcW w:w="523" w:type="dxa"/>
            <w:tcBorders>
              <w:top w:val="single" w:sz="4" w:space="0" w:color="000000"/>
              <w:left w:val="single" w:sz="4" w:space="0" w:color="000000"/>
              <w:bottom w:val="single" w:sz="4" w:space="0" w:color="000000"/>
              <w:right w:val="single" w:sz="4" w:space="0" w:color="000000"/>
            </w:tcBorders>
            <w:noWrap/>
            <w:vAlign w:val="center"/>
            <w:hideMark/>
          </w:tcPr>
          <w:p w14:paraId="1224F3A2" w14:textId="77777777" w:rsidR="0018203D" w:rsidRPr="00070E7D" w:rsidRDefault="0018203D">
            <w:pPr>
              <w:rPr>
                <w:rFonts w:ascii="Palatino Linotype" w:hAnsi="Palatino Linotype" w:cs="Calibri"/>
                <w:spacing w:val="-2"/>
                <w:sz w:val="22"/>
                <w:szCs w:val="22"/>
              </w:rPr>
            </w:pPr>
          </w:p>
        </w:tc>
        <w:tc>
          <w:tcPr>
            <w:tcW w:w="8490" w:type="dxa"/>
            <w:tcBorders>
              <w:top w:val="single" w:sz="4" w:space="0" w:color="000000"/>
              <w:left w:val="single" w:sz="4" w:space="0" w:color="000000"/>
              <w:bottom w:val="single" w:sz="4" w:space="0" w:color="000000"/>
              <w:right w:val="single" w:sz="4" w:space="0" w:color="000000"/>
            </w:tcBorders>
            <w:noWrap/>
            <w:hideMark/>
          </w:tcPr>
          <w:p w14:paraId="2EA34214" w14:textId="77777777" w:rsidR="0018203D" w:rsidRPr="00070E7D" w:rsidRDefault="0018203D" w:rsidP="0018203D">
            <w:pPr>
              <w:pStyle w:val="Corptext"/>
              <w:widowControl w:val="0"/>
              <w:numPr>
                <w:ilvl w:val="0"/>
                <w:numId w:val="25"/>
              </w:numPr>
              <w:tabs>
                <w:tab w:val="left" w:pos="0"/>
                <w:tab w:val="left" w:pos="851"/>
              </w:tabs>
              <w:rPr>
                <w:rFonts w:ascii="Palatino Linotype" w:hAnsi="Palatino Linotype" w:cs="Calibri"/>
                <w:spacing w:val="-2"/>
                <w:sz w:val="22"/>
                <w:szCs w:val="22"/>
              </w:rPr>
            </w:pPr>
            <w:r w:rsidRPr="00070E7D">
              <w:rPr>
                <w:rFonts w:ascii="Palatino Linotype" w:hAnsi="Palatino Linotype" w:cs="Calibri"/>
                <w:spacing w:val="-2"/>
                <w:sz w:val="22"/>
                <w:szCs w:val="22"/>
              </w:rPr>
              <w:t>prevenirea infracțiunilor contra patrimoniului</w:t>
            </w:r>
          </w:p>
        </w:tc>
        <w:tc>
          <w:tcPr>
            <w:tcW w:w="937" w:type="dxa"/>
            <w:tcBorders>
              <w:top w:val="single" w:sz="4" w:space="0" w:color="000000"/>
              <w:left w:val="single" w:sz="4" w:space="0" w:color="000000"/>
              <w:bottom w:val="single" w:sz="4" w:space="0" w:color="000000"/>
              <w:right w:val="single" w:sz="4" w:space="0" w:color="000000"/>
            </w:tcBorders>
            <w:noWrap/>
            <w:hideMark/>
          </w:tcPr>
          <w:p w14:paraId="482AC3E5" w14:textId="77777777" w:rsidR="0018203D" w:rsidRPr="00070E7D" w:rsidRDefault="0018203D">
            <w:pPr>
              <w:pStyle w:val="Corptext"/>
              <w:widowControl w:val="0"/>
              <w:tabs>
                <w:tab w:val="left" w:pos="0"/>
                <w:tab w:val="left" w:pos="851"/>
              </w:tabs>
              <w:rPr>
                <w:rFonts w:ascii="Palatino Linotype" w:hAnsi="Palatino Linotype" w:cs="Calibri"/>
                <w:spacing w:val="-2"/>
                <w:sz w:val="22"/>
                <w:szCs w:val="22"/>
              </w:rPr>
            </w:pPr>
            <w:r w:rsidRPr="00070E7D">
              <w:rPr>
                <w:rFonts w:ascii="Palatino Linotype" w:hAnsi="Palatino Linotype" w:cs="Calibri"/>
                <w:spacing w:val="-2"/>
                <w:sz w:val="22"/>
                <w:szCs w:val="22"/>
              </w:rPr>
              <w:t> </w:t>
            </w:r>
          </w:p>
        </w:tc>
      </w:tr>
      <w:tr w:rsidR="0018203D" w:rsidRPr="00070E7D" w14:paraId="0E4C2AFF" w14:textId="77777777" w:rsidTr="0018203D">
        <w:trPr>
          <w:trHeight w:val="278"/>
          <w:jc w:val="center"/>
        </w:trPr>
        <w:tc>
          <w:tcPr>
            <w:tcW w:w="523" w:type="dxa"/>
            <w:tcBorders>
              <w:top w:val="single" w:sz="4" w:space="0" w:color="000000"/>
              <w:left w:val="single" w:sz="4" w:space="0" w:color="000000"/>
              <w:bottom w:val="single" w:sz="4" w:space="0" w:color="000000"/>
              <w:right w:val="single" w:sz="4" w:space="0" w:color="000000"/>
            </w:tcBorders>
            <w:noWrap/>
            <w:vAlign w:val="center"/>
          </w:tcPr>
          <w:p w14:paraId="339E4445" w14:textId="77777777" w:rsidR="0018203D" w:rsidRPr="00070E7D" w:rsidRDefault="0018203D">
            <w:pPr>
              <w:pStyle w:val="Corptext"/>
              <w:widowControl w:val="0"/>
              <w:tabs>
                <w:tab w:val="left" w:pos="0"/>
                <w:tab w:val="left" w:pos="851"/>
              </w:tabs>
              <w:jc w:val="center"/>
              <w:rPr>
                <w:rFonts w:ascii="Palatino Linotype" w:hAnsi="Palatino Linotype" w:cs="Calibri"/>
                <w:spacing w:val="-2"/>
                <w:sz w:val="22"/>
                <w:szCs w:val="22"/>
              </w:rPr>
            </w:pPr>
          </w:p>
        </w:tc>
        <w:tc>
          <w:tcPr>
            <w:tcW w:w="8490" w:type="dxa"/>
            <w:tcBorders>
              <w:top w:val="single" w:sz="4" w:space="0" w:color="000000"/>
              <w:left w:val="single" w:sz="4" w:space="0" w:color="000000"/>
              <w:bottom w:val="single" w:sz="4" w:space="0" w:color="000000"/>
              <w:right w:val="single" w:sz="4" w:space="0" w:color="000000"/>
            </w:tcBorders>
            <w:noWrap/>
            <w:hideMark/>
          </w:tcPr>
          <w:p w14:paraId="59ADD9F7" w14:textId="77777777" w:rsidR="0018203D" w:rsidRPr="00070E7D" w:rsidRDefault="0018203D" w:rsidP="0018203D">
            <w:pPr>
              <w:pStyle w:val="Corptext"/>
              <w:widowControl w:val="0"/>
              <w:numPr>
                <w:ilvl w:val="0"/>
                <w:numId w:val="25"/>
              </w:numPr>
              <w:tabs>
                <w:tab w:val="left" w:pos="0"/>
                <w:tab w:val="left" w:pos="851"/>
              </w:tabs>
              <w:rPr>
                <w:rFonts w:ascii="Palatino Linotype" w:hAnsi="Palatino Linotype" w:cs="Calibri"/>
                <w:spacing w:val="-2"/>
                <w:sz w:val="22"/>
                <w:szCs w:val="22"/>
              </w:rPr>
            </w:pPr>
            <w:r w:rsidRPr="00070E7D">
              <w:rPr>
                <w:rFonts w:ascii="Palatino Linotype" w:hAnsi="Palatino Linotype" w:cs="Calibri"/>
                <w:spacing w:val="-2"/>
                <w:sz w:val="22"/>
                <w:szCs w:val="22"/>
              </w:rPr>
              <w:t>prevenirea consumului de droguri</w:t>
            </w:r>
          </w:p>
        </w:tc>
        <w:tc>
          <w:tcPr>
            <w:tcW w:w="937" w:type="dxa"/>
            <w:tcBorders>
              <w:top w:val="single" w:sz="4" w:space="0" w:color="000000"/>
              <w:left w:val="single" w:sz="4" w:space="0" w:color="000000"/>
              <w:bottom w:val="single" w:sz="4" w:space="0" w:color="000000"/>
              <w:right w:val="single" w:sz="4" w:space="0" w:color="000000"/>
            </w:tcBorders>
            <w:noWrap/>
          </w:tcPr>
          <w:p w14:paraId="7D8FBCD5" w14:textId="77777777" w:rsidR="0018203D" w:rsidRPr="00070E7D" w:rsidRDefault="0018203D">
            <w:pPr>
              <w:pStyle w:val="Corptext"/>
              <w:widowControl w:val="0"/>
              <w:tabs>
                <w:tab w:val="left" w:pos="0"/>
                <w:tab w:val="left" w:pos="851"/>
              </w:tabs>
              <w:rPr>
                <w:rFonts w:ascii="Palatino Linotype" w:hAnsi="Palatino Linotype" w:cs="Calibri"/>
                <w:spacing w:val="-2"/>
                <w:sz w:val="22"/>
                <w:szCs w:val="22"/>
              </w:rPr>
            </w:pPr>
          </w:p>
        </w:tc>
      </w:tr>
      <w:tr w:rsidR="0018203D" w:rsidRPr="00070E7D" w14:paraId="55C99C8E" w14:textId="77777777" w:rsidTr="0018203D">
        <w:trPr>
          <w:trHeight w:val="278"/>
          <w:jc w:val="center"/>
        </w:trPr>
        <w:tc>
          <w:tcPr>
            <w:tcW w:w="523" w:type="dxa"/>
            <w:tcBorders>
              <w:top w:val="single" w:sz="4" w:space="0" w:color="000000"/>
              <w:left w:val="single" w:sz="4" w:space="0" w:color="000000"/>
              <w:bottom w:val="single" w:sz="4" w:space="0" w:color="000000"/>
              <w:right w:val="single" w:sz="4" w:space="0" w:color="000000"/>
            </w:tcBorders>
            <w:noWrap/>
            <w:vAlign w:val="center"/>
          </w:tcPr>
          <w:p w14:paraId="1B1A369B" w14:textId="77777777" w:rsidR="0018203D" w:rsidRPr="00070E7D" w:rsidRDefault="0018203D">
            <w:pPr>
              <w:pStyle w:val="Corptext"/>
              <w:widowControl w:val="0"/>
              <w:tabs>
                <w:tab w:val="left" w:pos="0"/>
                <w:tab w:val="left" w:pos="851"/>
              </w:tabs>
              <w:jc w:val="center"/>
              <w:rPr>
                <w:rFonts w:ascii="Palatino Linotype" w:hAnsi="Palatino Linotype" w:cs="Calibri"/>
                <w:b/>
                <w:spacing w:val="-2"/>
                <w:sz w:val="22"/>
                <w:szCs w:val="22"/>
              </w:rPr>
            </w:pPr>
          </w:p>
        </w:tc>
        <w:tc>
          <w:tcPr>
            <w:tcW w:w="8490" w:type="dxa"/>
            <w:tcBorders>
              <w:top w:val="single" w:sz="4" w:space="0" w:color="000000"/>
              <w:left w:val="single" w:sz="4" w:space="0" w:color="000000"/>
              <w:bottom w:val="single" w:sz="4" w:space="0" w:color="000000"/>
              <w:right w:val="single" w:sz="4" w:space="0" w:color="000000"/>
            </w:tcBorders>
            <w:noWrap/>
            <w:hideMark/>
          </w:tcPr>
          <w:p w14:paraId="57AD941A" w14:textId="77777777" w:rsidR="0018203D" w:rsidRPr="00070E7D" w:rsidRDefault="0018203D" w:rsidP="0018203D">
            <w:pPr>
              <w:pStyle w:val="Corptext"/>
              <w:widowControl w:val="0"/>
              <w:numPr>
                <w:ilvl w:val="0"/>
                <w:numId w:val="25"/>
              </w:numPr>
              <w:tabs>
                <w:tab w:val="left" w:pos="0"/>
                <w:tab w:val="left" w:pos="851"/>
              </w:tabs>
              <w:rPr>
                <w:rFonts w:ascii="Palatino Linotype" w:hAnsi="Palatino Linotype" w:cs="Calibri"/>
                <w:spacing w:val="-2"/>
                <w:sz w:val="22"/>
                <w:szCs w:val="22"/>
              </w:rPr>
            </w:pPr>
            <w:r w:rsidRPr="00070E7D">
              <w:rPr>
                <w:rFonts w:ascii="Palatino Linotype" w:hAnsi="Palatino Linotype" w:cs="Calibri"/>
                <w:spacing w:val="-2"/>
                <w:sz w:val="22"/>
                <w:szCs w:val="22"/>
              </w:rPr>
              <w:t>prevenirea traficului de persoane</w:t>
            </w:r>
          </w:p>
        </w:tc>
        <w:tc>
          <w:tcPr>
            <w:tcW w:w="937" w:type="dxa"/>
            <w:tcBorders>
              <w:top w:val="single" w:sz="4" w:space="0" w:color="000000"/>
              <w:left w:val="single" w:sz="4" w:space="0" w:color="000000"/>
              <w:bottom w:val="single" w:sz="4" w:space="0" w:color="000000"/>
              <w:right w:val="single" w:sz="4" w:space="0" w:color="000000"/>
            </w:tcBorders>
            <w:noWrap/>
          </w:tcPr>
          <w:p w14:paraId="39178156" w14:textId="77777777" w:rsidR="0018203D" w:rsidRPr="00070E7D" w:rsidRDefault="0018203D">
            <w:pPr>
              <w:pStyle w:val="Corptext"/>
              <w:widowControl w:val="0"/>
              <w:tabs>
                <w:tab w:val="left" w:pos="0"/>
                <w:tab w:val="left" w:pos="851"/>
              </w:tabs>
              <w:rPr>
                <w:rFonts w:ascii="Palatino Linotype" w:hAnsi="Palatino Linotype" w:cs="Calibri"/>
                <w:spacing w:val="-2"/>
                <w:sz w:val="22"/>
                <w:szCs w:val="22"/>
              </w:rPr>
            </w:pPr>
          </w:p>
        </w:tc>
      </w:tr>
      <w:tr w:rsidR="0018203D" w:rsidRPr="00070E7D" w14:paraId="66C55004" w14:textId="77777777" w:rsidTr="0018203D">
        <w:trPr>
          <w:trHeight w:val="278"/>
          <w:jc w:val="center"/>
        </w:trPr>
        <w:tc>
          <w:tcPr>
            <w:tcW w:w="523" w:type="dxa"/>
            <w:tcBorders>
              <w:top w:val="single" w:sz="4" w:space="0" w:color="000000"/>
              <w:left w:val="single" w:sz="4" w:space="0" w:color="000000"/>
              <w:bottom w:val="single" w:sz="4" w:space="0" w:color="000000"/>
              <w:right w:val="single" w:sz="4" w:space="0" w:color="000000"/>
            </w:tcBorders>
            <w:noWrap/>
            <w:vAlign w:val="center"/>
          </w:tcPr>
          <w:p w14:paraId="3287C509" w14:textId="77777777" w:rsidR="0018203D" w:rsidRPr="00070E7D" w:rsidRDefault="0018203D">
            <w:pPr>
              <w:pStyle w:val="Corptext"/>
              <w:widowControl w:val="0"/>
              <w:tabs>
                <w:tab w:val="left" w:pos="0"/>
                <w:tab w:val="left" w:pos="851"/>
              </w:tabs>
              <w:jc w:val="center"/>
              <w:rPr>
                <w:rFonts w:ascii="Palatino Linotype" w:hAnsi="Palatino Linotype" w:cs="Calibri"/>
                <w:b/>
                <w:spacing w:val="-2"/>
                <w:sz w:val="22"/>
                <w:szCs w:val="22"/>
              </w:rPr>
            </w:pPr>
          </w:p>
        </w:tc>
        <w:tc>
          <w:tcPr>
            <w:tcW w:w="8490" w:type="dxa"/>
            <w:tcBorders>
              <w:top w:val="single" w:sz="4" w:space="0" w:color="000000"/>
              <w:left w:val="single" w:sz="4" w:space="0" w:color="000000"/>
              <w:bottom w:val="single" w:sz="4" w:space="0" w:color="000000"/>
              <w:right w:val="single" w:sz="4" w:space="0" w:color="000000"/>
            </w:tcBorders>
            <w:noWrap/>
            <w:hideMark/>
          </w:tcPr>
          <w:p w14:paraId="1D9EAEC2" w14:textId="77777777" w:rsidR="0018203D" w:rsidRPr="00070E7D" w:rsidRDefault="0018203D" w:rsidP="0018203D">
            <w:pPr>
              <w:pStyle w:val="Corptext"/>
              <w:widowControl w:val="0"/>
              <w:numPr>
                <w:ilvl w:val="0"/>
                <w:numId w:val="25"/>
              </w:numPr>
              <w:tabs>
                <w:tab w:val="left" w:pos="0"/>
                <w:tab w:val="left" w:pos="851"/>
              </w:tabs>
              <w:rPr>
                <w:rFonts w:ascii="Palatino Linotype" w:hAnsi="Palatino Linotype" w:cs="Calibri"/>
                <w:spacing w:val="-2"/>
                <w:sz w:val="22"/>
                <w:szCs w:val="22"/>
              </w:rPr>
            </w:pPr>
            <w:r w:rsidRPr="00070E7D">
              <w:rPr>
                <w:rFonts w:ascii="Palatino Linotype" w:hAnsi="Palatino Linotype" w:cs="Calibri"/>
                <w:spacing w:val="-2"/>
                <w:sz w:val="22"/>
                <w:szCs w:val="22"/>
              </w:rPr>
              <w:t>în domeniul rutier</w:t>
            </w:r>
          </w:p>
        </w:tc>
        <w:tc>
          <w:tcPr>
            <w:tcW w:w="937" w:type="dxa"/>
            <w:tcBorders>
              <w:top w:val="single" w:sz="4" w:space="0" w:color="000000"/>
              <w:left w:val="single" w:sz="4" w:space="0" w:color="000000"/>
              <w:bottom w:val="single" w:sz="4" w:space="0" w:color="000000"/>
              <w:right w:val="single" w:sz="4" w:space="0" w:color="000000"/>
            </w:tcBorders>
            <w:noWrap/>
          </w:tcPr>
          <w:p w14:paraId="6BA2FCB3" w14:textId="77777777" w:rsidR="0018203D" w:rsidRPr="00070E7D" w:rsidRDefault="0018203D">
            <w:pPr>
              <w:pStyle w:val="Corptext"/>
              <w:widowControl w:val="0"/>
              <w:tabs>
                <w:tab w:val="left" w:pos="0"/>
                <w:tab w:val="left" w:pos="851"/>
              </w:tabs>
              <w:rPr>
                <w:rFonts w:ascii="Palatino Linotype" w:hAnsi="Palatino Linotype" w:cs="Calibri"/>
                <w:spacing w:val="-2"/>
                <w:sz w:val="22"/>
                <w:szCs w:val="22"/>
              </w:rPr>
            </w:pPr>
          </w:p>
        </w:tc>
      </w:tr>
      <w:tr w:rsidR="0018203D" w:rsidRPr="00070E7D" w14:paraId="3C1D02F6" w14:textId="77777777" w:rsidTr="0018203D">
        <w:trPr>
          <w:trHeight w:val="278"/>
          <w:jc w:val="center"/>
        </w:trPr>
        <w:tc>
          <w:tcPr>
            <w:tcW w:w="523" w:type="dxa"/>
            <w:tcBorders>
              <w:top w:val="single" w:sz="4" w:space="0" w:color="000000"/>
              <w:left w:val="single" w:sz="4" w:space="0" w:color="000000"/>
              <w:bottom w:val="single" w:sz="4" w:space="0" w:color="000000"/>
              <w:right w:val="single" w:sz="4" w:space="0" w:color="000000"/>
            </w:tcBorders>
            <w:noWrap/>
            <w:vAlign w:val="center"/>
          </w:tcPr>
          <w:p w14:paraId="3A9BA65C" w14:textId="77777777" w:rsidR="0018203D" w:rsidRPr="00070E7D" w:rsidRDefault="0018203D">
            <w:pPr>
              <w:pStyle w:val="Corptext"/>
              <w:widowControl w:val="0"/>
              <w:tabs>
                <w:tab w:val="left" w:pos="0"/>
                <w:tab w:val="left" w:pos="851"/>
              </w:tabs>
              <w:jc w:val="center"/>
              <w:rPr>
                <w:rFonts w:ascii="Palatino Linotype" w:hAnsi="Palatino Linotype" w:cs="Calibri"/>
                <w:b/>
                <w:spacing w:val="-2"/>
                <w:sz w:val="22"/>
                <w:szCs w:val="22"/>
              </w:rPr>
            </w:pPr>
          </w:p>
        </w:tc>
        <w:tc>
          <w:tcPr>
            <w:tcW w:w="8490" w:type="dxa"/>
            <w:tcBorders>
              <w:top w:val="single" w:sz="4" w:space="0" w:color="000000"/>
              <w:left w:val="single" w:sz="4" w:space="0" w:color="000000"/>
              <w:bottom w:val="single" w:sz="4" w:space="0" w:color="000000"/>
              <w:right w:val="single" w:sz="4" w:space="0" w:color="000000"/>
            </w:tcBorders>
            <w:noWrap/>
            <w:hideMark/>
          </w:tcPr>
          <w:p w14:paraId="0049E966" w14:textId="77777777" w:rsidR="0018203D" w:rsidRPr="00070E7D" w:rsidRDefault="0018203D" w:rsidP="0018203D">
            <w:pPr>
              <w:pStyle w:val="Corptext"/>
              <w:widowControl w:val="0"/>
              <w:numPr>
                <w:ilvl w:val="0"/>
                <w:numId w:val="25"/>
              </w:numPr>
              <w:tabs>
                <w:tab w:val="left" w:pos="0"/>
                <w:tab w:val="left" w:pos="851"/>
              </w:tabs>
              <w:rPr>
                <w:rFonts w:ascii="Palatino Linotype" w:hAnsi="Palatino Linotype" w:cs="Calibri"/>
                <w:spacing w:val="-2"/>
                <w:sz w:val="22"/>
                <w:szCs w:val="22"/>
              </w:rPr>
            </w:pPr>
            <w:r w:rsidRPr="00070E7D">
              <w:rPr>
                <w:rFonts w:ascii="Palatino Linotype" w:hAnsi="Palatino Linotype" w:cs="Calibri"/>
                <w:spacing w:val="-2"/>
                <w:sz w:val="22"/>
                <w:szCs w:val="22"/>
              </w:rPr>
              <w:t>prevenirea criminalității informatice</w:t>
            </w:r>
          </w:p>
        </w:tc>
        <w:tc>
          <w:tcPr>
            <w:tcW w:w="937" w:type="dxa"/>
            <w:tcBorders>
              <w:top w:val="single" w:sz="4" w:space="0" w:color="000000"/>
              <w:left w:val="single" w:sz="4" w:space="0" w:color="000000"/>
              <w:bottom w:val="single" w:sz="4" w:space="0" w:color="000000"/>
              <w:right w:val="single" w:sz="4" w:space="0" w:color="000000"/>
            </w:tcBorders>
            <w:noWrap/>
          </w:tcPr>
          <w:p w14:paraId="2E8B9698" w14:textId="77777777" w:rsidR="0018203D" w:rsidRPr="00070E7D" w:rsidRDefault="0018203D">
            <w:pPr>
              <w:pStyle w:val="Corptext"/>
              <w:widowControl w:val="0"/>
              <w:tabs>
                <w:tab w:val="left" w:pos="0"/>
                <w:tab w:val="left" w:pos="851"/>
              </w:tabs>
              <w:rPr>
                <w:rFonts w:ascii="Palatino Linotype" w:hAnsi="Palatino Linotype" w:cs="Calibri"/>
                <w:spacing w:val="-2"/>
                <w:sz w:val="22"/>
                <w:szCs w:val="22"/>
              </w:rPr>
            </w:pPr>
          </w:p>
        </w:tc>
      </w:tr>
      <w:tr w:rsidR="0018203D" w:rsidRPr="00070E7D" w14:paraId="009A5E95" w14:textId="77777777" w:rsidTr="0018203D">
        <w:trPr>
          <w:trHeight w:val="278"/>
          <w:jc w:val="center"/>
        </w:trPr>
        <w:tc>
          <w:tcPr>
            <w:tcW w:w="523" w:type="dxa"/>
            <w:tcBorders>
              <w:top w:val="single" w:sz="4" w:space="0" w:color="000000"/>
              <w:left w:val="single" w:sz="4" w:space="0" w:color="000000"/>
              <w:bottom w:val="single" w:sz="4" w:space="0" w:color="000000"/>
              <w:right w:val="single" w:sz="4" w:space="0" w:color="000000"/>
            </w:tcBorders>
            <w:noWrap/>
            <w:vAlign w:val="center"/>
          </w:tcPr>
          <w:p w14:paraId="40077301" w14:textId="77777777" w:rsidR="0018203D" w:rsidRPr="00070E7D" w:rsidRDefault="0018203D">
            <w:pPr>
              <w:pStyle w:val="Corptext"/>
              <w:widowControl w:val="0"/>
              <w:tabs>
                <w:tab w:val="left" w:pos="0"/>
                <w:tab w:val="left" w:pos="851"/>
              </w:tabs>
              <w:jc w:val="center"/>
              <w:rPr>
                <w:rFonts w:ascii="Palatino Linotype" w:hAnsi="Palatino Linotype" w:cs="Calibri"/>
                <w:b/>
                <w:spacing w:val="-2"/>
                <w:sz w:val="22"/>
                <w:szCs w:val="22"/>
              </w:rPr>
            </w:pPr>
          </w:p>
        </w:tc>
        <w:tc>
          <w:tcPr>
            <w:tcW w:w="8490" w:type="dxa"/>
            <w:tcBorders>
              <w:top w:val="single" w:sz="4" w:space="0" w:color="000000"/>
              <w:left w:val="single" w:sz="4" w:space="0" w:color="000000"/>
              <w:bottom w:val="single" w:sz="4" w:space="0" w:color="000000"/>
              <w:right w:val="single" w:sz="4" w:space="0" w:color="000000"/>
            </w:tcBorders>
            <w:noWrap/>
            <w:hideMark/>
          </w:tcPr>
          <w:p w14:paraId="78D3CCD2" w14:textId="77777777" w:rsidR="0018203D" w:rsidRPr="00070E7D" w:rsidRDefault="0018203D" w:rsidP="0018203D">
            <w:pPr>
              <w:pStyle w:val="Corptext"/>
              <w:widowControl w:val="0"/>
              <w:numPr>
                <w:ilvl w:val="0"/>
                <w:numId w:val="25"/>
              </w:numPr>
              <w:tabs>
                <w:tab w:val="left" w:pos="0"/>
                <w:tab w:val="left" w:pos="851"/>
              </w:tabs>
              <w:rPr>
                <w:rFonts w:ascii="Palatino Linotype" w:hAnsi="Palatino Linotype" w:cs="Calibri"/>
                <w:spacing w:val="-2"/>
                <w:sz w:val="22"/>
                <w:szCs w:val="22"/>
              </w:rPr>
            </w:pPr>
            <w:r w:rsidRPr="00070E7D">
              <w:rPr>
                <w:rFonts w:ascii="Palatino Linotype" w:hAnsi="Palatino Linotype" w:cs="Calibri"/>
                <w:spacing w:val="-2"/>
                <w:sz w:val="22"/>
                <w:szCs w:val="22"/>
              </w:rPr>
              <w:t>prevenirea disparițiilor voluntare</w:t>
            </w:r>
          </w:p>
        </w:tc>
        <w:tc>
          <w:tcPr>
            <w:tcW w:w="937" w:type="dxa"/>
            <w:tcBorders>
              <w:top w:val="single" w:sz="4" w:space="0" w:color="000000"/>
              <w:left w:val="single" w:sz="4" w:space="0" w:color="000000"/>
              <w:bottom w:val="single" w:sz="4" w:space="0" w:color="000000"/>
              <w:right w:val="single" w:sz="4" w:space="0" w:color="000000"/>
            </w:tcBorders>
            <w:noWrap/>
          </w:tcPr>
          <w:p w14:paraId="70657DDC" w14:textId="77777777" w:rsidR="0018203D" w:rsidRPr="00070E7D" w:rsidRDefault="0018203D">
            <w:pPr>
              <w:pStyle w:val="Corptext"/>
              <w:widowControl w:val="0"/>
              <w:tabs>
                <w:tab w:val="left" w:pos="0"/>
                <w:tab w:val="left" w:pos="851"/>
              </w:tabs>
              <w:rPr>
                <w:rFonts w:ascii="Palatino Linotype" w:hAnsi="Palatino Linotype" w:cs="Calibri"/>
                <w:spacing w:val="-2"/>
                <w:sz w:val="22"/>
                <w:szCs w:val="22"/>
              </w:rPr>
            </w:pPr>
          </w:p>
        </w:tc>
      </w:tr>
      <w:tr w:rsidR="0018203D" w:rsidRPr="00070E7D" w14:paraId="1318FBB2" w14:textId="77777777" w:rsidTr="0018203D">
        <w:trPr>
          <w:trHeight w:val="278"/>
          <w:jc w:val="center"/>
        </w:trPr>
        <w:tc>
          <w:tcPr>
            <w:tcW w:w="523" w:type="dxa"/>
            <w:tcBorders>
              <w:top w:val="single" w:sz="4" w:space="0" w:color="000000"/>
              <w:left w:val="single" w:sz="4" w:space="0" w:color="000000"/>
              <w:bottom w:val="single" w:sz="4" w:space="0" w:color="000000"/>
              <w:right w:val="single" w:sz="4" w:space="0" w:color="000000"/>
            </w:tcBorders>
            <w:noWrap/>
            <w:vAlign w:val="center"/>
          </w:tcPr>
          <w:p w14:paraId="3D2B1EC5" w14:textId="77777777" w:rsidR="0018203D" w:rsidRPr="00070E7D" w:rsidRDefault="0018203D">
            <w:pPr>
              <w:pStyle w:val="Corptext"/>
              <w:widowControl w:val="0"/>
              <w:tabs>
                <w:tab w:val="left" w:pos="0"/>
                <w:tab w:val="left" w:pos="851"/>
              </w:tabs>
              <w:jc w:val="center"/>
              <w:rPr>
                <w:rFonts w:ascii="Palatino Linotype" w:hAnsi="Palatino Linotype" w:cs="Calibri"/>
                <w:b/>
                <w:spacing w:val="-2"/>
                <w:sz w:val="22"/>
                <w:szCs w:val="22"/>
              </w:rPr>
            </w:pPr>
          </w:p>
        </w:tc>
        <w:tc>
          <w:tcPr>
            <w:tcW w:w="8490" w:type="dxa"/>
            <w:tcBorders>
              <w:top w:val="single" w:sz="4" w:space="0" w:color="000000"/>
              <w:left w:val="single" w:sz="4" w:space="0" w:color="000000"/>
              <w:bottom w:val="single" w:sz="4" w:space="0" w:color="000000"/>
              <w:right w:val="single" w:sz="4" w:space="0" w:color="000000"/>
            </w:tcBorders>
            <w:noWrap/>
            <w:hideMark/>
          </w:tcPr>
          <w:p w14:paraId="3A483E97" w14:textId="77777777" w:rsidR="0018203D" w:rsidRPr="00070E7D" w:rsidRDefault="0018203D" w:rsidP="0018203D">
            <w:pPr>
              <w:pStyle w:val="Corptext"/>
              <w:widowControl w:val="0"/>
              <w:numPr>
                <w:ilvl w:val="0"/>
                <w:numId w:val="25"/>
              </w:numPr>
              <w:tabs>
                <w:tab w:val="left" w:pos="0"/>
                <w:tab w:val="left" w:pos="851"/>
              </w:tabs>
              <w:rPr>
                <w:rFonts w:ascii="Palatino Linotype" w:hAnsi="Palatino Linotype" w:cs="Calibri"/>
                <w:spacing w:val="-2"/>
                <w:sz w:val="22"/>
                <w:szCs w:val="22"/>
              </w:rPr>
            </w:pPr>
            <w:r w:rsidRPr="00070E7D">
              <w:rPr>
                <w:rFonts w:ascii="Palatino Linotype" w:hAnsi="Palatino Linotype" w:cs="Calibri"/>
                <w:spacing w:val="-2"/>
                <w:sz w:val="22"/>
                <w:szCs w:val="22"/>
              </w:rPr>
              <w:t>prevenirea discriminării și a infracțiunilor motivate de ură</w:t>
            </w:r>
          </w:p>
        </w:tc>
        <w:tc>
          <w:tcPr>
            <w:tcW w:w="937" w:type="dxa"/>
            <w:tcBorders>
              <w:top w:val="single" w:sz="4" w:space="0" w:color="000000"/>
              <w:left w:val="single" w:sz="4" w:space="0" w:color="000000"/>
              <w:bottom w:val="single" w:sz="4" w:space="0" w:color="000000"/>
              <w:right w:val="single" w:sz="4" w:space="0" w:color="000000"/>
            </w:tcBorders>
            <w:noWrap/>
          </w:tcPr>
          <w:p w14:paraId="0095EFB1" w14:textId="77777777" w:rsidR="0018203D" w:rsidRPr="00070E7D" w:rsidRDefault="0018203D">
            <w:pPr>
              <w:pStyle w:val="Corptext"/>
              <w:widowControl w:val="0"/>
              <w:tabs>
                <w:tab w:val="left" w:pos="0"/>
                <w:tab w:val="left" w:pos="851"/>
              </w:tabs>
              <w:rPr>
                <w:rFonts w:ascii="Palatino Linotype" w:hAnsi="Palatino Linotype" w:cs="Calibri"/>
                <w:spacing w:val="-2"/>
                <w:sz w:val="22"/>
                <w:szCs w:val="22"/>
              </w:rPr>
            </w:pPr>
          </w:p>
        </w:tc>
      </w:tr>
      <w:tr w:rsidR="0018203D" w:rsidRPr="00070E7D" w14:paraId="2845EC30" w14:textId="77777777" w:rsidTr="0018203D">
        <w:trPr>
          <w:trHeight w:val="278"/>
          <w:jc w:val="center"/>
        </w:trPr>
        <w:tc>
          <w:tcPr>
            <w:tcW w:w="523" w:type="dxa"/>
            <w:tcBorders>
              <w:top w:val="single" w:sz="4" w:space="0" w:color="000000"/>
              <w:left w:val="single" w:sz="4" w:space="0" w:color="000000"/>
              <w:bottom w:val="single" w:sz="4" w:space="0" w:color="000000"/>
              <w:right w:val="single" w:sz="4" w:space="0" w:color="000000"/>
            </w:tcBorders>
            <w:noWrap/>
            <w:vAlign w:val="center"/>
          </w:tcPr>
          <w:p w14:paraId="407C9D74" w14:textId="77777777" w:rsidR="0018203D" w:rsidRPr="00070E7D" w:rsidRDefault="0018203D">
            <w:pPr>
              <w:pStyle w:val="Corptext"/>
              <w:widowControl w:val="0"/>
              <w:tabs>
                <w:tab w:val="left" w:pos="0"/>
                <w:tab w:val="left" w:pos="851"/>
              </w:tabs>
              <w:jc w:val="center"/>
              <w:rPr>
                <w:rFonts w:ascii="Palatino Linotype" w:hAnsi="Palatino Linotype" w:cs="Calibri"/>
                <w:b/>
                <w:spacing w:val="-2"/>
                <w:sz w:val="22"/>
                <w:szCs w:val="22"/>
              </w:rPr>
            </w:pPr>
          </w:p>
        </w:tc>
        <w:tc>
          <w:tcPr>
            <w:tcW w:w="8490" w:type="dxa"/>
            <w:tcBorders>
              <w:top w:val="single" w:sz="4" w:space="0" w:color="000000"/>
              <w:left w:val="single" w:sz="4" w:space="0" w:color="000000"/>
              <w:bottom w:val="single" w:sz="4" w:space="0" w:color="000000"/>
              <w:right w:val="single" w:sz="4" w:space="0" w:color="000000"/>
            </w:tcBorders>
            <w:noWrap/>
            <w:hideMark/>
          </w:tcPr>
          <w:p w14:paraId="07B13C8E" w14:textId="77777777" w:rsidR="0018203D" w:rsidRPr="00070E7D" w:rsidRDefault="0018203D" w:rsidP="0018203D">
            <w:pPr>
              <w:pStyle w:val="Corptext"/>
              <w:widowControl w:val="0"/>
              <w:numPr>
                <w:ilvl w:val="0"/>
                <w:numId w:val="25"/>
              </w:numPr>
              <w:tabs>
                <w:tab w:val="left" w:pos="0"/>
                <w:tab w:val="left" w:pos="851"/>
              </w:tabs>
              <w:rPr>
                <w:rFonts w:ascii="Palatino Linotype" w:hAnsi="Palatino Linotype" w:cs="Calibri"/>
                <w:spacing w:val="-2"/>
                <w:sz w:val="22"/>
                <w:szCs w:val="22"/>
              </w:rPr>
            </w:pPr>
            <w:r w:rsidRPr="00070E7D">
              <w:rPr>
                <w:rFonts w:ascii="Palatino Linotype" w:hAnsi="Palatino Linotype" w:cs="Calibri"/>
                <w:spacing w:val="-2"/>
                <w:sz w:val="22"/>
                <w:szCs w:val="22"/>
              </w:rPr>
              <w:t>prevenirea victimizării minorilor</w:t>
            </w:r>
          </w:p>
        </w:tc>
        <w:tc>
          <w:tcPr>
            <w:tcW w:w="937" w:type="dxa"/>
            <w:tcBorders>
              <w:top w:val="single" w:sz="4" w:space="0" w:color="000000"/>
              <w:left w:val="single" w:sz="4" w:space="0" w:color="000000"/>
              <w:bottom w:val="single" w:sz="4" w:space="0" w:color="000000"/>
              <w:right w:val="single" w:sz="4" w:space="0" w:color="000000"/>
            </w:tcBorders>
            <w:noWrap/>
          </w:tcPr>
          <w:p w14:paraId="356CC171" w14:textId="77777777" w:rsidR="0018203D" w:rsidRPr="00070E7D" w:rsidRDefault="0018203D">
            <w:pPr>
              <w:pStyle w:val="Corptext"/>
              <w:widowControl w:val="0"/>
              <w:tabs>
                <w:tab w:val="left" w:pos="0"/>
                <w:tab w:val="left" w:pos="851"/>
              </w:tabs>
              <w:rPr>
                <w:rFonts w:ascii="Palatino Linotype" w:hAnsi="Palatino Linotype" w:cs="Calibri"/>
                <w:spacing w:val="-2"/>
                <w:sz w:val="22"/>
                <w:szCs w:val="22"/>
              </w:rPr>
            </w:pPr>
          </w:p>
        </w:tc>
      </w:tr>
      <w:tr w:rsidR="0018203D" w:rsidRPr="00070E7D" w14:paraId="5C2A64D5" w14:textId="77777777" w:rsidTr="0018203D">
        <w:trPr>
          <w:trHeight w:val="278"/>
          <w:jc w:val="center"/>
        </w:trPr>
        <w:tc>
          <w:tcPr>
            <w:tcW w:w="523" w:type="dxa"/>
            <w:tcBorders>
              <w:top w:val="single" w:sz="4" w:space="0" w:color="000000"/>
              <w:left w:val="single" w:sz="4" w:space="0" w:color="000000"/>
              <w:bottom w:val="single" w:sz="4" w:space="0" w:color="000000"/>
              <w:right w:val="single" w:sz="4" w:space="0" w:color="000000"/>
            </w:tcBorders>
            <w:noWrap/>
            <w:vAlign w:val="center"/>
            <w:hideMark/>
          </w:tcPr>
          <w:p w14:paraId="1D82A2A4" w14:textId="77777777" w:rsidR="0018203D" w:rsidRPr="00070E7D" w:rsidRDefault="0018203D">
            <w:pPr>
              <w:pStyle w:val="Corptext"/>
              <w:widowControl w:val="0"/>
              <w:tabs>
                <w:tab w:val="left" w:pos="0"/>
                <w:tab w:val="left" w:pos="851"/>
              </w:tabs>
              <w:jc w:val="center"/>
              <w:rPr>
                <w:rFonts w:ascii="Palatino Linotype" w:hAnsi="Palatino Linotype" w:cs="Calibri"/>
                <w:b/>
                <w:spacing w:val="-2"/>
                <w:sz w:val="22"/>
                <w:szCs w:val="22"/>
              </w:rPr>
            </w:pPr>
            <w:r w:rsidRPr="00070E7D">
              <w:rPr>
                <w:rFonts w:ascii="Palatino Linotype" w:hAnsi="Palatino Linotype" w:cs="Calibri"/>
                <w:b/>
                <w:spacing w:val="-2"/>
                <w:sz w:val="22"/>
                <w:szCs w:val="22"/>
              </w:rPr>
              <w:t>5</w:t>
            </w:r>
          </w:p>
        </w:tc>
        <w:tc>
          <w:tcPr>
            <w:tcW w:w="8490" w:type="dxa"/>
            <w:tcBorders>
              <w:top w:val="single" w:sz="4" w:space="0" w:color="000000"/>
              <w:left w:val="single" w:sz="4" w:space="0" w:color="000000"/>
              <w:bottom w:val="single" w:sz="4" w:space="0" w:color="000000"/>
              <w:right w:val="single" w:sz="4" w:space="0" w:color="000000"/>
            </w:tcBorders>
            <w:noWrap/>
            <w:hideMark/>
          </w:tcPr>
          <w:p w14:paraId="37A61FB5" w14:textId="582469AC" w:rsidR="0018203D" w:rsidRPr="00070E7D" w:rsidRDefault="0018203D">
            <w:pPr>
              <w:pStyle w:val="Corptext"/>
              <w:widowControl w:val="0"/>
              <w:tabs>
                <w:tab w:val="left" w:pos="0"/>
                <w:tab w:val="left" w:pos="851"/>
              </w:tabs>
              <w:rPr>
                <w:rFonts w:ascii="Palatino Linotype" w:hAnsi="Palatino Linotype" w:cs="Calibri"/>
                <w:spacing w:val="-2"/>
                <w:sz w:val="22"/>
                <w:szCs w:val="22"/>
              </w:rPr>
            </w:pPr>
            <w:r w:rsidRPr="00070E7D">
              <w:rPr>
                <w:rFonts w:ascii="Palatino Linotype" w:hAnsi="Palatino Linotype" w:cs="Calibri"/>
                <w:spacing w:val="-2"/>
                <w:sz w:val="22"/>
                <w:szCs w:val="22"/>
              </w:rPr>
              <w:t>Numărul programelor</w:t>
            </w:r>
            <w:r w:rsidR="00747A7C">
              <w:rPr>
                <w:rFonts w:ascii="Palatino Linotype" w:hAnsi="Palatino Linotype" w:cs="Calibri"/>
                <w:spacing w:val="-2"/>
                <w:sz w:val="22"/>
                <w:szCs w:val="22"/>
              </w:rPr>
              <w:t>/</w:t>
            </w:r>
            <w:r w:rsidRPr="00070E7D">
              <w:rPr>
                <w:rFonts w:ascii="Palatino Linotype" w:hAnsi="Palatino Linotype" w:cs="Calibri"/>
                <w:spacing w:val="-2"/>
                <w:sz w:val="22"/>
                <w:szCs w:val="22"/>
              </w:rPr>
              <w:t>proiectelor</w:t>
            </w:r>
            <w:r w:rsidR="00747A7C">
              <w:rPr>
                <w:rFonts w:ascii="Palatino Linotype" w:hAnsi="Palatino Linotype" w:cs="Calibri"/>
                <w:spacing w:val="-2"/>
                <w:sz w:val="22"/>
                <w:szCs w:val="22"/>
              </w:rPr>
              <w:t>/</w:t>
            </w:r>
            <w:r w:rsidRPr="00070E7D">
              <w:rPr>
                <w:rFonts w:ascii="Palatino Linotype" w:hAnsi="Palatino Linotype" w:cs="Calibri"/>
                <w:spacing w:val="-2"/>
                <w:sz w:val="22"/>
                <w:szCs w:val="22"/>
              </w:rPr>
              <w:t>campaniilor de prevenire a violenței înregistrate în mediul școlar</w:t>
            </w:r>
          </w:p>
        </w:tc>
        <w:tc>
          <w:tcPr>
            <w:tcW w:w="937" w:type="dxa"/>
            <w:tcBorders>
              <w:top w:val="single" w:sz="4" w:space="0" w:color="000000"/>
              <w:left w:val="single" w:sz="4" w:space="0" w:color="000000"/>
              <w:bottom w:val="single" w:sz="4" w:space="0" w:color="000000"/>
              <w:right w:val="single" w:sz="4" w:space="0" w:color="000000"/>
            </w:tcBorders>
            <w:noWrap/>
          </w:tcPr>
          <w:p w14:paraId="7B1B2A15" w14:textId="77777777" w:rsidR="0018203D" w:rsidRPr="00070E7D" w:rsidRDefault="0018203D">
            <w:pPr>
              <w:pStyle w:val="Corptext"/>
              <w:widowControl w:val="0"/>
              <w:tabs>
                <w:tab w:val="left" w:pos="0"/>
                <w:tab w:val="left" w:pos="851"/>
              </w:tabs>
              <w:rPr>
                <w:rFonts w:ascii="Palatino Linotype" w:hAnsi="Palatino Linotype" w:cs="Calibri"/>
                <w:spacing w:val="-2"/>
                <w:sz w:val="22"/>
                <w:szCs w:val="22"/>
              </w:rPr>
            </w:pPr>
          </w:p>
        </w:tc>
      </w:tr>
      <w:tr w:rsidR="0018203D" w:rsidRPr="00070E7D" w14:paraId="46047009" w14:textId="77777777" w:rsidTr="0018203D">
        <w:trPr>
          <w:trHeight w:val="278"/>
          <w:jc w:val="center"/>
        </w:trPr>
        <w:tc>
          <w:tcPr>
            <w:tcW w:w="523" w:type="dxa"/>
            <w:tcBorders>
              <w:top w:val="single" w:sz="4" w:space="0" w:color="000000"/>
              <w:left w:val="single" w:sz="4" w:space="0" w:color="000000"/>
              <w:bottom w:val="single" w:sz="4" w:space="0" w:color="000000"/>
              <w:right w:val="single" w:sz="4" w:space="0" w:color="000000"/>
            </w:tcBorders>
            <w:noWrap/>
            <w:vAlign w:val="center"/>
            <w:hideMark/>
          </w:tcPr>
          <w:p w14:paraId="616B2D4C" w14:textId="77777777" w:rsidR="0018203D" w:rsidRPr="00070E7D" w:rsidRDefault="0018203D">
            <w:pPr>
              <w:pStyle w:val="Corptext"/>
              <w:widowControl w:val="0"/>
              <w:tabs>
                <w:tab w:val="left" w:pos="0"/>
                <w:tab w:val="left" w:pos="851"/>
              </w:tabs>
              <w:jc w:val="center"/>
              <w:rPr>
                <w:rFonts w:ascii="Palatino Linotype" w:hAnsi="Palatino Linotype" w:cs="Calibri"/>
                <w:b/>
                <w:spacing w:val="-2"/>
                <w:sz w:val="22"/>
                <w:szCs w:val="22"/>
              </w:rPr>
            </w:pPr>
            <w:r w:rsidRPr="00070E7D">
              <w:rPr>
                <w:rFonts w:ascii="Palatino Linotype" w:hAnsi="Palatino Linotype" w:cs="Calibri"/>
                <w:b/>
                <w:spacing w:val="-2"/>
                <w:sz w:val="22"/>
                <w:szCs w:val="22"/>
              </w:rPr>
              <w:t>6</w:t>
            </w:r>
          </w:p>
        </w:tc>
        <w:tc>
          <w:tcPr>
            <w:tcW w:w="8490" w:type="dxa"/>
            <w:tcBorders>
              <w:top w:val="single" w:sz="4" w:space="0" w:color="000000"/>
              <w:left w:val="single" w:sz="4" w:space="0" w:color="000000"/>
              <w:bottom w:val="single" w:sz="4" w:space="0" w:color="000000"/>
              <w:right w:val="single" w:sz="4" w:space="0" w:color="000000"/>
            </w:tcBorders>
            <w:noWrap/>
            <w:hideMark/>
          </w:tcPr>
          <w:p w14:paraId="67B5A85B" w14:textId="21F407B4" w:rsidR="0018203D" w:rsidRPr="00070E7D" w:rsidRDefault="0018203D">
            <w:pPr>
              <w:pStyle w:val="Corptext"/>
              <w:widowControl w:val="0"/>
              <w:tabs>
                <w:tab w:val="left" w:pos="0"/>
                <w:tab w:val="left" w:pos="851"/>
              </w:tabs>
              <w:rPr>
                <w:rFonts w:ascii="Palatino Linotype" w:hAnsi="Palatino Linotype" w:cs="Calibri"/>
                <w:spacing w:val="-2"/>
                <w:sz w:val="22"/>
                <w:szCs w:val="22"/>
              </w:rPr>
            </w:pPr>
            <w:r w:rsidRPr="00070E7D">
              <w:rPr>
                <w:rFonts w:ascii="Palatino Linotype" w:hAnsi="Palatino Linotype" w:cs="Calibri"/>
                <w:spacing w:val="-2"/>
                <w:sz w:val="22"/>
                <w:szCs w:val="22"/>
              </w:rPr>
              <w:t>Numărul proiectelor</w:t>
            </w:r>
            <w:r w:rsidR="00747A7C">
              <w:rPr>
                <w:rFonts w:ascii="Palatino Linotype" w:hAnsi="Palatino Linotype" w:cs="Calibri"/>
                <w:spacing w:val="-2"/>
                <w:sz w:val="22"/>
                <w:szCs w:val="22"/>
              </w:rPr>
              <w:t>/</w:t>
            </w:r>
            <w:r w:rsidRPr="00070E7D">
              <w:rPr>
                <w:rFonts w:ascii="Palatino Linotype" w:hAnsi="Palatino Linotype" w:cs="Calibri"/>
                <w:spacing w:val="-2"/>
                <w:sz w:val="22"/>
                <w:szCs w:val="22"/>
              </w:rPr>
              <w:t>campaniilor de prevenire a consumului de droguri derulate</w:t>
            </w:r>
          </w:p>
        </w:tc>
        <w:tc>
          <w:tcPr>
            <w:tcW w:w="937" w:type="dxa"/>
            <w:tcBorders>
              <w:top w:val="single" w:sz="4" w:space="0" w:color="000000"/>
              <w:left w:val="single" w:sz="4" w:space="0" w:color="000000"/>
              <w:bottom w:val="single" w:sz="4" w:space="0" w:color="000000"/>
              <w:right w:val="single" w:sz="4" w:space="0" w:color="000000"/>
            </w:tcBorders>
            <w:noWrap/>
          </w:tcPr>
          <w:p w14:paraId="3F088C8A" w14:textId="77777777" w:rsidR="0018203D" w:rsidRPr="00070E7D" w:rsidRDefault="0018203D">
            <w:pPr>
              <w:pStyle w:val="Corptext"/>
              <w:widowControl w:val="0"/>
              <w:tabs>
                <w:tab w:val="left" w:pos="0"/>
                <w:tab w:val="left" w:pos="851"/>
              </w:tabs>
              <w:rPr>
                <w:rFonts w:ascii="Palatino Linotype" w:hAnsi="Palatino Linotype" w:cs="Calibri"/>
                <w:spacing w:val="-2"/>
                <w:sz w:val="22"/>
                <w:szCs w:val="22"/>
              </w:rPr>
            </w:pPr>
          </w:p>
        </w:tc>
      </w:tr>
    </w:tbl>
    <w:p w14:paraId="334AE44F" w14:textId="77777777" w:rsidR="0018203D" w:rsidRPr="00070E7D" w:rsidRDefault="0018203D" w:rsidP="0018203D">
      <w:pPr>
        <w:rPr>
          <w:rFonts w:ascii="Palatino Linotype" w:hAnsi="Palatino Linotype"/>
          <w:sz w:val="22"/>
          <w:szCs w:val="22"/>
        </w:rPr>
      </w:pPr>
    </w:p>
    <w:p w14:paraId="698F5733" w14:textId="77777777" w:rsidR="0018203D" w:rsidRPr="00070E7D" w:rsidRDefault="0018203D">
      <w:pPr>
        <w:spacing w:after="0" w:line="276" w:lineRule="auto"/>
        <w:ind w:right="-563"/>
        <w:jc w:val="both"/>
        <w:rPr>
          <w:rFonts w:ascii="Palatino Linotype" w:hAnsi="Palatino Linotype"/>
          <w:sz w:val="22"/>
          <w:szCs w:val="22"/>
        </w:rPr>
      </w:pPr>
    </w:p>
    <w:sectPr w:rsidR="0018203D" w:rsidRPr="00070E7D" w:rsidSect="00FF0A75">
      <w:pgSz w:w="11906" w:h="16838"/>
      <w:pgMar w:top="851" w:right="1003" w:bottom="993" w:left="1417" w:header="708" w:footer="70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EEB6D4" w14:textId="77777777" w:rsidR="00CB46FE" w:rsidRDefault="00CB46FE" w:rsidP="009A1DE7">
      <w:pPr>
        <w:spacing w:after="0"/>
      </w:pPr>
      <w:r>
        <w:separator/>
      </w:r>
    </w:p>
  </w:endnote>
  <w:endnote w:type="continuationSeparator" w:id="0">
    <w:p w14:paraId="5370BA68" w14:textId="77777777" w:rsidR="00CB46FE" w:rsidRDefault="00CB46FE" w:rsidP="009A1DE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mich">
    <w:altName w:val="Times New Roman"/>
    <w:charset w:val="00"/>
    <w:family w:val="auto"/>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6724870"/>
      <w:docPartObj>
        <w:docPartGallery w:val="Page Numbers (Bottom of Page)"/>
        <w:docPartUnique/>
      </w:docPartObj>
    </w:sdtPr>
    <w:sdtEndPr>
      <w:rPr>
        <w:noProof/>
      </w:rPr>
    </w:sdtEndPr>
    <w:sdtContent>
      <w:p w14:paraId="26AECD75" w14:textId="77984FC7" w:rsidR="00D151AA" w:rsidRDefault="00D151AA">
        <w:pPr>
          <w:pStyle w:val="Subsol"/>
          <w:jc w:val="center"/>
        </w:pPr>
        <w:r>
          <w:fldChar w:fldCharType="begin"/>
        </w:r>
        <w:r>
          <w:instrText xml:space="preserve"> PAGE   \* MERGEFORMAT </w:instrText>
        </w:r>
        <w:r>
          <w:fldChar w:fldCharType="separate"/>
        </w:r>
        <w:r w:rsidR="007642B6">
          <w:rPr>
            <w:noProof/>
          </w:rPr>
          <w:t>1</w:t>
        </w:r>
        <w:r>
          <w:rPr>
            <w:noProof/>
          </w:rPr>
          <w:fldChar w:fldCharType="end"/>
        </w:r>
      </w:p>
    </w:sdtContent>
  </w:sdt>
  <w:p w14:paraId="724B81C4" w14:textId="77777777" w:rsidR="00D151AA" w:rsidRDefault="00D151AA">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A47C4D" w14:textId="77777777" w:rsidR="00CB46FE" w:rsidRDefault="00CB46FE" w:rsidP="009A1DE7">
      <w:pPr>
        <w:spacing w:after="0"/>
      </w:pPr>
      <w:r>
        <w:separator/>
      </w:r>
    </w:p>
  </w:footnote>
  <w:footnote w:type="continuationSeparator" w:id="0">
    <w:p w14:paraId="7A8B7157" w14:textId="77777777" w:rsidR="00CB46FE" w:rsidRDefault="00CB46FE" w:rsidP="009A1DE7">
      <w:pPr>
        <w:spacing w:after="0"/>
      </w:pPr>
      <w:r>
        <w:continuationSeparator/>
      </w:r>
    </w:p>
  </w:footnote>
  <w:footnote w:id="1">
    <w:p w14:paraId="5785C105" w14:textId="11E97593" w:rsidR="00D151AA" w:rsidRPr="00A741C3" w:rsidRDefault="00D151AA" w:rsidP="003D2BE1">
      <w:pPr>
        <w:pStyle w:val="Textnotdesubsol"/>
        <w:jc w:val="both"/>
        <w:rPr>
          <w:rFonts w:ascii="Palatino Linotype" w:hAnsi="Palatino Linotype"/>
        </w:rPr>
      </w:pPr>
      <w:r w:rsidRPr="00797FF8">
        <w:rPr>
          <w:rStyle w:val="Referinnotdesubsol"/>
          <w:rFonts w:ascii="Palatino Linotype" w:hAnsi="Palatino Linotype"/>
          <w:sz w:val="16"/>
        </w:rPr>
        <w:footnoteRef/>
      </w:r>
      <w:r w:rsidRPr="00797FF8">
        <w:rPr>
          <w:rFonts w:ascii="Palatino Linotype" w:hAnsi="Palatino Linotype"/>
          <w:sz w:val="16"/>
        </w:rPr>
        <w:t xml:space="preserve"> Înregistrat la nivelul MAI sub nr. 126935/05.09.2023,</w:t>
      </w:r>
      <w:r w:rsidRPr="00797FF8">
        <w:t xml:space="preserve"> </w:t>
      </w:r>
      <w:r w:rsidRPr="00797FF8">
        <w:rPr>
          <w:rFonts w:ascii="Palatino Linotype" w:hAnsi="Palatino Linotype"/>
          <w:sz w:val="16"/>
        </w:rPr>
        <w:t>ME cu nr. 11851/05.09.2023, MS cu nr. AR 16170/05.09.2023, MMSS cu nr. 762/05.09.2023, MFTES cu nr. 632/05.09.2023, MC cu nr. 5750/05.09.2023, MDLPA cu nr. 140415/05.09.2023 și DPRP cu nr. DRP/8757/05.09.2023.</w:t>
      </w:r>
    </w:p>
  </w:footnote>
  <w:footnote w:id="2">
    <w:p w14:paraId="3061EA85" w14:textId="77777777" w:rsidR="00D151AA" w:rsidRPr="00537994" w:rsidRDefault="00D151AA" w:rsidP="00EC6BE0">
      <w:pPr>
        <w:pStyle w:val="Textnotdesubsol"/>
      </w:pPr>
      <w:r>
        <w:rPr>
          <w:rStyle w:val="Referinnotdesubsol"/>
        </w:rPr>
        <w:footnoteRef/>
      </w:r>
      <w:r>
        <w:t xml:space="preserve"> </w:t>
      </w:r>
      <w:r w:rsidRPr="00814930">
        <w:rPr>
          <w:rFonts w:ascii="Verdana" w:hAnsi="Verdana"/>
          <w:color w:val="000000"/>
          <w:sz w:val="16"/>
          <w:lang w:val="en-US"/>
        </w:rPr>
        <w:t xml:space="preserve">Datele cu privire la populația școlară se vor completa după finalizarea înscrierilor la unitățile de </w:t>
      </w:r>
      <w:r w:rsidRPr="00814930">
        <w:rPr>
          <w:rFonts w:ascii="Verdana" w:hAnsi="Verdana"/>
          <w:color w:val="000000"/>
          <w:sz w:val="16"/>
          <w:lang w:val="en-US"/>
        </w:rPr>
        <w:t>învățământ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82827"/>
    <w:multiLevelType w:val="hybridMultilevel"/>
    <w:tmpl w:val="5AF002B4"/>
    <w:lvl w:ilvl="0" w:tplc="08A638C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454C19"/>
    <w:multiLevelType w:val="multilevel"/>
    <w:tmpl w:val="BAC8214A"/>
    <w:lvl w:ilvl="0">
      <w:start w:val="1"/>
      <w:numFmt w:val="upperRoman"/>
      <w:lvlText w:val="%1."/>
      <w:lvlJc w:val="righ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E0F03FE"/>
    <w:multiLevelType w:val="hybridMultilevel"/>
    <w:tmpl w:val="4DD0A866"/>
    <w:lvl w:ilvl="0" w:tplc="38E04FAE">
      <w:numFmt w:val="bullet"/>
      <w:lvlText w:val="-"/>
      <w:lvlJc w:val="left"/>
      <w:pPr>
        <w:ind w:left="720" w:hanging="360"/>
      </w:pPr>
      <w:rPr>
        <w:rFonts w:ascii="Verdana" w:eastAsia="Times New Roman" w:hAnsi="Verdana"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 w15:restartNumberingAfterBreak="0">
    <w:nsid w:val="19737741"/>
    <w:multiLevelType w:val="hybridMultilevel"/>
    <w:tmpl w:val="1658B02A"/>
    <w:lvl w:ilvl="0" w:tplc="0AC6B3E6">
      <w:start w:val="4"/>
      <w:numFmt w:val="lowerLetter"/>
      <w:lvlText w:val="%1)"/>
      <w:lvlJc w:val="left"/>
      <w:pPr>
        <w:ind w:left="3641" w:hanging="360"/>
      </w:pPr>
      <w:rPr>
        <w:rFonts w:hint="default"/>
      </w:rPr>
    </w:lvl>
    <w:lvl w:ilvl="1" w:tplc="04090019" w:tentative="1">
      <w:start w:val="1"/>
      <w:numFmt w:val="lowerLetter"/>
      <w:lvlText w:val="%2."/>
      <w:lvlJc w:val="left"/>
      <w:pPr>
        <w:ind w:left="4361" w:hanging="360"/>
      </w:pPr>
    </w:lvl>
    <w:lvl w:ilvl="2" w:tplc="0409001B" w:tentative="1">
      <w:start w:val="1"/>
      <w:numFmt w:val="lowerRoman"/>
      <w:lvlText w:val="%3."/>
      <w:lvlJc w:val="right"/>
      <w:pPr>
        <w:ind w:left="5081" w:hanging="180"/>
      </w:pPr>
    </w:lvl>
    <w:lvl w:ilvl="3" w:tplc="0409000F" w:tentative="1">
      <w:start w:val="1"/>
      <w:numFmt w:val="decimal"/>
      <w:lvlText w:val="%4."/>
      <w:lvlJc w:val="left"/>
      <w:pPr>
        <w:ind w:left="5801" w:hanging="360"/>
      </w:pPr>
    </w:lvl>
    <w:lvl w:ilvl="4" w:tplc="04090019" w:tentative="1">
      <w:start w:val="1"/>
      <w:numFmt w:val="lowerLetter"/>
      <w:lvlText w:val="%5."/>
      <w:lvlJc w:val="left"/>
      <w:pPr>
        <w:ind w:left="6521" w:hanging="360"/>
      </w:pPr>
    </w:lvl>
    <w:lvl w:ilvl="5" w:tplc="0409001B" w:tentative="1">
      <w:start w:val="1"/>
      <w:numFmt w:val="lowerRoman"/>
      <w:lvlText w:val="%6."/>
      <w:lvlJc w:val="right"/>
      <w:pPr>
        <w:ind w:left="7241" w:hanging="180"/>
      </w:pPr>
    </w:lvl>
    <w:lvl w:ilvl="6" w:tplc="0409000F" w:tentative="1">
      <w:start w:val="1"/>
      <w:numFmt w:val="decimal"/>
      <w:lvlText w:val="%7."/>
      <w:lvlJc w:val="left"/>
      <w:pPr>
        <w:ind w:left="7961" w:hanging="360"/>
      </w:pPr>
    </w:lvl>
    <w:lvl w:ilvl="7" w:tplc="04090019" w:tentative="1">
      <w:start w:val="1"/>
      <w:numFmt w:val="lowerLetter"/>
      <w:lvlText w:val="%8."/>
      <w:lvlJc w:val="left"/>
      <w:pPr>
        <w:ind w:left="8681" w:hanging="360"/>
      </w:pPr>
    </w:lvl>
    <w:lvl w:ilvl="8" w:tplc="0409001B" w:tentative="1">
      <w:start w:val="1"/>
      <w:numFmt w:val="lowerRoman"/>
      <w:lvlText w:val="%9."/>
      <w:lvlJc w:val="right"/>
      <w:pPr>
        <w:ind w:left="9401" w:hanging="180"/>
      </w:pPr>
    </w:lvl>
  </w:abstractNum>
  <w:abstractNum w:abstractNumId="4" w15:restartNumberingAfterBreak="0">
    <w:nsid w:val="19B73601"/>
    <w:multiLevelType w:val="multilevel"/>
    <w:tmpl w:val="FCE2136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15:restartNumberingAfterBreak="0">
    <w:nsid w:val="1C674A84"/>
    <w:multiLevelType w:val="hybridMultilevel"/>
    <w:tmpl w:val="00AE83A2"/>
    <w:lvl w:ilvl="0" w:tplc="5300BB7E">
      <w:start w:val="1"/>
      <w:numFmt w:val="decimal"/>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ED21741"/>
    <w:multiLevelType w:val="hybridMultilevel"/>
    <w:tmpl w:val="02F832D6"/>
    <w:lvl w:ilvl="0" w:tplc="04180001">
      <w:start w:val="1"/>
      <w:numFmt w:val="bullet"/>
      <w:lvlText w:val=""/>
      <w:lvlJc w:val="left"/>
      <w:pPr>
        <w:tabs>
          <w:tab w:val="num" w:pos="720"/>
        </w:tabs>
        <w:ind w:left="720" w:hanging="360"/>
      </w:pPr>
      <w:rPr>
        <w:rFonts w:ascii="Symbol" w:hAnsi="Symbol" w:hint="default"/>
      </w:rPr>
    </w:lvl>
    <w:lvl w:ilvl="1" w:tplc="0418000B">
      <w:start w:val="1"/>
      <w:numFmt w:val="bullet"/>
      <w:lvlText w:val=""/>
      <w:lvlJc w:val="left"/>
      <w:pPr>
        <w:tabs>
          <w:tab w:val="num" w:pos="1440"/>
        </w:tabs>
        <w:ind w:left="1440" w:hanging="360"/>
      </w:pPr>
      <w:rPr>
        <w:rFonts w:ascii="Wingdings" w:hAnsi="Wingdings"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507EB0"/>
    <w:multiLevelType w:val="hybridMultilevel"/>
    <w:tmpl w:val="FDEA8B0C"/>
    <w:lvl w:ilvl="0" w:tplc="04090001">
      <w:start w:val="1"/>
      <w:numFmt w:val="bullet"/>
      <w:lvlText w:val=""/>
      <w:lvlJc w:val="left"/>
      <w:pPr>
        <w:ind w:left="1758" w:hanging="360"/>
      </w:pPr>
      <w:rPr>
        <w:rFonts w:ascii="Symbol" w:hAnsi="Symbol" w:hint="default"/>
      </w:rPr>
    </w:lvl>
    <w:lvl w:ilvl="1" w:tplc="04090003" w:tentative="1">
      <w:start w:val="1"/>
      <w:numFmt w:val="bullet"/>
      <w:lvlText w:val="o"/>
      <w:lvlJc w:val="left"/>
      <w:pPr>
        <w:ind w:left="2478" w:hanging="360"/>
      </w:pPr>
      <w:rPr>
        <w:rFonts w:ascii="Courier New" w:hAnsi="Courier New" w:cs="Courier New" w:hint="default"/>
      </w:rPr>
    </w:lvl>
    <w:lvl w:ilvl="2" w:tplc="04090005" w:tentative="1">
      <w:start w:val="1"/>
      <w:numFmt w:val="bullet"/>
      <w:lvlText w:val=""/>
      <w:lvlJc w:val="left"/>
      <w:pPr>
        <w:ind w:left="3198" w:hanging="360"/>
      </w:pPr>
      <w:rPr>
        <w:rFonts w:ascii="Wingdings" w:hAnsi="Wingdings" w:hint="default"/>
      </w:rPr>
    </w:lvl>
    <w:lvl w:ilvl="3" w:tplc="04090001" w:tentative="1">
      <w:start w:val="1"/>
      <w:numFmt w:val="bullet"/>
      <w:lvlText w:val=""/>
      <w:lvlJc w:val="left"/>
      <w:pPr>
        <w:ind w:left="3918" w:hanging="360"/>
      </w:pPr>
      <w:rPr>
        <w:rFonts w:ascii="Symbol" w:hAnsi="Symbol" w:hint="default"/>
      </w:rPr>
    </w:lvl>
    <w:lvl w:ilvl="4" w:tplc="04090003" w:tentative="1">
      <w:start w:val="1"/>
      <w:numFmt w:val="bullet"/>
      <w:lvlText w:val="o"/>
      <w:lvlJc w:val="left"/>
      <w:pPr>
        <w:ind w:left="4638" w:hanging="360"/>
      </w:pPr>
      <w:rPr>
        <w:rFonts w:ascii="Courier New" w:hAnsi="Courier New" w:cs="Courier New" w:hint="default"/>
      </w:rPr>
    </w:lvl>
    <w:lvl w:ilvl="5" w:tplc="04090005" w:tentative="1">
      <w:start w:val="1"/>
      <w:numFmt w:val="bullet"/>
      <w:lvlText w:val=""/>
      <w:lvlJc w:val="left"/>
      <w:pPr>
        <w:ind w:left="5358" w:hanging="360"/>
      </w:pPr>
      <w:rPr>
        <w:rFonts w:ascii="Wingdings" w:hAnsi="Wingdings" w:hint="default"/>
      </w:rPr>
    </w:lvl>
    <w:lvl w:ilvl="6" w:tplc="04090001" w:tentative="1">
      <w:start w:val="1"/>
      <w:numFmt w:val="bullet"/>
      <w:lvlText w:val=""/>
      <w:lvlJc w:val="left"/>
      <w:pPr>
        <w:ind w:left="6078" w:hanging="360"/>
      </w:pPr>
      <w:rPr>
        <w:rFonts w:ascii="Symbol" w:hAnsi="Symbol" w:hint="default"/>
      </w:rPr>
    </w:lvl>
    <w:lvl w:ilvl="7" w:tplc="04090003" w:tentative="1">
      <w:start w:val="1"/>
      <w:numFmt w:val="bullet"/>
      <w:lvlText w:val="o"/>
      <w:lvlJc w:val="left"/>
      <w:pPr>
        <w:ind w:left="6798" w:hanging="360"/>
      </w:pPr>
      <w:rPr>
        <w:rFonts w:ascii="Courier New" w:hAnsi="Courier New" w:cs="Courier New" w:hint="default"/>
      </w:rPr>
    </w:lvl>
    <w:lvl w:ilvl="8" w:tplc="04090005" w:tentative="1">
      <w:start w:val="1"/>
      <w:numFmt w:val="bullet"/>
      <w:lvlText w:val=""/>
      <w:lvlJc w:val="left"/>
      <w:pPr>
        <w:ind w:left="7518" w:hanging="360"/>
      </w:pPr>
      <w:rPr>
        <w:rFonts w:ascii="Wingdings" w:hAnsi="Wingdings" w:hint="default"/>
      </w:rPr>
    </w:lvl>
  </w:abstractNum>
  <w:abstractNum w:abstractNumId="8" w15:restartNumberingAfterBreak="0">
    <w:nsid w:val="240C09B6"/>
    <w:multiLevelType w:val="hybridMultilevel"/>
    <w:tmpl w:val="965CF6A2"/>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9" w15:restartNumberingAfterBreak="0">
    <w:nsid w:val="27981A9C"/>
    <w:multiLevelType w:val="hybridMultilevel"/>
    <w:tmpl w:val="F1247CA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B820B6"/>
    <w:multiLevelType w:val="hybridMultilevel"/>
    <w:tmpl w:val="49AA7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F349C5"/>
    <w:multiLevelType w:val="hybridMultilevel"/>
    <w:tmpl w:val="85F47A7C"/>
    <w:lvl w:ilvl="0" w:tplc="04090013">
      <w:start w:val="1"/>
      <w:numFmt w:val="upperRoman"/>
      <w:lvlText w:val="%1."/>
      <w:lvlJc w:val="right"/>
      <w:pPr>
        <w:ind w:left="295" w:hanging="360"/>
      </w:p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12" w15:restartNumberingAfterBreak="0">
    <w:nsid w:val="389C6DA2"/>
    <w:multiLevelType w:val="hybridMultilevel"/>
    <w:tmpl w:val="83DABDD8"/>
    <w:lvl w:ilvl="0" w:tplc="4906DC8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D211F3"/>
    <w:multiLevelType w:val="hybridMultilevel"/>
    <w:tmpl w:val="A50C372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3B31B9"/>
    <w:multiLevelType w:val="hybridMultilevel"/>
    <w:tmpl w:val="8C6446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0F">
      <w:start w:val="1"/>
      <w:numFmt w:val="decimal"/>
      <w:lvlText w:val="%9."/>
      <w:lvlJc w:val="left"/>
      <w:pPr>
        <w:ind w:left="6480" w:hanging="180"/>
      </w:pPr>
    </w:lvl>
  </w:abstractNum>
  <w:abstractNum w:abstractNumId="15" w15:restartNumberingAfterBreak="0">
    <w:nsid w:val="43DB664A"/>
    <w:multiLevelType w:val="hybridMultilevel"/>
    <w:tmpl w:val="E8A463A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C17620"/>
    <w:multiLevelType w:val="hybridMultilevel"/>
    <w:tmpl w:val="B3626D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04090017">
      <w:start w:val="1"/>
      <w:numFmt w:val="lowerLetter"/>
      <w:lvlText w:val="%9)"/>
      <w:lvlJc w:val="left"/>
      <w:pPr>
        <w:ind w:left="720" w:hanging="360"/>
      </w:pPr>
    </w:lvl>
  </w:abstractNum>
  <w:abstractNum w:abstractNumId="17" w15:restartNumberingAfterBreak="0">
    <w:nsid w:val="486C23F9"/>
    <w:multiLevelType w:val="multilevel"/>
    <w:tmpl w:val="7EBA34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4B350684"/>
    <w:multiLevelType w:val="hybridMultilevel"/>
    <w:tmpl w:val="09B835F8"/>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5B063566"/>
    <w:multiLevelType w:val="multilevel"/>
    <w:tmpl w:val="CCA2F83E"/>
    <w:lvl w:ilvl="0">
      <w:start w:val="1"/>
      <w:numFmt w:val="lowerLetter"/>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5B522393"/>
    <w:multiLevelType w:val="hybridMultilevel"/>
    <w:tmpl w:val="A3625E3C"/>
    <w:lvl w:ilvl="0" w:tplc="B0648D52">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64AB492A"/>
    <w:multiLevelType w:val="hybridMultilevel"/>
    <w:tmpl w:val="035E91A2"/>
    <w:lvl w:ilvl="0" w:tplc="04090001">
      <w:start w:val="1"/>
      <w:numFmt w:val="bullet"/>
      <w:lvlText w:val=""/>
      <w:lvlJc w:val="left"/>
      <w:pPr>
        <w:ind w:left="1758" w:hanging="360"/>
      </w:pPr>
      <w:rPr>
        <w:rFonts w:ascii="Symbol" w:hAnsi="Symbol" w:hint="default"/>
      </w:rPr>
    </w:lvl>
    <w:lvl w:ilvl="1" w:tplc="04090003" w:tentative="1">
      <w:start w:val="1"/>
      <w:numFmt w:val="bullet"/>
      <w:lvlText w:val="o"/>
      <w:lvlJc w:val="left"/>
      <w:pPr>
        <w:ind w:left="2478" w:hanging="360"/>
      </w:pPr>
      <w:rPr>
        <w:rFonts w:ascii="Courier New" w:hAnsi="Courier New" w:cs="Courier New" w:hint="default"/>
      </w:rPr>
    </w:lvl>
    <w:lvl w:ilvl="2" w:tplc="04090005" w:tentative="1">
      <w:start w:val="1"/>
      <w:numFmt w:val="bullet"/>
      <w:lvlText w:val=""/>
      <w:lvlJc w:val="left"/>
      <w:pPr>
        <w:ind w:left="3198" w:hanging="360"/>
      </w:pPr>
      <w:rPr>
        <w:rFonts w:ascii="Wingdings" w:hAnsi="Wingdings" w:hint="default"/>
      </w:rPr>
    </w:lvl>
    <w:lvl w:ilvl="3" w:tplc="04090001" w:tentative="1">
      <w:start w:val="1"/>
      <w:numFmt w:val="bullet"/>
      <w:lvlText w:val=""/>
      <w:lvlJc w:val="left"/>
      <w:pPr>
        <w:ind w:left="3918" w:hanging="360"/>
      </w:pPr>
      <w:rPr>
        <w:rFonts w:ascii="Symbol" w:hAnsi="Symbol" w:hint="default"/>
      </w:rPr>
    </w:lvl>
    <w:lvl w:ilvl="4" w:tplc="04090003" w:tentative="1">
      <w:start w:val="1"/>
      <w:numFmt w:val="bullet"/>
      <w:lvlText w:val="o"/>
      <w:lvlJc w:val="left"/>
      <w:pPr>
        <w:ind w:left="4638" w:hanging="360"/>
      </w:pPr>
      <w:rPr>
        <w:rFonts w:ascii="Courier New" w:hAnsi="Courier New" w:cs="Courier New" w:hint="default"/>
      </w:rPr>
    </w:lvl>
    <w:lvl w:ilvl="5" w:tplc="04090005" w:tentative="1">
      <w:start w:val="1"/>
      <w:numFmt w:val="bullet"/>
      <w:lvlText w:val=""/>
      <w:lvlJc w:val="left"/>
      <w:pPr>
        <w:ind w:left="5358" w:hanging="360"/>
      </w:pPr>
      <w:rPr>
        <w:rFonts w:ascii="Wingdings" w:hAnsi="Wingdings" w:hint="default"/>
      </w:rPr>
    </w:lvl>
    <w:lvl w:ilvl="6" w:tplc="04090001" w:tentative="1">
      <w:start w:val="1"/>
      <w:numFmt w:val="bullet"/>
      <w:lvlText w:val=""/>
      <w:lvlJc w:val="left"/>
      <w:pPr>
        <w:ind w:left="6078" w:hanging="360"/>
      </w:pPr>
      <w:rPr>
        <w:rFonts w:ascii="Symbol" w:hAnsi="Symbol" w:hint="default"/>
      </w:rPr>
    </w:lvl>
    <w:lvl w:ilvl="7" w:tplc="04090003" w:tentative="1">
      <w:start w:val="1"/>
      <w:numFmt w:val="bullet"/>
      <w:lvlText w:val="o"/>
      <w:lvlJc w:val="left"/>
      <w:pPr>
        <w:ind w:left="6798" w:hanging="360"/>
      </w:pPr>
      <w:rPr>
        <w:rFonts w:ascii="Courier New" w:hAnsi="Courier New" w:cs="Courier New" w:hint="default"/>
      </w:rPr>
    </w:lvl>
    <w:lvl w:ilvl="8" w:tplc="04090005" w:tentative="1">
      <w:start w:val="1"/>
      <w:numFmt w:val="bullet"/>
      <w:lvlText w:val=""/>
      <w:lvlJc w:val="left"/>
      <w:pPr>
        <w:ind w:left="7518" w:hanging="360"/>
      </w:pPr>
      <w:rPr>
        <w:rFonts w:ascii="Wingdings" w:hAnsi="Wingdings" w:hint="default"/>
      </w:rPr>
    </w:lvl>
  </w:abstractNum>
  <w:abstractNum w:abstractNumId="22" w15:restartNumberingAfterBreak="0">
    <w:nsid w:val="679D4BD0"/>
    <w:multiLevelType w:val="multilevel"/>
    <w:tmpl w:val="BAC8214A"/>
    <w:lvl w:ilvl="0">
      <w:start w:val="1"/>
      <w:numFmt w:val="upperRoman"/>
      <w:lvlText w:val="%1."/>
      <w:lvlJc w:val="righ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82C1E9F"/>
    <w:multiLevelType w:val="hybridMultilevel"/>
    <w:tmpl w:val="F726FD28"/>
    <w:lvl w:ilvl="0" w:tplc="04180001">
      <w:start w:val="1"/>
      <w:numFmt w:val="bullet"/>
      <w:lvlText w:val=""/>
      <w:lvlJc w:val="left"/>
      <w:pPr>
        <w:tabs>
          <w:tab w:val="num" w:pos="720"/>
        </w:tabs>
        <w:ind w:left="720" w:hanging="360"/>
      </w:pPr>
      <w:rPr>
        <w:rFonts w:ascii="Symbol" w:hAnsi="Symbol" w:hint="default"/>
      </w:rPr>
    </w:lvl>
    <w:lvl w:ilvl="1" w:tplc="0418000B">
      <w:start w:val="1"/>
      <w:numFmt w:val="bullet"/>
      <w:lvlText w:val=""/>
      <w:lvlJc w:val="left"/>
      <w:pPr>
        <w:tabs>
          <w:tab w:val="num" w:pos="1440"/>
        </w:tabs>
        <w:ind w:left="1440" w:hanging="360"/>
      </w:pPr>
      <w:rPr>
        <w:rFonts w:ascii="Wingdings" w:hAnsi="Wingdings"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2190852"/>
    <w:multiLevelType w:val="hybridMultilevel"/>
    <w:tmpl w:val="C0CAA5A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3C04A94"/>
    <w:multiLevelType w:val="hybridMultilevel"/>
    <w:tmpl w:val="CD9090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74EA0BEE"/>
    <w:multiLevelType w:val="hybridMultilevel"/>
    <w:tmpl w:val="1408B960"/>
    <w:lvl w:ilvl="0" w:tplc="0409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C0F217A"/>
    <w:multiLevelType w:val="multilevel"/>
    <w:tmpl w:val="DBDAD4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450245191">
    <w:abstractNumId w:val="22"/>
  </w:num>
  <w:num w:numId="2" w16cid:durableId="1876576388">
    <w:abstractNumId w:val="4"/>
  </w:num>
  <w:num w:numId="3" w16cid:durableId="429737310">
    <w:abstractNumId w:val="13"/>
  </w:num>
  <w:num w:numId="4" w16cid:durableId="850147901">
    <w:abstractNumId w:val="25"/>
  </w:num>
  <w:num w:numId="5" w16cid:durableId="128712948">
    <w:abstractNumId w:val="14"/>
  </w:num>
  <w:num w:numId="6" w16cid:durableId="282421787">
    <w:abstractNumId w:val="19"/>
  </w:num>
  <w:num w:numId="7" w16cid:durableId="529876188">
    <w:abstractNumId w:val="27"/>
  </w:num>
  <w:num w:numId="8" w16cid:durableId="1914505074">
    <w:abstractNumId w:val="18"/>
  </w:num>
  <w:num w:numId="9" w16cid:durableId="865948559">
    <w:abstractNumId w:val="11"/>
  </w:num>
  <w:num w:numId="10" w16cid:durableId="1046100779">
    <w:abstractNumId w:val="12"/>
  </w:num>
  <w:num w:numId="11" w16cid:durableId="295110715">
    <w:abstractNumId w:val="24"/>
  </w:num>
  <w:num w:numId="12" w16cid:durableId="1264416983">
    <w:abstractNumId w:val="1"/>
  </w:num>
  <w:num w:numId="13" w16cid:durableId="555897165">
    <w:abstractNumId w:val="17"/>
  </w:num>
  <w:num w:numId="14" w16cid:durableId="578977695">
    <w:abstractNumId w:val="5"/>
  </w:num>
  <w:num w:numId="15" w16cid:durableId="1592540170">
    <w:abstractNumId w:val="3"/>
  </w:num>
  <w:num w:numId="16" w16cid:durableId="1636369550">
    <w:abstractNumId w:val="20"/>
  </w:num>
  <w:num w:numId="17" w16cid:durableId="75977377">
    <w:abstractNumId w:val="6"/>
  </w:num>
  <w:num w:numId="18" w16cid:durableId="1243951357">
    <w:abstractNumId w:val="23"/>
  </w:num>
  <w:num w:numId="19" w16cid:durableId="906571347">
    <w:abstractNumId w:val="8"/>
  </w:num>
  <w:num w:numId="20" w16cid:durableId="1765495126">
    <w:abstractNumId w:val="10"/>
  </w:num>
  <w:num w:numId="21" w16cid:durableId="1751386726">
    <w:abstractNumId w:val="15"/>
  </w:num>
  <w:num w:numId="22" w16cid:durableId="322777011">
    <w:abstractNumId w:val="0"/>
  </w:num>
  <w:num w:numId="23" w16cid:durableId="447547946">
    <w:abstractNumId w:val="7"/>
  </w:num>
  <w:num w:numId="24" w16cid:durableId="1037121524">
    <w:abstractNumId w:val="21"/>
  </w:num>
  <w:num w:numId="25" w16cid:durableId="956564941">
    <w:abstractNumId w:val="2"/>
  </w:num>
  <w:num w:numId="26" w16cid:durableId="1359114347">
    <w:abstractNumId w:val="26"/>
  </w:num>
  <w:num w:numId="27" w16cid:durableId="1814449525">
    <w:abstractNumId w:val="16"/>
  </w:num>
  <w:num w:numId="28" w16cid:durableId="178661082">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emia George Ciprian">
    <w15:presenceInfo w15:providerId="AD" w15:userId="S-1-5-21-3459247638-473421868-3044668443-16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2986"/>
    <w:rsid w:val="000018EC"/>
    <w:rsid w:val="00001A2A"/>
    <w:rsid w:val="00004EB6"/>
    <w:rsid w:val="00016063"/>
    <w:rsid w:val="00016766"/>
    <w:rsid w:val="0004421C"/>
    <w:rsid w:val="00050BF2"/>
    <w:rsid w:val="00066674"/>
    <w:rsid w:val="00070E7D"/>
    <w:rsid w:val="00072A51"/>
    <w:rsid w:val="000771A6"/>
    <w:rsid w:val="000804AA"/>
    <w:rsid w:val="00083131"/>
    <w:rsid w:val="00091B83"/>
    <w:rsid w:val="000B3D7F"/>
    <w:rsid w:val="000B4522"/>
    <w:rsid w:val="000B4692"/>
    <w:rsid w:val="000B5638"/>
    <w:rsid w:val="000B626C"/>
    <w:rsid w:val="000C51DE"/>
    <w:rsid w:val="000D72C0"/>
    <w:rsid w:val="000E7E88"/>
    <w:rsid w:val="000F20E5"/>
    <w:rsid w:val="00100292"/>
    <w:rsid w:val="0010318B"/>
    <w:rsid w:val="00106256"/>
    <w:rsid w:val="00111FF7"/>
    <w:rsid w:val="00113DD7"/>
    <w:rsid w:val="0011469C"/>
    <w:rsid w:val="0012293D"/>
    <w:rsid w:val="00125309"/>
    <w:rsid w:val="00130FE1"/>
    <w:rsid w:val="001343F6"/>
    <w:rsid w:val="00134FEE"/>
    <w:rsid w:val="00144BCE"/>
    <w:rsid w:val="00145220"/>
    <w:rsid w:val="00151DBB"/>
    <w:rsid w:val="00167136"/>
    <w:rsid w:val="00171835"/>
    <w:rsid w:val="00177B47"/>
    <w:rsid w:val="00181414"/>
    <w:rsid w:val="0018203D"/>
    <w:rsid w:val="00182549"/>
    <w:rsid w:val="001907F9"/>
    <w:rsid w:val="001953AA"/>
    <w:rsid w:val="001A0754"/>
    <w:rsid w:val="001C56D3"/>
    <w:rsid w:val="001C5F93"/>
    <w:rsid w:val="001D6296"/>
    <w:rsid w:val="001D768D"/>
    <w:rsid w:val="001F0F96"/>
    <w:rsid w:val="0020472F"/>
    <w:rsid w:val="00204923"/>
    <w:rsid w:val="00206A14"/>
    <w:rsid w:val="00206D5D"/>
    <w:rsid w:val="00213559"/>
    <w:rsid w:val="002164E2"/>
    <w:rsid w:val="00217E41"/>
    <w:rsid w:val="00227BCB"/>
    <w:rsid w:val="002333C4"/>
    <w:rsid w:val="002369C5"/>
    <w:rsid w:val="0024582B"/>
    <w:rsid w:val="002708A6"/>
    <w:rsid w:val="00274766"/>
    <w:rsid w:val="00276FB0"/>
    <w:rsid w:val="00295074"/>
    <w:rsid w:val="00296C4B"/>
    <w:rsid w:val="002A60F6"/>
    <w:rsid w:val="002B506C"/>
    <w:rsid w:val="002C2B1F"/>
    <w:rsid w:val="002E0AB6"/>
    <w:rsid w:val="002F6529"/>
    <w:rsid w:val="00304865"/>
    <w:rsid w:val="003100E1"/>
    <w:rsid w:val="003204FE"/>
    <w:rsid w:val="00333741"/>
    <w:rsid w:val="00336801"/>
    <w:rsid w:val="0037258F"/>
    <w:rsid w:val="00377B62"/>
    <w:rsid w:val="00397021"/>
    <w:rsid w:val="003A2E8E"/>
    <w:rsid w:val="003A6E41"/>
    <w:rsid w:val="003B1DB5"/>
    <w:rsid w:val="003B52F5"/>
    <w:rsid w:val="003C2DC7"/>
    <w:rsid w:val="003D2BE1"/>
    <w:rsid w:val="003D3529"/>
    <w:rsid w:val="003D3B97"/>
    <w:rsid w:val="003E03B3"/>
    <w:rsid w:val="003E3581"/>
    <w:rsid w:val="003E440E"/>
    <w:rsid w:val="003E495D"/>
    <w:rsid w:val="003F2E6C"/>
    <w:rsid w:val="004031C8"/>
    <w:rsid w:val="004060F3"/>
    <w:rsid w:val="00406F59"/>
    <w:rsid w:val="0041187C"/>
    <w:rsid w:val="00413CF1"/>
    <w:rsid w:val="00415FAF"/>
    <w:rsid w:val="00435FD0"/>
    <w:rsid w:val="00437D3C"/>
    <w:rsid w:val="00437DC4"/>
    <w:rsid w:val="00464065"/>
    <w:rsid w:val="00466CEB"/>
    <w:rsid w:val="0046711B"/>
    <w:rsid w:val="0047385E"/>
    <w:rsid w:val="00483D64"/>
    <w:rsid w:val="004940A0"/>
    <w:rsid w:val="004C742A"/>
    <w:rsid w:val="004D1CD3"/>
    <w:rsid w:val="004D253C"/>
    <w:rsid w:val="004D5B41"/>
    <w:rsid w:val="004E2153"/>
    <w:rsid w:val="004F2888"/>
    <w:rsid w:val="004F3FA1"/>
    <w:rsid w:val="004F4276"/>
    <w:rsid w:val="004F5FBA"/>
    <w:rsid w:val="00501EDA"/>
    <w:rsid w:val="00514AB1"/>
    <w:rsid w:val="00526EA1"/>
    <w:rsid w:val="0052711A"/>
    <w:rsid w:val="005340ED"/>
    <w:rsid w:val="00546F33"/>
    <w:rsid w:val="005552F6"/>
    <w:rsid w:val="00560D66"/>
    <w:rsid w:val="005714DC"/>
    <w:rsid w:val="00573F90"/>
    <w:rsid w:val="00583311"/>
    <w:rsid w:val="00583CAB"/>
    <w:rsid w:val="00586956"/>
    <w:rsid w:val="00596BE1"/>
    <w:rsid w:val="005A01E2"/>
    <w:rsid w:val="005A6770"/>
    <w:rsid w:val="005B62A6"/>
    <w:rsid w:val="005C735D"/>
    <w:rsid w:val="005D6FBB"/>
    <w:rsid w:val="005E13CA"/>
    <w:rsid w:val="005E70D3"/>
    <w:rsid w:val="005F33C1"/>
    <w:rsid w:val="00600E35"/>
    <w:rsid w:val="00602866"/>
    <w:rsid w:val="006178B3"/>
    <w:rsid w:val="006225BB"/>
    <w:rsid w:val="0062560A"/>
    <w:rsid w:val="00626DF2"/>
    <w:rsid w:val="0063492A"/>
    <w:rsid w:val="006367F4"/>
    <w:rsid w:val="00641967"/>
    <w:rsid w:val="00680E8A"/>
    <w:rsid w:val="00683D3D"/>
    <w:rsid w:val="00684B74"/>
    <w:rsid w:val="0069370D"/>
    <w:rsid w:val="00696E5B"/>
    <w:rsid w:val="006B1DE7"/>
    <w:rsid w:val="006B269E"/>
    <w:rsid w:val="006B60C5"/>
    <w:rsid w:val="006B751E"/>
    <w:rsid w:val="006C0774"/>
    <w:rsid w:val="006C20B7"/>
    <w:rsid w:val="006C4A72"/>
    <w:rsid w:val="006C610A"/>
    <w:rsid w:val="006E49E9"/>
    <w:rsid w:val="006E6565"/>
    <w:rsid w:val="006F3739"/>
    <w:rsid w:val="00705CD1"/>
    <w:rsid w:val="00706639"/>
    <w:rsid w:val="007125C0"/>
    <w:rsid w:val="007166D9"/>
    <w:rsid w:val="0072202E"/>
    <w:rsid w:val="00725B3B"/>
    <w:rsid w:val="0073174B"/>
    <w:rsid w:val="00733B49"/>
    <w:rsid w:val="00736111"/>
    <w:rsid w:val="00737EA6"/>
    <w:rsid w:val="00740A61"/>
    <w:rsid w:val="00744AB5"/>
    <w:rsid w:val="00745506"/>
    <w:rsid w:val="00745DD5"/>
    <w:rsid w:val="00747A7C"/>
    <w:rsid w:val="00752DA8"/>
    <w:rsid w:val="00761BC0"/>
    <w:rsid w:val="007642B6"/>
    <w:rsid w:val="00765098"/>
    <w:rsid w:val="00774104"/>
    <w:rsid w:val="00786029"/>
    <w:rsid w:val="00786190"/>
    <w:rsid w:val="007925F0"/>
    <w:rsid w:val="00793E50"/>
    <w:rsid w:val="00797FF8"/>
    <w:rsid w:val="007A3DD5"/>
    <w:rsid w:val="007B08B4"/>
    <w:rsid w:val="007B4B9D"/>
    <w:rsid w:val="007D17B9"/>
    <w:rsid w:val="007D5A0D"/>
    <w:rsid w:val="007D64A4"/>
    <w:rsid w:val="007E4501"/>
    <w:rsid w:val="007F0B9B"/>
    <w:rsid w:val="007F2A1D"/>
    <w:rsid w:val="007F62CA"/>
    <w:rsid w:val="007F75D1"/>
    <w:rsid w:val="00806A8B"/>
    <w:rsid w:val="008275F4"/>
    <w:rsid w:val="008306CD"/>
    <w:rsid w:val="00833948"/>
    <w:rsid w:val="008341C3"/>
    <w:rsid w:val="008346AA"/>
    <w:rsid w:val="0083473F"/>
    <w:rsid w:val="0083646A"/>
    <w:rsid w:val="00843648"/>
    <w:rsid w:val="00846073"/>
    <w:rsid w:val="00864CE0"/>
    <w:rsid w:val="008719D1"/>
    <w:rsid w:val="00892F06"/>
    <w:rsid w:val="008974CF"/>
    <w:rsid w:val="00897A18"/>
    <w:rsid w:val="008A43F4"/>
    <w:rsid w:val="008C08BB"/>
    <w:rsid w:val="008C1D34"/>
    <w:rsid w:val="008C5CEC"/>
    <w:rsid w:val="008D16CA"/>
    <w:rsid w:val="008D2B42"/>
    <w:rsid w:val="008D3D31"/>
    <w:rsid w:val="008D4D82"/>
    <w:rsid w:val="008D6567"/>
    <w:rsid w:val="008E4EAE"/>
    <w:rsid w:val="008E4F57"/>
    <w:rsid w:val="008E6002"/>
    <w:rsid w:val="00915867"/>
    <w:rsid w:val="00920E8F"/>
    <w:rsid w:val="00922AD8"/>
    <w:rsid w:val="0092324F"/>
    <w:rsid w:val="00924CB8"/>
    <w:rsid w:val="00926936"/>
    <w:rsid w:val="00934A59"/>
    <w:rsid w:val="00934E30"/>
    <w:rsid w:val="00943332"/>
    <w:rsid w:val="00943412"/>
    <w:rsid w:val="00945658"/>
    <w:rsid w:val="00952069"/>
    <w:rsid w:val="00952BFF"/>
    <w:rsid w:val="009748CA"/>
    <w:rsid w:val="00975CAF"/>
    <w:rsid w:val="00981717"/>
    <w:rsid w:val="00987636"/>
    <w:rsid w:val="00991917"/>
    <w:rsid w:val="00995BED"/>
    <w:rsid w:val="009A1DE7"/>
    <w:rsid w:val="009A23BC"/>
    <w:rsid w:val="009B6A1C"/>
    <w:rsid w:val="009C22F0"/>
    <w:rsid w:val="009C6195"/>
    <w:rsid w:val="009D25A4"/>
    <w:rsid w:val="009D5C97"/>
    <w:rsid w:val="009E23B5"/>
    <w:rsid w:val="009E2BA7"/>
    <w:rsid w:val="00A01077"/>
    <w:rsid w:val="00A01873"/>
    <w:rsid w:val="00A01A82"/>
    <w:rsid w:val="00A10951"/>
    <w:rsid w:val="00A10B9B"/>
    <w:rsid w:val="00A12065"/>
    <w:rsid w:val="00A12973"/>
    <w:rsid w:val="00A15575"/>
    <w:rsid w:val="00A2191A"/>
    <w:rsid w:val="00A252EB"/>
    <w:rsid w:val="00A3276A"/>
    <w:rsid w:val="00A3457F"/>
    <w:rsid w:val="00A357A5"/>
    <w:rsid w:val="00A41276"/>
    <w:rsid w:val="00A41E8D"/>
    <w:rsid w:val="00A51F99"/>
    <w:rsid w:val="00A71C24"/>
    <w:rsid w:val="00A72556"/>
    <w:rsid w:val="00A741C3"/>
    <w:rsid w:val="00A77A66"/>
    <w:rsid w:val="00A83D74"/>
    <w:rsid w:val="00A87D5B"/>
    <w:rsid w:val="00A92311"/>
    <w:rsid w:val="00A967D3"/>
    <w:rsid w:val="00AA3D3A"/>
    <w:rsid w:val="00AB0874"/>
    <w:rsid w:val="00AB0BCB"/>
    <w:rsid w:val="00AB17BC"/>
    <w:rsid w:val="00AB7B73"/>
    <w:rsid w:val="00AC0BFC"/>
    <w:rsid w:val="00AC59E2"/>
    <w:rsid w:val="00AD085A"/>
    <w:rsid w:val="00AD22E2"/>
    <w:rsid w:val="00AD5BD3"/>
    <w:rsid w:val="00AE2986"/>
    <w:rsid w:val="00AE6060"/>
    <w:rsid w:val="00AE70E8"/>
    <w:rsid w:val="00AE7D97"/>
    <w:rsid w:val="00AF5667"/>
    <w:rsid w:val="00B0108E"/>
    <w:rsid w:val="00B21FF4"/>
    <w:rsid w:val="00B26962"/>
    <w:rsid w:val="00B3015D"/>
    <w:rsid w:val="00B41384"/>
    <w:rsid w:val="00B5383B"/>
    <w:rsid w:val="00B576DC"/>
    <w:rsid w:val="00B65C58"/>
    <w:rsid w:val="00B7443E"/>
    <w:rsid w:val="00B77529"/>
    <w:rsid w:val="00B92ADC"/>
    <w:rsid w:val="00B96086"/>
    <w:rsid w:val="00BA1187"/>
    <w:rsid w:val="00BA35B1"/>
    <w:rsid w:val="00BA53FB"/>
    <w:rsid w:val="00BA6FA8"/>
    <w:rsid w:val="00BC0880"/>
    <w:rsid w:val="00BC56C7"/>
    <w:rsid w:val="00BC7EE6"/>
    <w:rsid w:val="00BD7AE4"/>
    <w:rsid w:val="00BE4A67"/>
    <w:rsid w:val="00BF0CB6"/>
    <w:rsid w:val="00BF1F53"/>
    <w:rsid w:val="00BF4FD8"/>
    <w:rsid w:val="00C0185B"/>
    <w:rsid w:val="00C01925"/>
    <w:rsid w:val="00C048AF"/>
    <w:rsid w:val="00C20808"/>
    <w:rsid w:val="00C3773D"/>
    <w:rsid w:val="00C424B9"/>
    <w:rsid w:val="00C50CD6"/>
    <w:rsid w:val="00C6131D"/>
    <w:rsid w:val="00C705A8"/>
    <w:rsid w:val="00C73189"/>
    <w:rsid w:val="00C878FA"/>
    <w:rsid w:val="00C9333B"/>
    <w:rsid w:val="00CB46FE"/>
    <w:rsid w:val="00CB5979"/>
    <w:rsid w:val="00CC1090"/>
    <w:rsid w:val="00CC31C2"/>
    <w:rsid w:val="00CC6A5C"/>
    <w:rsid w:val="00CC6F39"/>
    <w:rsid w:val="00CD6097"/>
    <w:rsid w:val="00CE0A0F"/>
    <w:rsid w:val="00CE16FC"/>
    <w:rsid w:val="00CE2DBF"/>
    <w:rsid w:val="00CE367A"/>
    <w:rsid w:val="00CE6DD1"/>
    <w:rsid w:val="00CF0D19"/>
    <w:rsid w:val="00CF7CF9"/>
    <w:rsid w:val="00D06347"/>
    <w:rsid w:val="00D06EED"/>
    <w:rsid w:val="00D07298"/>
    <w:rsid w:val="00D151AA"/>
    <w:rsid w:val="00D16945"/>
    <w:rsid w:val="00D20A9C"/>
    <w:rsid w:val="00D250C7"/>
    <w:rsid w:val="00D258C0"/>
    <w:rsid w:val="00D3693B"/>
    <w:rsid w:val="00D37917"/>
    <w:rsid w:val="00D41471"/>
    <w:rsid w:val="00D4425A"/>
    <w:rsid w:val="00D51539"/>
    <w:rsid w:val="00D528B3"/>
    <w:rsid w:val="00D54E68"/>
    <w:rsid w:val="00D60FEF"/>
    <w:rsid w:val="00D76EAF"/>
    <w:rsid w:val="00D77010"/>
    <w:rsid w:val="00D771E4"/>
    <w:rsid w:val="00D878D5"/>
    <w:rsid w:val="00D92281"/>
    <w:rsid w:val="00DB7E78"/>
    <w:rsid w:val="00DD465D"/>
    <w:rsid w:val="00DD759C"/>
    <w:rsid w:val="00DE46FB"/>
    <w:rsid w:val="00DF3966"/>
    <w:rsid w:val="00DF4161"/>
    <w:rsid w:val="00E0335D"/>
    <w:rsid w:val="00E06C6C"/>
    <w:rsid w:val="00E213CA"/>
    <w:rsid w:val="00E22039"/>
    <w:rsid w:val="00E2511D"/>
    <w:rsid w:val="00E312F1"/>
    <w:rsid w:val="00E45D98"/>
    <w:rsid w:val="00E50FD0"/>
    <w:rsid w:val="00E534DD"/>
    <w:rsid w:val="00E54ED5"/>
    <w:rsid w:val="00E5713E"/>
    <w:rsid w:val="00E5769F"/>
    <w:rsid w:val="00E8467A"/>
    <w:rsid w:val="00E84ED9"/>
    <w:rsid w:val="00E907C4"/>
    <w:rsid w:val="00E910BF"/>
    <w:rsid w:val="00E94CC4"/>
    <w:rsid w:val="00EA0150"/>
    <w:rsid w:val="00EA3110"/>
    <w:rsid w:val="00EA366B"/>
    <w:rsid w:val="00EA7479"/>
    <w:rsid w:val="00EB0522"/>
    <w:rsid w:val="00EB330E"/>
    <w:rsid w:val="00EB702D"/>
    <w:rsid w:val="00EC0875"/>
    <w:rsid w:val="00EC35A5"/>
    <w:rsid w:val="00EC6BE0"/>
    <w:rsid w:val="00ED3F9B"/>
    <w:rsid w:val="00ED5899"/>
    <w:rsid w:val="00EE0A01"/>
    <w:rsid w:val="00EE3A5E"/>
    <w:rsid w:val="00EE7930"/>
    <w:rsid w:val="00EF00D1"/>
    <w:rsid w:val="00EF0F48"/>
    <w:rsid w:val="00EF3CDF"/>
    <w:rsid w:val="00EF74A0"/>
    <w:rsid w:val="00F10C8C"/>
    <w:rsid w:val="00F1776D"/>
    <w:rsid w:val="00F20518"/>
    <w:rsid w:val="00F307C4"/>
    <w:rsid w:val="00F348A7"/>
    <w:rsid w:val="00F41C59"/>
    <w:rsid w:val="00F44239"/>
    <w:rsid w:val="00F47756"/>
    <w:rsid w:val="00F534CA"/>
    <w:rsid w:val="00F53F63"/>
    <w:rsid w:val="00F60B82"/>
    <w:rsid w:val="00F63664"/>
    <w:rsid w:val="00F71864"/>
    <w:rsid w:val="00F8271C"/>
    <w:rsid w:val="00F85E6A"/>
    <w:rsid w:val="00F952E5"/>
    <w:rsid w:val="00FB11B3"/>
    <w:rsid w:val="00FB1318"/>
    <w:rsid w:val="00FC1D84"/>
    <w:rsid w:val="00FC7A04"/>
    <w:rsid w:val="00FE0613"/>
    <w:rsid w:val="00FE6BA9"/>
    <w:rsid w:val="00FF0A75"/>
    <w:rsid w:val="00FF1EAC"/>
    <w:rsid w:val="00FF5A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6B88DF"/>
  <w15:chartTrackingRefBased/>
  <w15:docId w15:val="{F582F6D5-BA5E-498E-A6F8-A4D8EBE33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75F4"/>
    <w:pPr>
      <w:spacing w:line="240" w:lineRule="auto"/>
    </w:pPr>
    <w:rPr>
      <w:rFonts w:ascii="Times New Roman" w:eastAsia="Times New Roman" w:hAnsi="Times New Roman" w:cs="Times New Roman"/>
      <w:sz w:val="24"/>
      <w:szCs w:val="24"/>
      <w:lang w:val="ro-RO"/>
    </w:rPr>
  </w:style>
  <w:style w:type="paragraph" w:styleId="Titlu1">
    <w:name w:val="heading 1"/>
    <w:basedOn w:val="Normal"/>
    <w:next w:val="Normal"/>
    <w:link w:val="Titlu1Caracter"/>
    <w:uiPriority w:val="9"/>
    <w:qFormat/>
    <w:rsid w:val="0047385E"/>
    <w:pPr>
      <w:keepNext/>
      <w:keepLines/>
      <w:spacing w:before="480" w:after="120"/>
      <w:outlineLvl w:val="0"/>
    </w:pPr>
    <w:rPr>
      <w:b/>
      <w:sz w:val="48"/>
      <w:szCs w:val="48"/>
    </w:rPr>
  </w:style>
  <w:style w:type="paragraph" w:styleId="Titlu2">
    <w:name w:val="heading 2"/>
    <w:basedOn w:val="Normal"/>
    <w:next w:val="Normal"/>
    <w:link w:val="Titlu2Caracter"/>
    <w:uiPriority w:val="9"/>
    <w:unhideWhenUsed/>
    <w:qFormat/>
    <w:rsid w:val="008275F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lu3">
    <w:name w:val="heading 3"/>
    <w:basedOn w:val="Normal"/>
    <w:next w:val="Normal"/>
    <w:link w:val="Titlu3Caracter"/>
    <w:uiPriority w:val="9"/>
    <w:unhideWhenUsed/>
    <w:qFormat/>
    <w:rsid w:val="0047385E"/>
    <w:pPr>
      <w:keepNext/>
      <w:keepLines/>
      <w:spacing w:before="40" w:after="0"/>
      <w:outlineLvl w:val="2"/>
    </w:pPr>
    <w:rPr>
      <w:rFonts w:asciiTheme="majorHAnsi" w:eastAsiaTheme="majorEastAsia" w:hAnsiTheme="majorHAnsi" w:cstheme="majorBidi"/>
      <w:color w:val="1F3763" w:themeColor="accent1" w:themeShade="7F"/>
    </w:rPr>
  </w:style>
  <w:style w:type="paragraph" w:styleId="Titlu4">
    <w:name w:val="heading 4"/>
    <w:basedOn w:val="Normal"/>
    <w:next w:val="Normal"/>
    <w:link w:val="Titlu4Caracter"/>
    <w:uiPriority w:val="9"/>
    <w:semiHidden/>
    <w:unhideWhenUsed/>
    <w:qFormat/>
    <w:rsid w:val="0047385E"/>
    <w:pPr>
      <w:keepNext/>
      <w:keepLines/>
      <w:spacing w:before="240" w:after="40"/>
      <w:outlineLvl w:val="3"/>
    </w:pPr>
    <w:rPr>
      <w:b/>
    </w:rPr>
  </w:style>
  <w:style w:type="paragraph" w:styleId="Titlu5">
    <w:name w:val="heading 5"/>
    <w:basedOn w:val="Normal"/>
    <w:next w:val="Normal"/>
    <w:link w:val="Titlu5Caracter"/>
    <w:uiPriority w:val="9"/>
    <w:semiHidden/>
    <w:unhideWhenUsed/>
    <w:qFormat/>
    <w:rsid w:val="0047385E"/>
    <w:pPr>
      <w:keepNext/>
      <w:keepLines/>
      <w:spacing w:before="220" w:after="40"/>
      <w:outlineLvl w:val="4"/>
    </w:pPr>
    <w:rPr>
      <w:b/>
      <w:sz w:val="22"/>
      <w:szCs w:val="22"/>
    </w:rPr>
  </w:style>
  <w:style w:type="paragraph" w:styleId="Titlu6">
    <w:name w:val="heading 6"/>
    <w:basedOn w:val="Normal"/>
    <w:next w:val="Normal"/>
    <w:link w:val="Titlu6Caracter"/>
    <w:uiPriority w:val="9"/>
    <w:semiHidden/>
    <w:unhideWhenUsed/>
    <w:qFormat/>
    <w:rsid w:val="0047385E"/>
    <w:pPr>
      <w:keepNext/>
      <w:keepLines/>
      <w:spacing w:before="200" w:after="40"/>
      <w:outlineLvl w:val="5"/>
    </w:pPr>
    <w:rPr>
      <w:b/>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47385E"/>
    <w:rPr>
      <w:rFonts w:ascii="Times New Roman" w:eastAsia="Times New Roman" w:hAnsi="Times New Roman" w:cs="Times New Roman"/>
      <w:b/>
      <w:sz w:val="48"/>
      <w:szCs w:val="48"/>
      <w:lang w:val="ro-RO"/>
    </w:rPr>
  </w:style>
  <w:style w:type="character" w:customStyle="1" w:styleId="Titlu2Caracter">
    <w:name w:val="Titlu 2 Caracter"/>
    <w:basedOn w:val="Fontdeparagrafimplicit"/>
    <w:link w:val="Titlu2"/>
    <w:uiPriority w:val="9"/>
    <w:rsid w:val="008275F4"/>
    <w:rPr>
      <w:rFonts w:asciiTheme="majorHAnsi" w:eastAsiaTheme="majorEastAsia" w:hAnsiTheme="majorHAnsi" w:cstheme="majorBidi"/>
      <w:color w:val="2F5496" w:themeColor="accent1" w:themeShade="BF"/>
      <w:sz w:val="26"/>
      <w:szCs w:val="26"/>
      <w:lang w:val="ro-RO"/>
    </w:rPr>
  </w:style>
  <w:style w:type="character" w:customStyle="1" w:styleId="Titlu3Caracter">
    <w:name w:val="Titlu 3 Caracter"/>
    <w:basedOn w:val="Fontdeparagrafimplicit"/>
    <w:link w:val="Titlu3"/>
    <w:uiPriority w:val="9"/>
    <w:rsid w:val="0047385E"/>
    <w:rPr>
      <w:rFonts w:asciiTheme="majorHAnsi" w:eastAsiaTheme="majorEastAsia" w:hAnsiTheme="majorHAnsi" w:cstheme="majorBidi"/>
      <w:color w:val="1F3763" w:themeColor="accent1" w:themeShade="7F"/>
      <w:sz w:val="24"/>
      <w:szCs w:val="24"/>
      <w:lang w:val="ro-RO"/>
    </w:rPr>
  </w:style>
  <w:style w:type="character" w:customStyle="1" w:styleId="Titlu4Caracter">
    <w:name w:val="Titlu 4 Caracter"/>
    <w:basedOn w:val="Fontdeparagrafimplicit"/>
    <w:link w:val="Titlu4"/>
    <w:uiPriority w:val="9"/>
    <w:semiHidden/>
    <w:rsid w:val="0047385E"/>
    <w:rPr>
      <w:rFonts w:ascii="Times New Roman" w:eastAsia="Times New Roman" w:hAnsi="Times New Roman" w:cs="Times New Roman"/>
      <w:b/>
      <w:sz w:val="24"/>
      <w:szCs w:val="24"/>
      <w:lang w:val="ro-RO"/>
    </w:rPr>
  </w:style>
  <w:style w:type="character" w:customStyle="1" w:styleId="Titlu5Caracter">
    <w:name w:val="Titlu 5 Caracter"/>
    <w:basedOn w:val="Fontdeparagrafimplicit"/>
    <w:link w:val="Titlu5"/>
    <w:uiPriority w:val="9"/>
    <w:semiHidden/>
    <w:rsid w:val="0047385E"/>
    <w:rPr>
      <w:rFonts w:ascii="Times New Roman" w:eastAsia="Times New Roman" w:hAnsi="Times New Roman" w:cs="Times New Roman"/>
      <w:b/>
      <w:lang w:val="ro-RO"/>
    </w:rPr>
  </w:style>
  <w:style w:type="character" w:customStyle="1" w:styleId="Titlu6Caracter">
    <w:name w:val="Titlu 6 Caracter"/>
    <w:basedOn w:val="Fontdeparagrafimplicit"/>
    <w:link w:val="Titlu6"/>
    <w:uiPriority w:val="9"/>
    <w:semiHidden/>
    <w:rsid w:val="0047385E"/>
    <w:rPr>
      <w:rFonts w:ascii="Times New Roman" w:eastAsia="Times New Roman" w:hAnsi="Times New Roman" w:cs="Times New Roman"/>
      <w:b/>
      <w:sz w:val="20"/>
      <w:szCs w:val="20"/>
      <w:lang w:val="ro-RO"/>
    </w:rPr>
  </w:style>
  <w:style w:type="paragraph" w:styleId="Listparagraf">
    <w:name w:val="List Paragraph"/>
    <w:aliases w:val="2,Dot pt,No Spacing1,List Paragraph Char Char Char,Indicator Text,Numbered Para 1,List Paragraph à moi,LISTA,Listaszerű bekezdés2,Listaszerű bekezdés3,Listaszerű bekezdés1,3,Bullet 1,Bullet Points,Colorful List - Accent 11"/>
    <w:basedOn w:val="Normal"/>
    <w:link w:val="ListparagrafCaracter"/>
    <w:uiPriority w:val="34"/>
    <w:qFormat/>
    <w:rsid w:val="008275F4"/>
    <w:pPr>
      <w:ind w:left="720"/>
      <w:contextualSpacing/>
    </w:pPr>
  </w:style>
  <w:style w:type="character" w:customStyle="1" w:styleId="ListparagrafCaracter">
    <w:name w:val="Listă paragraf Caracter"/>
    <w:aliases w:val="2 Caracter,Dot pt Caracter,No Spacing1 Caracter,List Paragraph Char Char Char Caracter,Indicator Text Caracter,Numbered Para 1 Caracter,List Paragraph à moi Caracter,LISTA Caracter,Listaszerű bekezdés2 Caracter,3 Caracter"/>
    <w:link w:val="Listparagraf"/>
    <w:uiPriority w:val="34"/>
    <w:qFormat/>
    <w:locked/>
    <w:rsid w:val="002A60F6"/>
    <w:rPr>
      <w:rFonts w:ascii="Times New Roman" w:eastAsia="Times New Roman" w:hAnsi="Times New Roman" w:cs="Times New Roman"/>
      <w:sz w:val="24"/>
      <w:szCs w:val="24"/>
      <w:lang w:val="ro-RO"/>
    </w:rPr>
  </w:style>
  <w:style w:type="paragraph" w:styleId="Titlu">
    <w:name w:val="Title"/>
    <w:basedOn w:val="Normal"/>
    <w:next w:val="Normal"/>
    <w:link w:val="TitluCaracter"/>
    <w:uiPriority w:val="10"/>
    <w:qFormat/>
    <w:rsid w:val="0047385E"/>
    <w:pPr>
      <w:keepNext/>
      <w:keepLines/>
      <w:spacing w:before="480" w:after="120"/>
    </w:pPr>
    <w:rPr>
      <w:b/>
      <w:sz w:val="72"/>
      <w:szCs w:val="72"/>
    </w:rPr>
  </w:style>
  <w:style w:type="character" w:customStyle="1" w:styleId="TitluCaracter">
    <w:name w:val="Titlu Caracter"/>
    <w:basedOn w:val="Fontdeparagrafimplicit"/>
    <w:link w:val="Titlu"/>
    <w:uiPriority w:val="10"/>
    <w:rsid w:val="0047385E"/>
    <w:rPr>
      <w:rFonts w:ascii="Times New Roman" w:eastAsia="Times New Roman" w:hAnsi="Times New Roman" w:cs="Times New Roman"/>
      <w:b/>
      <w:sz w:val="72"/>
      <w:szCs w:val="72"/>
      <w:lang w:val="ro-RO"/>
    </w:rPr>
  </w:style>
  <w:style w:type="table" w:styleId="Tabelgril">
    <w:name w:val="Table Grid"/>
    <w:basedOn w:val="TabelNormal"/>
    <w:uiPriority w:val="39"/>
    <w:rsid w:val="0047385E"/>
    <w:pPr>
      <w:spacing w:after="0" w:line="240" w:lineRule="auto"/>
    </w:pPr>
    <w:rPr>
      <w:rFonts w:ascii="Times New Roman" w:eastAsia="Times New Roman" w:hAnsi="Times New Roman" w:cs="Times New Roman"/>
      <w:sz w:val="24"/>
      <w:szCs w:val="24"/>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basedOn w:val="Fontdeparagrafimplicit"/>
    <w:uiPriority w:val="99"/>
    <w:semiHidden/>
    <w:unhideWhenUsed/>
    <w:rsid w:val="0047385E"/>
    <w:rPr>
      <w:sz w:val="16"/>
      <w:szCs w:val="16"/>
    </w:rPr>
  </w:style>
  <w:style w:type="paragraph" w:styleId="Textcomentariu">
    <w:name w:val="annotation text"/>
    <w:basedOn w:val="Normal"/>
    <w:link w:val="TextcomentariuCaracter"/>
    <w:uiPriority w:val="99"/>
    <w:semiHidden/>
    <w:unhideWhenUsed/>
    <w:rsid w:val="0047385E"/>
    <w:rPr>
      <w:sz w:val="20"/>
      <w:szCs w:val="20"/>
    </w:rPr>
  </w:style>
  <w:style w:type="character" w:customStyle="1" w:styleId="TextcomentariuCaracter">
    <w:name w:val="Text comentariu Caracter"/>
    <w:basedOn w:val="Fontdeparagrafimplicit"/>
    <w:link w:val="Textcomentariu"/>
    <w:uiPriority w:val="99"/>
    <w:semiHidden/>
    <w:rsid w:val="0047385E"/>
    <w:rPr>
      <w:rFonts w:ascii="Times New Roman" w:eastAsia="Times New Roman" w:hAnsi="Times New Roman" w:cs="Times New Roman"/>
      <w:sz w:val="20"/>
      <w:szCs w:val="20"/>
      <w:lang w:val="ro-RO"/>
    </w:rPr>
  </w:style>
  <w:style w:type="paragraph" w:styleId="SubiectComentariu">
    <w:name w:val="annotation subject"/>
    <w:basedOn w:val="Textcomentariu"/>
    <w:next w:val="Textcomentariu"/>
    <w:link w:val="SubiectComentariuCaracter"/>
    <w:uiPriority w:val="99"/>
    <w:semiHidden/>
    <w:unhideWhenUsed/>
    <w:rsid w:val="0047385E"/>
    <w:rPr>
      <w:b/>
      <w:bCs/>
    </w:rPr>
  </w:style>
  <w:style w:type="character" w:customStyle="1" w:styleId="SubiectComentariuCaracter">
    <w:name w:val="Subiect Comentariu Caracter"/>
    <w:basedOn w:val="TextcomentariuCaracter"/>
    <w:link w:val="SubiectComentariu"/>
    <w:uiPriority w:val="99"/>
    <w:semiHidden/>
    <w:rsid w:val="0047385E"/>
    <w:rPr>
      <w:rFonts w:ascii="Times New Roman" w:eastAsia="Times New Roman" w:hAnsi="Times New Roman" w:cs="Times New Roman"/>
      <w:b/>
      <w:bCs/>
      <w:sz w:val="20"/>
      <w:szCs w:val="20"/>
      <w:lang w:val="ro-RO"/>
    </w:rPr>
  </w:style>
  <w:style w:type="paragraph" w:styleId="Antet">
    <w:name w:val="header"/>
    <w:basedOn w:val="Normal"/>
    <w:link w:val="AntetCaracter"/>
    <w:uiPriority w:val="99"/>
    <w:unhideWhenUsed/>
    <w:rsid w:val="0047385E"/>
    <w:pPr>
      <w:tabs>
        <w:tab w:val="center" w:pos="4536"/>
        <w:tab w:val="right" w:pos="9072"/>
      </w:tabs>
      <w:spacing w:after="0"/>
    </w:pPr>
  </w:style>
  <w:style w:type="character" w:customStyle="1" w:styleId="AntetCaracter">
    <w:name w:val="Antet Caracter"/>
    <w:basedOn w:val="Fontdeparagrafimplicit"/>
    <w:link w:val="Antet"/>
    <w:uiPriority w:val="99"/>
    <w:rsid w:val="0047385E"/>
    <w:rPr>
      <w:rFonts w:ascii="Times New Roman" w:eastAsia="Times New Roman" w:hAnsi="Times New Roman" w:cs="Times New Roman"/>
      <w:sz w:val="24"/>
      <w:szCs w:val="24"/>
      <w:lang w:val="ro-RO"/>
    </w:rPr>
  </w:style>
  <w:style w:type="paragraph" w:styleId="Subsol">
    <w:name w:val="footer"/>
    <w:basedOn w:val="Normal"/>
    <w:link w:val="SubsolCaracter"/>
    <w:uiPriority w:val="99"/>
    <w:unhideWhenUsed/>
    <w:rsid w:val="0047385E"/>
    <w:pPr>
      <w:tabs>
        <w:tab w:val="center" w:pos="4536"/>
        <w:tab w:val="right" w:pos="9072"/>
      </w:tabs>
      <w:spacing w:after="0"/>
    </w:pPr>
  </w:style>
  <w:style w:type="character" w:customStyle="1" w:styleId="SubsolCaracter">
    <w:name w:val="Subsol Caracter"/>
    <w:basedOn w:val="Fontdeparagrafimplicit"/>
    <w:link w:val="Subsol"/>
    <w:uiPriority w:val="99"/>
    <w:rsid w:val="0047385E"/>
    <w:rPr>
      <w:rFonts w:ascii="Times New Roman" w:eastAsia="Times New Roman" w:hAnsi="Times New Roman" w:cs="Times New Roman"/>
      <w:sz w:val="24"/>
      <w:szCs w:val="24"/>
      <w:lang w:val="ro-RO"/>
    </w:rPr>
  </w:style>
  <w:style w:type="paragraph" w:styleId="Subtitlu">
    <w:name w:val="Subtitle"/>
    <w:basedOn w:val="Normal"/>
    <w:next w:val="Normal"/>
    <w:link w:val="SubtitluCaracter"/>
    <w:uiPriority w:val="11"/>
    <w:qFormat/>
    <w:rsid w:val="0047385E"/>
    <w:pPr>
      <w:keepNext/>
      <w:keepLines/>
      <w:spacing w:before="360" w:after="80"/>
    </w:pPr>
    <w:rPr>
      <w:rFonts w:ascii="Georgia" w:eastAsia="Georgia" w:hAnsi="Georgia" w:cs="Georgia"/>
      <w:i/>
      <w:color w:val="666666"/>
      <w:sz w:val="48"/>
      <w:szCs w:val="48"/>
    </w:rPr>
  </w:style>
  <w:style w:type="character" w:customStyle="1" w:styleId="SubtitluCaracter">
    <w:name w:val="Subtitlu Caracter"/>
    <w:basedOn w:val="Fontdeparagrafimplicit"/>
    <w:link w:val="Subtitlu"/>
    <w:uiPriority w:val="11"/>
    <w:rsid w:val="0047385E"/>
    <w:rPr>
      <w:rFonts w:ascii="Georgia" w:eastAsia="Georgia" w:hAnsi="Georgia" w:cs="Georgia"/>
      <w:i/>
      <w:color w:val="666666"/>
      <w:sz w:val="48"/>
      <w:szCs w:val="48"/>
      <w:lang w:val="ro-RO"/>
    </w:rPr>
  </w:style>
  <w:style w:type="paragraph" w:styleId="TextnBalon">
    <w:name w:val="Balloon Text"/>
    <w:basedOn w:val="Normal"/>
    <w:link w:val="TextnBalonCaracter"/>
    <w:uiPriority w:val="99"/>
    <w:semiHidden/>
    <w:unhideWhenUsed/>
    <w:rsid w:val="0047385E"/>
    <w:pPr>
      <w:spacing w:after="0"/>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47385E"/>
    <w:rPr>
      <w:rFonts w:ascii="Segoe UI" w:eastAsia="Times New Roman" w:hAnsi="Segoe UI" w:cs="Segoe UI"/>
      <w:sz w:val="18"/>
      <w:szCs w:val="18"/>
      <w:lang w:val="ro-RO"/>
    </w:rPr>
  </w:style>
  <w:style w:type="paragraph" w:styleId="Revizuire">
    <w:name w:val="Revision"/>
    <w:hidden/>
    <w:uiPriority w:val="99"/>
    <w:semiHidden/>
    <w:rsid w:val="0047385E"/>
    <w:pPr>
      <w:spacing w:after="0" w:line="240" w:lineRule="auto"/>
    </w:pPr>
    <w:rPr>
      <w:rFonts w:ascii="Times New Roman" w:eastAsia="Times New Roman" w:hAnsi="Times New Roman" w:cs="Times New Roman"/>
      <w:sz w:val="24"/>
      <w:szCs w:val="24"/>
      <w:lang w:val="ro-RO"/>
    </w:rPr>
  </w:style>
  <w:style w:type="paragraph" w:styleId="Frspaiere">
    <w:name w:val="No Spacing"/>
    <w:uiPriority w:val="1"/>
    <w:qFormat/>
    <w:rsid w:val="0047385E"/>
    <w:pPr>
      <w:spacing w:after="0" w:line="240" w:lineRule="auto"/>
    </w:pPr>
    <w:rPr>
      <w:rFonts w:ascii="Times New Roman" w:eastAsia="Times New Roman" w:hAnsi="Times New Roman" w:cs="Times New Roman"/>
      <w:sz w:val="24"/>
      <w:szCs w:val="24"/>
      <w:lang w:val="ro-RO"/>
    </w:rPr>
  </w:style>
  <w:style w:type="character" w:styleId="Robust">
    <w:name w:val="Strong"/>
    <w:basedOn w:val="Fontdeparagrafimplicit"/>
    <w:uiPriority w:val="22"/>
    <w:qFormat/>
    <w:rsid w:val="0020472F"/>
    <w:rPr>
      <w:b/>
      <w:bCs/>
    </w:rPr>
  </w:style>
  <w:style w:type="character" w:styleId="Accentuat">
    <w:name w:val="Emphasis"/>
    <w:basedOn w:val="Fontdeparagrafimplicit"/>
    <w:uiPriority w:val="20"/>
    <w:qFormat/>
    <w:rsid w:val="0020472F"/>
    <w:rPr>
      <w:i/>
      <w:iCs/>
    </w:rPr>
  </w:style>
  <w:style w:type="paragraph" w:styleId="Textnotdesubsol">
    <w:name w:val="footnote text"/>
    <w:basedOn w:val="Normal"/>
    <w:link w:val="TextnotdesubsolCaracter"/>
    <w:uiPriority w:val="99"/>
    <w:semiHidden/>
    <w:unhideWhenUsed/>
    <w:rsid w:val="00D20A9C"/>
    <w:pPr>
      <w:spacing w:after="0"/>
    </w:pPr>
    <w:rPr>
      <w:sz w:val="20"/>
      <w:szCs w:val="20"/>
    </w:rPr>
  </w:style>
  <w:style w:type="character" w:customStyle="1" w:styleId="TextnotdesubsolCaracter">
    <w:name w:val="Text notă de subsol Caracter"/>
    <w:basedOn w:val="Fontdeparagrafimplicit"/>
    <w:link w:val="Textnotdesubsol"/>
    <w:uiPriority w:val="99"/>
    <w:semiHidden/>
    <w:rsid w:val="00D20A9C"/>
    <w:rPr>
      <w:rFonts w:ascii="Times New Roman" w:eastAsia="Times New Roman" w:hAnsi="Times New Roman" w:cs="Times New Roman"/>
      <w:sz w:val="20"/>
      <w:szCs w:val="20"/>
      <w:lang w:val="ro-RO"/>
    </w:rPr>
  </w:style>
  <w:style w:type="character" w:styleId="Referinnotdesubsol">
    <w:name w:val="footnote reference"/>
    <w:aliases w:val="BVI fnr,Footnote symbol,Footnote Reference Arial,Footnote Reference Arial1,Footnote Reference Arial2,Footnote Reference Arial11,Footnote Reference Arial3,Footnote Reference Arial12,Footnote Reference Arial4"/>
    <w:basedOn w:val="Fontdeparagrafimplicit"/>
    <w:unhideWhenUsed/>
    <w:qFormat/>
    <w:rsid w:val="00D20A9C"/>
    <w:rPr>
      <w:vertAlign w:val="superscript"/>
    </w:rPr>
  </w:style>
  <w:style w:type="character" w:styleId="Hyperlink">
    <w:name w:val="Hyperlink"/>
    <w:basedOn w:val="Fontdeparagrafimplicit"/>
    <w:uiPriority w:val="99"/>
    <w:semiHidden/>
    <w:unhideWhenUsed/>
    <w:rsid w:val="000D72C0"/>
    <w:rPr>
      <w:color w:val="0000FF"/>
      <w:u w:val="single"/>
    </w:rPr>
  </w:style>
  <w:style w:type="paragraph" w:customStyle="1" w:styleId="Frspaiere1">
    <w:name w:val="Fără spațiere1"/>
    <w:qFormat/>
    <w:rsid w:val="00D250C7"/>
    <w:pPr>
      <w:spacing w:after="0" w:line="240" w:lineRule="auto"/>
    </w:pPr>
    <w:rPr>
      <w:rFonts w:ascii="Calibri" w:eastAsia="Times New Roman" w:hAnsi="Calibri" w:cs="Times New Roman"/>
      <w:lang w:val="en-AU" w:eastAsia="en-AU"/>
    </w:rPr>
  </w:style>
  <w:style w:type="paragraph" w:styleId="Corptext">
    <w:name w:val="Body Text"/>
    <w:basedOn w:val="Normal"/>
    <w:link w:val="CorptextCaracter"/>
    <w:unhideWhenUsed/>
    <w:rsid w:val="0018203D"/>
    <w:pPr>
      <w:spacing w:after="0"/>
      <w:jc w:val="both"/>
    </w:pPr>
    <w:rPr>
      <w:rFonts w:ascii="Timesmich" w:hAnsi="Timesmich"/>
      <w:szCs w:val="20"/>
      <w:lang w:eastAsia="ro-RO"/>
    </w:rPr>
  </w:style>
  <w:style w:type="character" w:customStyle="1" w:styleId="CorptextCaracter">
    <w:name w:val="Corp text Caracter"/>
    <w:basedOn w:val="Fontdeparagrafimplicit"/>
    <w:link w:val="Corptext"/>
    <w:rsid w:val="0018203D"/>
    <w:rPr>
      <w:rFonts w:ascii="Timesmich" w:eastAsia="Times New Roman" w:hAnsi="Timesmich" w:cs="Times New Roman"/>
      <w:sz w:val="24"/>
      <w:szCs w:val="20"/>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5183649">
      <w:bodyDiv w:val="1"/>
      <w:marLeft w:val="0"/>
      <w:marRight w:val="0"/>
      <w:marTop w:val="0"/>
      <w:marBottom w:val="0"/>
      <w:divBdr>
        <w:top w:val="none" w:sz="0" w:space="0" w:color="auto"/>
        <w:left w:val="none" w:sz="0" w:space="0" w:color="auto"/>
        <w:bottom w:val="none" w:sz="0" w:space="0" w:color="auto"/>
        <w:right w:val="none" w:sz="0" w:space="0" w:color="auto"/>
      </w:divBdr>
    </w:div>
    <w:div w:id="560212212">
      <w:bodyDiv w:val="1"/>
      <w:marLeft w:val="0"/>
      <w:marRight w:val="0"/>
      <w:marTop w:val="0"/>
      <w:marBottom w:val="0"/>
      <w:divBdr>
        <w:top w:val="none" w:sz="0" w:space="0" w:color="auto"/>
        <w:left w:val="none" w:sz="0" w:space="0" w:color="auto"/>
        <w:bottom w:val="none" w:sz="0" w:space="0" w:color="auto"/>
        <w:right w:val="none" w:sz="0" w:space="0" w:color="auto"/>
      </w:divBdr>
    </w:div>
    <w:div w:id="890579058">
      <w:bodyDiv w:val="1"/>
      <w:marLeft w:val="0"/>
      <w:marRight w:val="0"/>
      <w:marTop w:val="0"/>
      <w:marBottom w:val="0"/>
      <w:divBdr>
        <w:top w:val="none" w:sz="0" w:space="0" w:color="auto"/>
        <w:left w:val="none" w:sz="0" w:space="0" w:color="auto"/>
        <w:bottom w:val="none" w:sz="0" w:space="0" w:color="auto"/>
        <w:right w:val="none" w:sz="0" w:space="0" w:color="auto"/>
      </w:divBdr>
    </w:div>
    <w:div w:id="1054350389">
      <w:bodyDiv w:val="1"/>
      <w:marLeft w:val="0"/>
      <w:marRight w:val="0"/>
      <w:marTop w:val="0"/>
      <w:marBottom w:val="0"/>
      <w:divBdr>
        <w:top w:val="none" w:sz="0" w:space="0" w:color="auto"/>
        <w:left w:val="none" w:sz="0" w:space="0" w:color="auto"/>
        <w:bottom w:val="none" w:sz="0" w:space="0" w:color="auto"/>
        <w:right w:val="none" w:sz="0" w:space="0" w:color="auto"/>
      </w:divBdr>
    </w:div>
    <w:div w:id="1264611578">
      <w:bodyDiv w:val="1"/>
      <w:marLeft w:val="0"/>
      <w:marRight w:val="0"/>
      <w:marTop w:val="0"/>
      <w:marBottom w:val="0"/>
      <w:divBdr>
        <w:top w:val="none" w:sz="0" w:space="0" w:color="auto"/>
        <w:left w:val="none" w:sz="0" w:space="0" w:color="auto"/>
        <w:bottom w:val="none" w:sz="0" w:space="0" w:color="auto"/>
        <w:right w:val="none" w:sz="0" w:space="0" w:color="auto"/>
      </w:divBdr>
    </w:div>
    <w:div w:id="1650481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66F17B-B6B2-46DD-8942-4E8034F70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10254</Words>
  <Characters>58453</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Dunca</dc:creator>
  <cp:keywords/>
  <dc:description/>
  <cp:lastModifiedBy>bresniceanu lorena</cp:lastModifiedBy>
  <cp:revision>2</cp:revision>
  <cp:lastPrinted>2024-04-10T10:54:00Z</cp:lastPrinted>
  <dcterms:created xsi:type="dcterms:W3CDTF">2025-10-09T08:58:00Z</dcterms:created>
  <dcterms:modified xsi:type="dcterms:W3CDTF">2025-10-09T08:58:00Z</dcterms:modified>
</cp:coreProperties>
</file>